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bookmarkStart w:name="_Hlk163036866" w:id="0"/>
    <w:bookmarkStart w:name="_Hlk163036846" w:id="1"/>
    <w:p w:rsidR="003F00B8" w:rsidP="00BC27B1" w:rsidRDefault="003F00B8" w14:paraId="522B196E" w14:textId="31E7B5E2">
      <w:pPr>
        <w:keepNext/>
        <w:keepLines/>
        <w:suppressLineNumbers/>
        <w:rPr>
          <w:rFonts w:ascii="Times New Roman" w:hAnsi="Times New Roman" w:eastAsia="SimSun" w:cs="Times New Roman"/>
          <w:bCs/>
          <w:kern w:val="1"/>
          <w:sz w:val="20"/>
          <w:szCs w:val="20"/>
          <w:lang w:eastAsia="zh-CN" w:bidi="hi-IN"/>
        </w:rPr>
      </w:pPr>
      <w:r w:rsidRPr="003F00B8">
        <w:rPr>
          <w:rFonts w:ascii="Times New Roman" w:hAnsi="Times New Roman" w:eastAsia="Times New Roman" w:cs="Times New Roman"/>
          <w:noProof/>
          <w:sz w:val="24"/>
          <w:szCs w:val="24"/>
          <w:lang w:eastAsia="et-EE"/>
        </w:rPr>
        <mc:AlternateContent>
          <mc:Choice Requires="wps">
            <w:drawing>
              <wp:anchor distT="0" distB="0" distL="114300" distR="114300" simplePos="0" relativeHeight="251659264" behindDoc="0" locked="0" layoutInCell="1" allowOverlap="1" wp14:anchorId="05077457" wp14:editId="0A06EA60">
                <wp:simplePos x="0" y="0"/>
                <wp:positionH relativeFrom="column">
                  <wp:posOffset>3549015</wp:posOffset>
                </wp:positionH>
                <wp:positionV relativeFrom="paragraph">
                  <wp:posOffset>88900</wp:posOffset>
                </wp:positionV>
                <wp:extent cx="1628775" cy="390525"/>
                <wp:effectExtent l="0" t="0" r="28575" b="28575"/>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rsidRPr="008D5D90" w:rsidR="003F00B8" w:rsidP="003F00B8" w:rsidRDefault="003F00B8" w14:paraId="43579323" w14:textId="77777777">
                            <w:pPr>
                              <w:rPr>
                                <w:rFonts w:ascii="Times New Roman" w:hAnsi="Times New Roman" w:eastAsia="SimSun" w:cs="Times New Roman"/>
                                <w:b/>
                                <w:bCs/>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p>
                          <w:p w:rsidRPr="008D5D90" w:rsidR="003F00B8" w:rsidP="003F00B8" w:rsidRDefault="00047C8D" w14:paraId="11B47FB5" w14:textId="446F17F4">
                            <w:pPr>
                              <w:rPr>
                                <w:rFonts w:ascii="Times New Roman" w:hAnsi="Times New Roman" w:eastAsia="SimSun" w:cs="Times New Roman"/>
                                <w:bCs/>
                                <w:kern w:val="1"/>
                                <w:sz w:val="20"/>
                                <w:szCs w:val="20"/>
                                <w:lang w:eastAsia="zh-CN" w:bidi="hi-IN"/>
                              </w:rPr>
                            </w:pPr>
                            <w:r>
                              <w:rPr>
                                <w:rFonts w:ascii="Times New Roman" w:hAnsi="Times New Roman" w:eastAsia="SimSun" w:cs="Times New Roman"/>
                                <w:bCs/>
                                <w:kern w:val="1"/>
                                <w:sz w:val="20"/>
                                <w:szCs w:val="20"/>
                                <w:lang w:eastAsia="zh-CN" w:bidi="hi-IN"/>
                              </w:rPr>
                              <w:t>2</w:t>
                            </w:r>
                            <w:r w:rsidR="0022102D">
                              <w:rPr>
                                <w:rFonts w:ascii="Times New Roman" w:hAnsi="Times New Roman" w:eastAsia="SimSun" w:cs="Times New Roman"/>
                                <w:bCs/>
                                <w:kern w:val="1"/>
                                <w:sz w:val="20"/>
                                <w:szCs w:val="20"/>
                                <w:lang w:eastAsia="zh-CN" w:bidi="hi-IN"/>
                              </w:rPr>
                              <w:t>6</w:t>
                            </w:r>
                            <w:r w:rsidR="0042042D">
                              <w:rPr>
                                <w:rFonts w:ascii="Times New Roman" w:hAnsi="Times New Roman" w:eastAsia="SimSun" w:cs="Times New Roman"/>
                                <w:bCs/>
                                <w:kern w:val="1"/>
                                <w:sz w:val="20"/>
                                <w:szCs w:val="20"/>
                                <w:lang w:eastAsia="zh-CN" w:bidi="hi-IN"/>
                              </w:rPr>
                              <w:t>.</w:t>
                            </w:r>
                            <w:r w:rsidR="008762BA">
                              <w:rPr>
                                <w:rFonts w:ascii="Times New Roman" w:hAnsi="Times New Roman" w:eastAsia="SimSun" w:cs="Times New Roman"/>
                                <w:bCs/>
                                <w:kern w:val="1"/>
                                <w:sz w:val="20"/>
                                <w:szCs w:val="20"/>
                                <w:lang w:eastAsia="zh-CN" w:bidi="hi-IN"/>
                              </w:rPr>
                              <w:t>08</w:t>
                            </w:r>
                            <w:r w:rsidR="000D2D7F">
                              <w:rPr>
                                <w:rFonts w:ascii="Times New Roman" w:hAnsi="Times New Roman" w:eastAsia="SimSun" w:cs="Times New Roman"/>
                                <w:bCs/>
                                <w:kern w:val="1"/>
                                <w:sz w:val="20"/>
                                <w:szCs w:val="20"/>
                                <w:lang w:eastAsia="zh-CN" w:bidi="hi-IN"/>
                              </w:rPr>
                              <w:t>.202</w:t>
                            </w:r>
                            <w:r w:rsidR="00B31633">
                              <w:rPr>
                                <w:rFonts w:ascii="Times New Roman" w:hAnsi="Times New Roman" w:eastAsia="SimSun" w:cs="Times New Roman"/>
                                <w:bCs/>
                                <w:kern w:val="1"/>
                                <w:sz w:val="20"/>
                                <w:szCs w:val="20"/>
                                <w:lang w:eastAsia="zh-CN" w:bidi="hi-IN"/>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5077457">
                <v:stroke joinstyle="miter"/>
                <v:path gradientshapeok="t" o:connecttype="rect"/>
              </v:shapetype>
              <v:shape id="Tekstiväli 2" style="position:absolute;margin-left:279.45pt;margin-top:7pt;width:128.2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">
                <v:textbox>
                  <w:txbxContent>
                    <w:p w:rsidRPr="008D5D90" w:rsidR="003F00B8" w:rsidP="003F00B8" w:rsidRDefault="003F00B8" w14:paraId="43579323" w14:textId="77777777">
                      <w:pPr>
                        <w:rPr>
                          <w:rFonts w:ascii="Times New Roman" w:hAnsi="Times New Roman" w:eastAsia="SimSun" w:cs="Times New Roman"/>
                          <w:b/>
                          <w:bCs/>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p>
                    <w:p w:rsidRPr="008D5D90" w:rsidR="003F00B8" w:rsidP="003F00B8" w:rsidRDefault="00047C8D" w14:paraId="11B47FB5" w14:textId="446F17F4">
                      <w:pPr>
                        <w:rPr>
                          <w:rFonts w:ascii="Times New Roman" w:hAnsi="Times New Roman" w:eastAsia="SimSun" w:cs="Times New Roman"/>
                          <w:bCs/>
                          <w:kern w:val="1"/>
                          <w:sz w:val="20"/>
                          <w:szCs w:val="20"/>
                          <w:lang w:eastAsia="zh-CN" w:bidi="hi-IN"/>
                        </w:rPr>
                      </w:pPr>
                      <w:r>
                        <w:rPr>
                          <w:rFonts w:ascii="Times New Roman" w:hAnsi="Times New Roman" w:eastAsia="SimSun" w:cs="Times New Roman"/>
                          <w:bCs/>
                          <w:kern w:val="1"/>
                          <w:sz w:val="20"/>
                          <w:szCs w:val="20"/>
                          <w:lang w:eastAsia="zh-CN" w:bidi="hi-IN"/>
                        </w:rPr>
                        <w:t>2</w:t>
                      </w:r>
                      <w:r w:rsidR="0022102D">
                        <w:rPr>
                          <w:rFonts w:ascii="Times New Roman" w:hAnsi="Times New Roman" w:eastAsia="SimSun" w:cs="Times New Roman"/>
                          <w:bCs/>
                          <w:kern w:val="1"/>
                          <w:sz w:val="20"/>
                          <w:szCs w:val="20"/>
                          <w:lang w:eastAsia="zh-CN" w:bidi="hi-IN"/>
                        </w:rPr>
                        <w:t>6</w:t>
                      </w:r>
                      <w:r w:rsidR="0042042D">
                        <w:rPr>
                          <w:rFonts w:ascii="Times New Roman" w:hAnsi="Times New Roman" w:eastAsia="SimSun" w:cs="Times New Roman"/>
                          <w:bCs/>
                          <w:kern w:val="1"/>
                          <w:sz w:val="20"/>
                          <w:szCs w:val="20"/>
                          <w:lang w:eastAsia="zh-CN" w:bidi="hi-IN"/>
                        </w:rPr>
                        <w:t>.</w:t>
                      </w:r>
                      <w:r w:rsidR="008762BA">
                        <w:rPr>
                          <w:rFonts w:ascii="Times New Roman" w:hAnsi="Times New Roman" w:eastAsia="SimSun" w:cs="Times New Roman"/>
                          <w:bCs/>
                          <w:kern w:val="1"/>
                          <w:sz w:val="20"/>
                          <w:szCs w:val="20"/>
                          <w:lang w:eastAsia="zh-CN" w:bidi="hi-IN"/>
                        </w:rPr>
                        <w:t>08</w:t>
                      </w:r>
                      <w:r w:rsidR="000D2D7F">
                        <w:rPr>
                          <w:rFonts w:ascii="Times New Roman" w:hAnsi="Times New Roman" w:eastAsia="SimSun" w:cs="Times New Roman"/>
                          <w:bCs/>
                          <w:kern w:val="1"/>
                          <w:sz w:val="20"/>
                          <w:szCs w:val="20"/>
                          <w:lang w:eastAsia="zh-CN" w:bidi="hi-IN"/>
                        </w:rPr>
                        <w:t>.202</w:t>
                      </w:r>
                      <w:r w:rsidR="00B31633">
                        <w:rPr>
                          <w:rFonts w:ascii="Times New Roman" w:hAnsi="Times New Roman" w:eastAsia="SimSun" w:cs="Times New Roman"/>
                          <w:bCs/>
                          <w:kern w:val="1"/>
                          <w:sz w:val="20"/>
                          <w:szCs w:val="20"/>
                          <w:lang w:eastAsia="zh-CN" w:bidi="hi-IN"/>
                        </w:rPr>
                        <w:t>5</w:t>
                      </w:r>
                    </w:p>
                  </w:txbxContent>
                </v:textbox>
              </v:shape>
            </w:pict>
          </mc:Fallback>
        </mc:AlternateContent>
      </w:r>
    </w:p>
    <w:p w:rsidR="003F00B8" w:rsidP="00BC27B1" w:rsidRDefault="003F00B8" w14:paraId="5A7B7A4F" w14:textId="77777777">
      <w:pPr>
        <w:keepNext/>
        <w:keepLines/>
        <w:suppressLineNumbers/>
        <w:rPr>
          <w:rFonts w:ascii="Times New Roman" w:hAnsi="Times New Roman" w:eastAsia="SimSun" w:cs="Times New Roman"/>
          <w:bCs/>
          <w:kern w:val="1"/>
          <w:sz w:val="20"/>
          <w:szCs w:val="20"/>
          <w:lang w:eastAsia="zh-CN" w:bidi="hi-IN"/>
        </w:rPr>
      </w:pPr>
    </w:p>
    <w:bookmarkEnd w:id="0"/>
    <w:p w:rsidR="003F00B8" w:rsidP="00BC27B1" w:rsidRDefault="003F00B8" w14:paraId="4E101160" w14:textId="77777777">
      <w:pPr>
        <w:keepNext/>
        <w:keepLines/>
        <w:suppressLineNumbers/>
        <w:rPr>
          <w:rFonts w:ascii="Times New Roman" w:hAnsi="Times New Roman" w:eastAsia="SimSun" w:cs="Times New Roman"/>
          <w:bCs/>
          <w:kern w:val="1"/>
          <w:sz w:val="20"/>
          <w:szCs w:val="20"/>
          <w:lang w:eastAsia="zh-CN" w:bidi="hi-IN"/>
        </w:rPr>
      </w:pPr>
    </w:p>
    <w:tbl>
      <w:tblPr>
        <w:tblW w:w="9072" w:type="dxa"/>
        <w:tblLayout w:type="fixed"/>
        <w:tblCellMar>
          <w:left w:w="0" w:type="dxa"/>
          <w:right w:w="0" w:type="dxa"/>
        </w:tblCellMar>
        <w:tblLook w:val="0000" w:firstRow="0" w:lastRow="0" w:firstColumn="0" w:lastColumn="0" w:noHBand="0" w:noVBand="0"/>
      </w:tblPr>
      <w:tblGrid>
        <w:gridCol w:w="9072"/>
      </w:tblGrid>
      <w:tr w:rsidRPr="003F00B8" w:rsidR="003F00B8" w:rsidTr="00A82EF2" w14:paraId="53B25393" w14:textId="77777777">
        <w:trPr>
          <w:trHeight w:val="567"/>
        </w:trPr>
        <w:tc>
          <w:tcPr>
            <w:tcW w:w="9072" w:type="dxa"/>
          </w:tcPr>
          <w:p w:rsidRPr="003F00B8" w:rsidR="003F00B8" w:rsidP="00BC27B1" w:rsidRDefault="003F00B8" w14:paraId="59776032" w14:textId="77777777">
            <w:pPr>
              <w:keepNext/>
              <w:keepLines/>
              <w:suppressLineNumbers/>
              <w:rPr>
                <w:rFonts w:ascii="Times New Roman" w:hAnsi="Times New Roman" w:eastAsia="SimSun" w:cs="Times New Roman"/>
                <w:b/>
                <w:bCs/>
                <w:kern w:val="1"/>
                <w:sz w:val="20"/>
                <w:szCs w:val="20"/>
                <w:lang w:eastAsia="zh-CN" w:bidi="hi-IN"/>
              </w:rPr>
            </w:pPr>
          </w:p>
        </w:tc>
      </w:tr>
    </w:tbl>
    <w:p w:rsidRPr="00673550" w:rsidR="003F00B8" w:rsidP="2D1941ED" w:rsidRDefault="009967B6" w14:paraId="7B3D2071" w14:textId="3F260C02" w14:noSpellErr="1">
      <w:pPr>
        <w:jc w:val="center"/>
        <w:rPr>
          <w:rFonts w:ascii="Times New Roman" w:hAnsi="Times New Roman" w:eastAsia="Times New Roman" w:cs="Times New Roman"/>
          <w:b w:val="1"/>
          <w:bCs w:val="1"/>
          <w:sz w:val="32"/>
          <w:szCs w:val="32"/>
        </w:rPr>
      </w:pPr>
      <w:commentRangeStart w:id="1271643762"/>
      <w:r w:rsidRPr="2D1941ED" w:rsidR="009967B6">
        <w:rPr>
          <w:rFonts w:ascii="Times New Roman" w:hAnsi="Times New Roman" w:eastAsia="Times New Roman" w:cs="Times New Roman"/>
          <w:b w:val="1"/>
          <w:bCs w:val="1"/>
          <w:sz w:val="32"/>
          <w:szCs w:val="32"/>
        </w:rPr>
        <w:t>Veterinaarseaduse</w:t>
      </w:r>
      <w:bookmarkStart w:name="_Hlk178259497" w:id="2"/>
      <w:r w:rsidRPr="2D1941ED" w:rsidR="00264D74">
        <w:rPr>
          <w:rFonts w:ascii="Times New Roman" w:hAnsi="Times New Roman" w:eastAsia="Times New Roman" w:cs="Times New Roman"/>
          <w:b w:val="1"/>
          <w:bCs w:val="1"/>
          <w:sz w:val="32"/>
          <w:szCs w:val="32"/>
        </w:rPr>
        <w:t xml:space="preserve"> muutmise </w:t>
      </w:r>
      <w:r w:rsidRPr="2D1941ED" w:rsidR="00DD47F3">
        <w:rPr>
          <w:rFonts w:ascii="Times New Roman" w:hAnsi="Times New Roman" w:eastAsia="Times New Roman" w:cs="Times New Roman"/>
          <w:b w:val="1"/>
          <w:bCs w:val="1"/>
          <w:sz w:val="32"/>
          <w:szCs w:val="32"/>
        </w:rPr>
        <w:t xml:space="preserve">ja sellega seonduvalt teiste seaduste </w:t>
      </w:r>
      <w:r w:rsidRPr="2D1941ED" w:rsidR="009967B6">
        <w:rPr>
          <w:rFonts w:ascii="Times New Roman" w:hAnsi="Times New Roman" w:eastAsia="Times New Roman" w:cs="Times New Roman"/>
          <w:b w:val="1"/>
          <w:bCs w:val="1"/>
          <w:sz w:val="32"/>
          <w:szCs w:val="32"/>
        </w:rPr>
        <w:t xml:space="preserve">muutmise </w:t>
      </w:r>
      <w:r w:rsidRPr="2D1941ED" w:rsidR="003F00B8">
        <w:rPr>
          <w:rFonts w:ascii="Times New Roman" w:hAnsi="Times New Roman" w:eastAsia="Times New Roman" w:cs="Times New Roman"/>
          <w:b w:val="1"/>
          <w:bCs w:val="1"/>
          <w:sz w:val="32"/>
          <w:szCs w:val="32"/>
        </w:rPr>
        <w:t>seadu</w:t>
      </w:r>
      <w:bookmarkEnd w:id="2"/>
      <w:r w:rsidRPr="2D1941ED" w:rsidR="003F00B8">
        <w:rPr>
          <w:rFonts w:ascii="Times New Roman" w:hAnsi="Times New Roman" w:eastAsia="Times New Roman" w:cs="Times New Roman"/>
          <w:b w:val="1"/>
          <w:bCs w:val="1"/>
          <w:sz w:val="32"/>
          <w:szCs w:val="32"/>
        </w:rPr>
        <w:t>s</w:t>
      </w:r>
      <w:commentRangeEnd w:id="1271643762"/>
      <w:r>
        <w:rPr>
          <w:rStyle w:val="CommentReference"/>
        </w:rPr>
        <w:commentReference w:id="1271643762"/>
      </w:r>
    </w:p>
    <w:p w:rsidRPr="009948CE" w:rsidR="00CE7365" w:rsidP="00BC27B1" w:rsidRDefault="00CE7365" w14:paraId="3951D37B" w14:textId="77777777">
      <w:pPr>
        <w:rPr>
          <w:rFonts w:ascii="Times New Roman" w:hAnsi="Times New Roman" w:eastAsia="Times New Roman" w:cs="Times New Roman"/>
          <w:bCs/>
          <w:sz w:val="24"/>
          <w:szCs w:val="24"/>
        </w:rPr>
      </w:pPr>
    </w:p>
    <w:bookmarkEnd w:id="1"/>
    <w:p w:rsidRPr="003B2A6B" w:rsidR="009967B6" w:rsidP="009948CE" w:rsidRDefault="009967B6" w14:paraId="6DF0169E" w14:textId="77777777">
      <w:pPr>
        <w:pStyle w:val="Pealkiri1"/>
        <w:spacing w:before="0"/>
        <w:rPr>
          <w:rFonts w:ascii="Times New Roman" w:hAnsi="Times New Roman" w:eastAsia="Times New Roman" w:cs="Times New Roman"/>
          <w:b/>
          <w:color w:val="auto"/>
          <w:sz w:val="24"/>
          <w:szCs w:val="24"/>
        </w:rPr>
      </w:pPr>
      <w:r w:rsidRPr="003B2A6B">
        <w:rPr>
          <w:rFonts w:ascii="Times New Roman" w:hAnsi="Times New Roman" w:eastAsia="Times New Roman" w:cs="Times New Roman"/>
          <w:b/>
          <w:color w:val="auto"/>
          <w:sz w:val="24"/>
          <w:szCs w:val="24"/>
          <w:bdr w:val="none" w:color="auto" w:sz="0" w:space="0" w:frame="1"/>
          <w:lang w:eastAsia="et-EE"/>
        </w:rPr>
        <w:t>§ 1.</w:t>
      </w:r>
      <w:bookmarkStart w:name="para2" w:id="3"/>
      <w:r w:rsidRPr="003B2A6B">
        <w:rPr>
          <w:rFonts w:ascii="Times New Roman" w:hAnsi="Times New Roman" w:eastAsia="Times New Roman" w:cs="Times New Roman"/>
          <w:b/>
          <w:color w:val="auto"/>
          <w:sz w:val="24"/>
          <w:szCs w:val="24"/>
          <w:bdr w:val="none" w:color="auto" w:sz="0" w:space="0" w:frame="1"/>
          <w:lang w:eastAsia="et-EE"/>
        </w:rPr>
        <w:t xml:space="preserve"> </w:t>
      </w:r>
      <w:bookmarkEnd w:id="3"/>
      <w:r w:rsidRPr="003B2A6B">
        <w:rPr>
          <w:rFonts w:ascii="Times New Roman" w:hAnsi="Times New Roman" w:eastAsia="Times New Roman" w:cs="Times New Roman"/>
          <w:b/>
          <w:color w:val="auto"/>
          <w:sz w:val="24"/>
          <w:szCs w:val="24"/>
        </w:rPr>
        <w:t>Veterinaarseaduse muutmine</w:t>
      </w:r>
    </w:p>
    <w:p w:rsidRPr="00673550" w:rsidR="00AB2246" w:rsidP="00BC27B1" w:rsidRDefault="00AB2246" w14:paraId="2BE73D1D" w14:textId="77777777">
      <w:pPr>
        <w:jc w:val="both"/>
        <w:rPr>
          <w:rFonts w:ascii="Times New Roman" w:hAnsi="Times New Roman" w:cs="Times New Roman"/>
          <w:sz w:val="24"/>
          <w:szCs w:val="24"/>
          <w:lang w:eastAsia="et-EE"/>
        </w:rPr>
      </w:pPr>
    </w:p>
    <w:p w:rsidRPr="00673550" w:rsidR="009967B6" w:rsidP="00BC27B1" w:rsidRDefault="009967B6" w14:paraId="2EA08E4E" w14:textId="08F7F7BA">
      <w:pPr>
        <w:jc w:val="both"/>
        <w:rPr>
          <w:rFonts w:ascii="Times New Roman" w:hAnsi="Times New Roman" w:cs="Times New Roman"/>
          <w:sz w:val="24"/>
          <w:szCs w:val="24"/>
          <w:lang w:eastAsia="et-EE"/>
        </w:rPr>
      </w:pPr>
      <w:r w:rsidRPr="00673550">
        <w:rPr>
          <w:rFonts w:ascii="Times New Roman" w:hAnsi="Times New Roman" w:cs="Times New Roman"/>
          <w:sz w:val="24"/>
          <w:szCs w:val="24"/>
          <w:lang w:eastAsia="et-EE"/>
        </w:rPr>
        <w:t>Veterinaarseaduses tehakse järgmised muudatused:</w:t>
      </w:r>
    </w:p>
    <w:p w:rsidRPr="003B2A6B" w:rsidR="009967B6" w:rsidP="00BC27B1" w:rsidRDefault="009967B6" w14:paraId="6080172F" w14:textId="77777777">
      <w:pPr>
        <w:jc w:val="both"/>
        <w:rPr>
          <w:rFonts w:ascii="Times New Roman" w:hAnsi="Times New Roman" w:cs="Times New Roman"/>
          <w:sz w:val="24"/>
          <w:szCs w:val="24"/>
          <w:lang w:eastAsia="et-EE"/>
        </w:rPr>
      </w:pPr>
    </w:p>
    <w:p w:rsidRPr="003B2A6B" w:rsidR="001E512D" w:rsidP="004E184B" w:rsidRDefault="009967B6" w14:paraId="221A224D" w14:textId="6FA4A07F">
      <w:pPr>
        <w:pStyle w:val="Pealkiri2"/>
        <w:jc w:val="both"/>
        <w:rPr>
          <w:rFonts w:ascii="Times New Roman" w:hAnsi="Times New Roman" w:eastAsia="Times New Roman" w:cs="Times New Roman"/>
          <w:color w:val="auto"/>
          <w:sz w:val="24"/>
          <w:szCs w:val="24"/>
          <w:bdr w:val="none" w:color="auto" w:sz="0" w:space="0" w:frame="1"/>
          <w:lang w:eastAsia="et-EE"/>
        </w:rPr>
      </w:pPr>
      <w:r w:rsidRPr="003B2A6B">
        <w:rPr>
          <w:rStyle w:val="Pealkiri3Mrk"/>
          <w:rFonts w:eastAsiaTheme="minorHAnsi"/>
          <w:color w:val="auto"/>
          <w:sz w:val="24"/>
          <w:szCs w:val="24"/>
        </w:rPr>
        <w:t>1)</w:t>
      </w:r>
      <w:r w:rsidRPr="003B2A6B">
        <w:rPr>
          <w:rFonts w:ascii="Times New Roman" w:hAnsi="Times New Roman" w:eastAsia="Times New Roman" w:cs="Times New Roman"/>
          <w:color w:val="auto"/>
          <w:sz w:val="24"/>
          <w:szCs w:val="24"/>
          <w:lang w:eastAsia="et-EE"/>
        </w:rPr>
        <w:t xml:space="preserve"> </w:t>
      </w:r>
      <w:r w:rsidRPr="003B2A6B" w:rsidR="001E512D">
        <w:rPr>
          <w:rFonts w:ascii="Times New Roman" w:hAnsi="Times New Roman" w:eastAsia="Times New Roman" w:cs="Times New Roman"/>
          <w:color w:val="auto"/>
          <w:sz w:val="24"/>
          <w:szCs w:val="24"/>
          <w:bdr w:val="none" w:color="auto" w:sz="0" w:space="0" w:frame="1"/>
          <w:lang w:eastAsia="et-EE"/>
        </w:rPr>
        <w:t>seaduse</w:t>
      </w:r>
      <w:r w:rsidR="003372BC">
        <w:rPr>
          <w:rFonts w:ascii="Times New Roman" w:hAnsi="Times New Roman" w:eastAsia="Times New Roman" w:cs="Times New Roman"/>
          <w:color w:val="auto"/>
          <w:sz w:val="24"/>
          <w:szCs w:val="24"/>
          <w:bdr w:val="none" w:color="auto" w:sz="0" w:space="0" w:frame="1"/>
          <w:lang w:eastAsia="et-EE"/>
        </w:rPr>
        <w:t xml:space="preserve"> teksti</w:t>
      </w:r>
      <w:r w:rsidRPr="003B2A6B" w:rsidR="001E512D">
        <w:rPr>
          <w:rFonts w:ascii="Times New Roman" w:hAnsi="Times New Roman" w:eastAsia="Times New Roman" w:cs="Times New Roman"/>
          <w:color w:val="auto"/>
          <w:sz w:val="24"/>
          <w:szCs w:val="24"/>
          <w:bdr w:val="none" w:color="auto" w:sz="0" w:space="0" w:frame="1"/>
          <w:lang w:eastAsia="et-EE"/>
        </w:rPr>
        <w:t>s</w:t>
      </w:r>
      <w:r w:rsidR="003372BC">
        <w:rPr>
          <w:rFonts w:ascii="Times New Roman" w:hAnsi="Times New Roman" w:eastAsia="Times New Roman" w:cs="Times New Roman"/>
          <w:color w:val="auto"/>
          <w:sz w:val="24"/>
          <w:szCs w:val="24"/>
          <w:bdr w:val="none" w:color="auto" w:sz="0" w:space="0" w:frame="1"/>
          <w:lang w:eastAsia="et-EE"/>
        </w:rPr>
        <w:t>, välja arvatud §-s 117,</w:t>
      </w:r>
      <w:r w:rsidRPr="003B2A6B" w:rsidR="001E512D">
        <w:rPr>
          <w:rFonts w:ascii="Times New Roman" w:hAnsi="Times New Roman" w:eastAsia="Times New Roman" w:cs="Times New Roman"/>
          <w:color w:val="auto"/>
          <w:sz w:val="24"/>
          <w:szCs w:val="24"/>
          <w:bdr w:val="none" w:color="auto" w:sz="0" w:space="0" w:frame="1"/>
          <w:lang w:eastAsia="et-EE"/>
        </w:rPr>
        <w:t xml:space="preserve"> asendatakse </w:t>
      </w:r>
      <w:r w:rsidR="007F187D">
        <w:rPr>
          <w:rFonts w:ascii="Times New Roman" w:hAnsi="Times New Roman" w:eastAsia="Times New Roman" w:cs="Times New Roman"/>
          <w:color w:val="auto"/>
          <w:sz w:val="24"/>
          <w:szCs w:val="24"/>
          <w:bdr w:val="none" w:color="auto" w:sz="0" w:space="0" w:frame="1"/>
          <w:lang w:eastAsia="et-EE"/>
        </w:rPr>
        <w:t>sõnad</w:t>
      </w:r>
      <w:r w:rsidRPr="003B2A6B" w:rsidR="004B1172">
        <w:rPr>
          <w:rFonts w:ascii="Times New Roman" w:hAnsi="Times New Roman" w:eastAsia="Times New Roman" w:cs="Times New Roman"/>
          <w:color w:val="auto"/>
          <w:sz w:val="24"/>
          <w:szCs w:val="24"/>
          <w:bdr w:val="none" w:color="auto" w:sz="0" w:space="0" w:frame="1"/>
          <w:lang w:eastAsia="et-EE"/>
        </w:rPr>
        <w:t xml:space="preserve"> </w:t>
      </w:r>
      <w:r w:rsidRPr="003B2A6B" w:rsidR="001E512D">
        <w:rPr>
          <w:rFonts w:ascii="Times New Roman" w:hAnsi="Times New Roman" w:eastAsia="Times New Roman" w:cs="Times New Roman"/>
          <w:color w:val="auto"/>
          <w:sz w:val="24"/>
          <w:szCs w:val="24"/>
          <w:lang w:eastAsia="et-EE"/>
        </w:rPr>
        <w:t>„</w:t>
      </w:r>
      <w:r w:rsidRPr="003B2A6B" w:rsidR="001E512D">
        <w:rPr>
          <w:rFonts w:ascii="Times New Roman" w:hAnsi="Times New Roman" w:eastAsia="Times New Roman" w:cs="Times New Roman"/>
          <w:color w:val="auto"/>
          <w:sz w:val="24"/>
          <w:szCs w:val="24"/>
          <w:bdr w:val="none" w:color="auto" w:sz="0" w:space="0" w:frame="1"/>
          <w:lang w:eastAsia="et-EE"/>
        </w:rPr>
        <w:t>põllumajandusloomade register</w:t>
      </w:r>
      <w:ins w:author="Aili Sandre - JUSTDIGI" w:date="2025-09-03T14:30:00Z" w16du:dateUtc="2025-09-03T11:30:00Z" w:id="4">
        <w:r w:rsidR="00594172">
          <w:rPr>
            <w:rFonts w:ascii="Times New Roman" w:hAnsi="Times New Roman" w:eastAsia="Times New Roman" w:cs="Times New Roman"/>
            <w:color w:val="auto"/>
            <w:sz w:val="24"/>
            <w:szCs w:val="24"/>
            <w:bdr w:val="none" w:color="auto" w:sz="0" w:space="0" w:frame="1"/>
            <w:lang w:eastAsia="et-EE"/>
          </w:rPr>
          <w:t>“</w:t>
        </w:r>
      </w:ins>
      <w:del w:author="Aili Sandre - JUSTDIGI" w:date="2025-09-03T14:30:00Z" w16du:dateUtc="2025-09-03T11:30:00Z" w:id="5">
        <w:r w:rsidRPr="003B2A6B" w:rsidDel="00594172" w:rsidR="001E512D">
          <w:rPr>
            <w:rFonts w:ascii="Times New Roman" w:hAnsi="Times New Roman" w:eastAsia="Times New Roman" w:cs="Times New Roman"/>
            <w:color w:val="auto"/>
            <w:sz w:val="24"/>
            <w:szCs w:val="24"/>
            <w:lang w:eastAsia="et-EE"/>
          </w:rPr>
          <w:delText>”</w:delText>
        </w:r>
      </w:del>
      <w:r w:rsidRPr="003B2A6B" w:rsidR="001E512D">
        <w:rPr>
          <w:rFonts w:ascii="Times New Roman" w:hAnsi="Times New Roman" w:eastAsia="Times New Roman" w:cs="Times New Roman"/>
          <w:color w:val="auto"/>
          <w:sz w:val="24"/>
          <w:szCs w:val="24"/>
          <w:bdr w:val="none" w:color="auto" w:sz="0" w:space="0" w:frame="1"/>
          <w:lang w:eastAsia="et-EE"/>
        </w:rPr>
        <w:t xml:space="preserve"> </w:t>
      </w:r>
      <w:r w:rsidR="004E184B">
        <w:rPr>
          <w:rFonts w:ascii="Times New Roman" w:hAnsi="Times New Roman" w:eastAsia="Times New Roman" w:cs="Times New Roman"/>
          <w:color w:val="auto"/>
          <w:sz w:val="24"/>
          <w:szCs w:val="24"/>
          <w:bdr w:val="none" w:color="auto" w:sz="0" w:space="0" w:frame="1"/>
          <w:lang w:eastAsia="et-EE"/>
        </w:rPr>
        <w:t>sõnadega</w:t>
      </w:r>
      <w:r w:rsidRPr="003B2A6B" w:rsidR="004B1172">
        <w:rPr>
          <w:rFonts w:ascii="Times New Roman" w:hAnsi="Times New Roman" w:eastAsia="Times New Roman" w:cs="Times New Roman"/>
          <w:color w:val="auto"/>
          <w:sz w:val="24"/>
          <w:szCs w:val="24"/>
          <w:bdr w:val="none" w:color="auto" w:sz="0" w:space="0" w:frame="1"/>
          <w:lang w:eastAsia="et-EE"/>
        </w:rPr>
        <w:t xml:space="preserve"> </w:t>
      </w:r>
      <w:r w:rsidRPr="003B2A6B" w:rsidR="001E512D">
        <w:rPr>
          <w:rFonts w:ascii="Times New Roman" w:hAnsi="Times New Roman" w:eastAsia="Times New Roman" w:cs="Times New Roman"/>
          <w:color w:val="auto"/>
          <w:sz w:val="24"/>
          <w:szCs w:val="24"/>
          <w:lang w:eastAsia="et-EE"/>
        </w:rPr>
        <w:t>„</w:t>
      </w:r>
      <w:r w:rsidRPr="003B2A6B" w:rsidR="001E512D">
        <w:rPr>
          <w:rFonts w:ascii="Times New Roman" w:hAnsi="Times New Roman" w:eastAsia="Times New Roman" w:cs="Times New Roman"/>
          <w:color w:val="auto"/>
          <w:sz w:val="24"/>
          <w:szCs w:val="24"/>
          <w:bdr w:val="none" w:color="auto" w:sz="0" w:space="0" w:frame="1"/>
          <w:lang w:eastAsia="et-EE"/>
        </w:rPr>
        <w:t>loomade register</w:t>
      </w:r>
      <w:ins w:author="Aili Sandre - JUSTDIGI" w:date="2025-09-03T14:30:00Z" w16du:dateUtc="2025-09-03T11:30:00Z" w:id="6">
        <w:r w:rsidR="00594172">
          <w:rPr>
            <w:rFonts w:ascii="Times New Roman" w:hAnsi="Times New Roman" w:eastAsia="Times New Roman" w:cs="Times New Roman"/>
            <w:color w:val="auto"/>
            <w:sz w:val="24"/>
            <w:szCs w:val="24"/>
            <w:bdr w:val="none" w:color="auto" w:sz="0" w:space="0" w:frame="1"/>
            <w:lang w:eastAsia="et-EE"/>
          </w:rPr>
          <w:t>“</w:t>
        </w:r>
      </w:ins>
      <w:del w:author="Aili Sandre - JUSTDIGI" w:date="2025-09-03T14:30:00Z" w16du:dateUtc="2025-09-03T11:30:00Z" w:id="7">
        <w:r w:rsidRPr="003B2A6B" w:rsidDel="00594172" w:rsidR="001E512D">
          <w:rPr>
            <w:rFonts w:ascii="Times New Roman" w:hAnsi="Times New Roman" w:eastAsia="Times New Roman" w:cs="Times New Roman"/>
            <w:color w:val="auto"/>
            <w:sz w:val="24"/>
            <w:szCs w:val="24"/>
            <w:lang w:eastAsia="et-EE"/>
          </w:rPr>
          <w:delText>”</w:delText>
        </w:r>
      </w:del>
      <w:r w:rsidRPr="003B2A6B" w:rsidR="001E512D">
        <w:rPr>
          <w:rFonts w:ascii="Times New Roman" w:hAnsi="Times New Roman" w:eastAsia="Times New Roman" w:cs="Times New Roman"/>
          <w:color w:val="auto"/>
          <w:sz w:val="24"/>
          <w:szCs w:val="24"/>
          <w:bdr w:val="none" w:color="auto" w:sz="0" w:space="0" w:frame="1"/>
          <w:lang w:eastAsia="et-EE"/>
        </w:rPr>
        <w:t xml:space="preserve"> vastavas käändes</w:t>
      </w:r>
      <w:r w:rsidRPr="003B2A6B" w:rsidR="001C40A8">
        <w:rPr>
          <w:rFonts w:ascii="Times New Roman" w:hAnsi="Times New Roman" w:eastAsia="Times New Roman" w:cs="Times New Roman"/>
          <w:color w:val="auto"/>
          <w:sz w:val="24"/>
          <w:szCs w:val="24"/>
          <w:bdr w:val="none" w:color="auto" w:sz="0" w:space="0" w:frame="1"/>
          <w:lang w:eastAsia="et-EE"/>
        </w:rPr>
        <w:t>;</w:t>
      </w:r>
    </w:p>
    <w:p w:rsidRPr="003B2A6B" w:rsidR="0015642E" w:rsidP="004E184B" w:rsidRDefault="0015642E" w14:paraId="3CAF5BE6" w14:textId="77777777">
      <w:pPr>
        <w:shd w:val="clear" w:color="auto" w:fill="FFFFFF"/>
        <w:jc w:val="both"/>
        <w:rPr>
          <w:rFonts w:ascii="Times New Roman" w:hAnsi="Times New Roman" w:eastAsia="Times New Roman" w:cs="Times New Roman"/>
          <w:sz w:val="24"/>
          <w:szCs w:val="24"/>
          <w:bdr w:val="none" w:color="auto" w:sz="0" w:space="0" w:frame="1"/>
          <w:lang w:eastAsia="et-EE"/>
        </w:rPr>
      </w:pPr>
    </w:p>
    <w:p w:rsidRPr="003B2A6B" w:rsidR="00670A51" w:rsidP="004E184B" w:rsidRDefault="00FE75D4" w14:paraId="528F76A9" w14:textId="53CA2215">
      <w:pPr>
        <w:pStyle w:val="Pealkiri2"/>
        <w:jc w:val="both"/>
        <w:rPr>
          <w:rFonts w:ascii="Times New Roman" w:hAnsi="Times New Roman" w:eastAsia="Times New Roman" w:cs="Times New Roman"/>
          <w:b/>
          <w:bCs/>
          <w:color w:val="auto"/>
          <w:sz w:val="24"/>
          <w:szCs w:val="24"/>
          <w:bdr w:val="none" w:color="auto" w:sz="0" w:space="0" w:frame="1"/>
          <w:lang w:eastAsia="et-EE"/>
        </w:rPr>
      </w:pPr>
      <w:r w:rsidRPr="003B2A6B">
        <w:rPr>
          <w:rStyle w:val="Pealkiri2Mrk"/>
          <w:rFonts w:ascii="Times New Roman" w:hAnsi="Times New Roman" w:cs="Times New Roman"/>
          <w:b/>
          <w:bCs/>
          <w:color w:val="auto"/>
          <w:sz w:val="24"/>
          <w:szCs w:val="24"/>
        </w:rPr>
        <w:t>2</w:t>
      </w:r>
      <w:r w:rsidRPr="003B2A6B" w:rsidR="00670A51">
        <w:rPr>
          <w:rStyle w:val="Pealkiri2Mrk"/>
          <w:rFonts w:ascii="Times New Roman" w:hAnsi="Times New Roman" w:cs="Times New Roman"/>
          <w:b/>
          <w:bCs/>
          <w:color w:val="auto"/>
          <w:sz w:val="24"/>
          <w:szCs w:val="24"/>
        </w:rPr>
        <w:t>)</w:t>
      </w:r>
      <w:r w:rsidRPr="003B2A6B" w:rsidR="00670A51">
        <w:rPr>
          <w:rStyle w:val="Pealkiri2Mrk"/>
          <w:rFonts w:ascii="Times New Roman" w:hAnsi="Times New Roman" w:cs="Times New Roman"/>
          <w:color w:val="auto"/>
          <w:sz w:val="24"/>
          <w:szCs w:val="24"/>
        </w:rPr>
        <w:t xml:space="preserve"> paragrahvi 2</w:t>
      </w:r>
      <w:bookmarkStart w:name="para2lg4" w:id="8"/>
      <w:r w:rsidRPr="003B2A6B" w:rsidR="00670A51">
        <w:rPr>
          <w:rStyle w:val="Pealkiri2Mrk"/>
          <w:rFonts w:ascii="Times New Roman" w:hAnsi="Times New Roman" w:cs="Times New Roman"/>
          <w:color w:val="auto"/>
          <w:sz w:val="24"/>
          <w:szCs w:val="24"/>
        </w:rPr>
        <w:t xml:space="preserve"> lõige 4</w:t>
      </w:r>
      <w:r w:rsidRPr="003B2A6B" w:rsidR="00670A51">
        <w:rPr>
          <w:rFonts w:ascii="Times New Roman" w:hAnsi="Times New Roman" w:eastAsia="Times New Roman" w:cs="Times New Roman"/>
          <w:b/>
          <w:bCs/>
          <w:color w:val="auto"/>
          <w:sz w:val="24"/>
          <w:szCs w:val="24"/>
          <w:bdr w:val="none" w:color="auto" w:sz="0" w:space="0" w:frame="1"/>
          <w:lang w:eastAsia="et-EE"/>
        </w:rPr>
        <w:t xml:space="preserve"> </w:t>
      </w:r>
      <w:r w:rsidRPr="003B2A6B" w:rsidR="00670A51">
        <w:rPr>
          <w:rFonts w:ascii="Times New Roman" w:hAnsi="Times New Roman" w:eastAsia="Times New Roman" w:cs="Times New Roman"/>
          <w:color w:val="auto"/>
          <w:sz w:val="24"/>
          <w:szCs w:val="24"/>
        </w:rPr>
        <w:t>muudetakse ja sõnastatakse järgmiselt:</w:t>
      </w:r>
    </w:p>
    <w:bookmarkEnd w:id="8"/>
    <w:p w:rsidR="009948CE" w:rsidP="00476C4B" w:rsidRDefault="001C40A8" w14:paraId="3BDF03EC" w14:textId="4F9C21FB">
      <w:pPr>
        <w:shd w:val="clear" w:color="auto" w:fill="FFFFFF"/>
        <w:jc w:val="both"/>
        <w:rPr>
          <w:rFonts w:ascii="Times New Roman" w:hAnsi="Times New Roman" w:eastAsia="Times New Roman" w:cs="Times New Roman"/>
          <w:b/>
          <w:bCs/>
          <w:sz w:val="24"/>
          <w:szCs w:val="24"/>
          <w:lang w:eastAsia="et-EE"/>
        </w:rPr>
      </w:pPr>
      <w:r w:rsidRPr="003B2A6B">
        <w:rPr>
          <w:rFonts w:ascii="Times New Roman" w:hAnsi="Times New Roman" w:eastAsia="Times New Roman" w:cs="Times New Roman"/>
          <w:sz w:val="24"/>
          <w:szCs w:val="24"/>
          <w:lang w:eastAsia="et-EE"/>
        </w:rPr>
        <w:t>„</w:t>
      </w:r>
      <w:r w:rsidRPr="003B2A6B" w:rsidR="00670A51">
        <w:rPr>
          <w:rFonts w:ascii="Times New Roman" w:hAnsi="Times New Roman" w:eastAsia="Times New Roman" w:cs="Times New Roman"/>
          <w:sz w:val="24"/>
          <w:szCs w:val="24"/>
          <w:bdr w:val="none" w:color="auto" w:sz="0" w:space="0" w:frame="1"/>
          <w:lang w:eastAsia="et-EE"/>
        </w:rPr>
        <w:t xml:space="preserve">(4) </w:t>
      </w:r>
      <w:r w:rsidRPr="003B2A6B" w:rsidR="00670A51">
        <w:rPr>
          <w:rFonts w:ascii="Times New Roman" w:hAnsi="Times New Roman" w:eastAsia="Times New Roman" w:cs="Times New Roman"/>
          <w:sz w:val="24"/>
          <w:szCs w:val="24"/>
          <w:lang w:eastAsia="et-EE"/>
        </w:rPr>
        <w:t xml:space="preserve">Tavapäraselt loomse saaduse ja loomse paljundusmaterjali saamise eesmärgil peetava maismaalooma ja hobuslase (edaspidi </w:t>
      </w:r>
      <w:r w:rsidRPr="003B2A6B" w:rsidR="00670A51">
        <w:rPr>
          <w:rFonts w:ascii="Times New Roman" w:hAnsi="Times New Roman" w:eastAsia="Times New Roman" w:cs="Times New Roman"/>
          <w:i/>
          <w:iCs/>
          <w:sz w:val="24"/>
          <w:szCs w:val="24"/>
          <w:lang w:eastAsia="et-EE"/>
        </w:rPr>
        <w:t>põllumajandusloom</w:t>
      </w:r>
      <w:r w:rsidRPr="003B2A6B" w:rsidR="00670A51">
        <w:rPr>
          <w:rFonts w:ascii="Times New Roman" w:hAnsi="Times New Roman" w:eastAsia="Times New Roman" w:cs="Times New Roman"/>
          <w:sz w:val="24"/>
          <w:szCs w:val="24"/>
          <w:lang w:eastAsia="et-EE"/>
        </w:rPr>
        <w:t>)</w:t>
      </w:r>
      <w:r w:rsidRPr="003B2A6B" w:rsidR="00670A51">
        <w:rPr>
          <w:rFonts w:ascii="Times New Roman" w:hAnsi="Times New Roman" w:eastAsia="Times New Roman" w:cs="Times New Roman"/>
          <w:sz w:val="24"/>
          <w:szCs w:val="24"/>
          <w:bdr w:val="none" w:color="auto" w:sz="0" w:space="0" w:frame="1"/>
          <w:lang w:eastAsia="et-EE"/>
        </w:rPr>
        <w:t xml:space="preserve"> pidamisel </w:t>
      </w:r>
      <w:r w:rsidR="00476C4B">
        <w:rPr>
          <w:rFonts w:ascii="Times New Roman" w:hAnsi="Times New Roman" w:eastAsia="Times New Roman" w:cs="Times New Roman"/>
          <w:sz w:val="24"/>
          <w:szCs w:val="24"/>
          <w:bdr w:val="none" w:color="auto" w:sz="0" w:space="0" w:frame="1"/>
          <w:lang w:eastAsia="et-EE"/>
        </w:rPr>
        <w:t>ning</w:t>
      </w:r>
      <w:r w:rsidRPr="003B2A6B" w:rsidR="00476C4B">
        <w:rPr>
          <w:rFonts w:ascii="Times New Roman" w:hAnsi="Times New Roman" w:eastAsia="Times New Roman" w:cs="Times New Roman"/>
          <w:sz w:val="24"/>
          <w:szCs w:val="24"/>
          <w:bdr w:val="none" w:color="auto" w:sz="0" w:space="0" w:frame="1"/>
          <w:lang w:eastAsia="et-EE"/>
        </w:rPr>
        <w:t xml:space="preserve"> </w:t>
      </w:r>
      <w:r w:rsidRPr="003B2A6B" w:rsidR="00670A51">
        <w:rPr>
          <w:rFonts w:ascii="Times New Roman" w:hAnsi="Times New Roman" w:eastAsia="Times New Roman" w:cs="Times New Roman"/>
          <w:sz w:val="24"/>
          <w:szCs w:val="24"/>
          <w:bdr w:val="none" w:color="auto" w:sz="0" w:space="0" w:frame="1"/>
          <w:lang w:eastAsia="et-EE"/>
        </w:rPr>
        <w:t>loomse saaduse, välja arvatud loom</w:t>
      </w:r>
      <w:ins w:author="Aili Sandre - JUSTDIGI" w:date="2025-09-03T14:32:00Z" w16du:dateUtc="2025-09-03T11:32:00Z" w:id="9">
        <w:r w:rsidR="00ED26AE">
          <w:rPr>
            <w:rFonts w:ascii="Times New Roman" w:hAnsi="Times New Roman" w:eastAsia="Times New Roman" w:cs="Times New Roman"/>
            <w:sz w:val="24"/>
            <w:szCs w:val="24"/>
            <w:bdr w:val="none" w:color="auto" w:sz="0" w:space="0" w:frame="1"/>
            <w:lang w:eastAsia="et-EE"/>
          </w:rPr>
          <w:t>n</w:t>
        </w:r>
      </w:ins>
      <w:del w:author="Aili Sandre - JUSTDIGI" w:date="2025-09-03T14:32:00Z" w16du:dateUtc="2025-09-03T11:32:00Z" w:id="10">
        <w:r w:rsidRPr="003B2A6B" w:rsidDel="00ED26AE" w:rsidR="00670A51">
          <w:rPr>
            <w:rFonts w:ascii="Times New Roman" w:hAnsi="Times New Roman" w:eastAsia="Times New Roman" w:cs="Times New Roman"/>
            <w:sz w:val="24"/>
            <w:szCs w:val="24"/>
            <w:bdr w:val="none" w:color="auto" w:sz="0" w:space="0" w:frame="1"/>
            <w:lang w:eastAsia="et-EE"/>
          </w:rPr>
          <w:delText>s</w:delText>
        </w:r>
      </w:del>
      <w:r w:rsidRPr="003B2A6B" w:rsidR="00670A51">
        <w:rPr>
          <w:rFonts w:ascii="Times New Roman" w:hAnsi="Times New Roman" w:eastAsia="Times New Roman" w:cs="Times New Roman"/>
          <w:sz w:val="24"/>
          <w:szCs w:val="24"/>
          <w:bdr w:val="none" w:color="auto" w:sz="0" w:space="0" w:frame="1"/>
          <w:lang w:eastAsia="et-EE"/>
        </w:rPr>
        <w:t>e kõrvalsaadus</w:t>
      </w:r>
      <w:ins w:author="Aili Sandre - JUSTDIGI" w:date="2025-09-03T14:32:00Z" w16du:dateUtc="2025-09-03T11:32:00Z" w:id="11">
        <w:r w:rsidR="00ED26AE">
          <w:rPr>
            <w:rFonts w:ascii="Times New Roman" w:hAnsi="Times New Roman" w:eastAsia="Times New Roman" w:cs="Times New Roman"/>
            <w:sz w:val="24"/>
            <w:szCs w:val="24"/>
            <w:bdr w:val="none" w:color="auto" w:sz="0" w:space="0" w:frame="1"/>
            <w:lang w:eastAsia="et-EE"/>
          </w:rPr>
          <w:t>,</w:t>
        </w:r>
      </w:ins>
      <w:del w:author="Aili Sandre - JUSTDIGI" w:date="2025-09-03T14:32:00Z" w16du:dateUtc="2025-09-03T11:32:00Z" w:id="12">
        <w:r w:rsidRPr="003B2A6B" w:rsidDel="00ED26AE" w:rsidR="00670A51">
          <w:rPr>
            <w:rFonts w:ascii="Times New Roman" w:hAnsi="Times New Roman" w:eastAsia="Times New Roman" w:cs="Times New Roman"/>
            <w:sz w:val="24"/>
            <w:szCs w:val="24"/>
            <w:bdr w:val="none" w:color="auto" w:sz="0" w:space="0" w:frame="1"/>
            <w:lang w:eastAsia="et-EE"/>
          </w:rPr>
          <w:delText>e</w:delText>
        </w:r>
      </w:del>
      <w:r w:rsidRPr="003B2A6B" w:rsidR="00670A51">
        <w:rPr>
          <w:rFonts w:ascii="Times New Roman" w:hAnsi="Times New Roman" w:eastAsia="Times New Roman" w:cs="Times New Roman"/>
          <w:sz w:val="24"/>
          <w:szCs w:val="24"/>
          <w:bdr w:val="none" w:color="auto" w:sz="0" w:space="0" w:frame="1"/>
          <w:lang w:eastAsia="et-EE"/>
        </w:rPr>
        <w:t xml:space="preserve"> käitlemisel osaleva isiku tervisekontrolli suhtes kohaldatakse nakkushaiguste ennetamise ja tõrje seadust.</w:t>
      </w:r>
      <w:bookmarkStart w:name="_Hlk183170944" w:id="13"/>
      <w:ins w:author="Aili Sandre - JUSTDIGI" w:date="2025-09-05T11:52:00Z" w16du:dateUtc="2025-09-05T08:52:00Z" w:id="14">
        <w:r w:rsidR="00AE6AFC">
          <w:rPr>
            <w:rFonts w:ascii="Times New Roman" w:hAnsi="Times New Roman" w:eastAsia="Times New Roman" w:cs="Times New Roman"/>
            <w:sz w:val="24"/>
            <w:szCs w:val="24"/>
            <w:bdr w:val="none" w:color="auto" w:sz="0" w:space="0" w:frame="1"/>
            <w:lang w:eastAsia="et-EE"/>
          </w:rPr>
          <w:t>“</w:t>
        </w:r>
      </w:ins>
      <w:del w:author="Aili Sandre - JUSTDIGI" w:date="2025-09-05T11:57:00Z" w16du:dateUtc="2025-09-05T08:57:00Z" w:id="15">
        <w:r w:rsidRPr="003B2A6B" w:rsidDel="002E5E5A">
          <w:rPr>
            <w:rFonts w:ascii="Times New Roman" w:hAnsi="Times New Roman" w:eastAsia="Times New Roman" w:cs="Times New Roman"/>
            <w:sz w:val="24"/>
            <w:szCs w:val="24"/>
            <w:lang w:eastAsia="et-EE"/>
          </w:rPr>
          <w:delText>”</w:delText>
        </w:r>
      </w:del>
      <w:bookmarkEnd w:id="13"/>
      <w:r w:rsidRPr="003B2A6B">
        <w:rPr>
          <w:rFonts w:ascii="Times New Roman" w:hAnsi="Times New Roman" w:eastAsia="Times New Roman" w:cs="Times New Roman"/>
          <w:sz w:val="24"/>
          <w:szCs w:val="24"/>
          <w:lang w:eastAsia="et-EE"/>
        </w:rPr>
        <w:t>;</w:t>
      </w:r>
    </w:p>
    <w:p w:rsidRPr="003B2A6B" w:rsidR="007730AF" w:rsidP="00476C4B" w:rsidRDefault="007730AF" w14:paraId="57A73602" w14:textId="3956393F">
      <w:pPr>
        <w:shd w:val="clear" w:color="auto" w:fill="FFFFFF"/>
        <w:jc w:val="both"/>
        <w:rPr>
          <w:rFonts w:ascii="Times New Roman" w:hAnsi="Times New Roman" w:eastAsia="Times New Roman" w:cs="Times New Roman"/>
          <w:sz w:val="24"/>
          <w:szCs w:val="24"/>
          <w:lang w:eastAsia="et-EE"/>
        </w:rPr>
      </w:pPr>
    </w:p>
    <w:p w:rsidRPr="00434B84" w:rsidR="00380EB0" w:rsidP="00920A56" w:rsidRDefault="00380EB0" w14:paraId="0BCF8019" w14:textId="77777777">
      <w:pPr>
        <w:pStyle w:val="Pealkiri2"/>
        <w:rPr>
          <w:rFonts w:ascii="Times New Roman" w:hAnsi="Times New Roman" w:cs="Times New Roman"/>
          <w:b/>
          <w:bCs/>
          <w:color w:val="auto"/>
          <w:sz w:val="24"/>
          <w:szCs w:val="24"/>
        </w:rPr>
      </w:pPr>
      <w:r w:rsidRPr="00434B84">
        <w:rPr>
          <w:rFonts w:ascii="Times New Roman" w:hAnsi="Times New Roman" w:cs="Times New Roman"/>
          <w:b/>
          <w:bCs/>
          <w:color w:val="auto"/>
          <w:sz w:val="24"/>
          <w:szCs w:val="24"/>
        </w:rPr>
        <w:t>3)</w:t>
      </w:r>
      <w:r w:rsidRPr="00434B84">
        <w:rPr>
          <w:color w:val="auto"/>
        </w:rPr>
        <w:t xml:space="preserve"> </w:t>
      </w:r>
      <w:r w:rsidRPr="00434B84">
        <w:rPr>
          <w:rFonts w:ascii="Times New Roman" w:hAnsi="Times New Roman" w:cs="Times New Roman"/>
          <w:color w:val="auto"/>
          <w:sz w:val="24"/>
          <w:szCs w:val="24"/>
        </w:rPr>
        <w:t>seadust täiendatakse §-ga 3</w:t>
      </w:r>
      <w:r w:rsidRPr="00434B84">
        <w:rPr>
          <w:rFonts w:ascii="Times New Roman" w:hAnsi="Times New Roman" w:cs="Times New Roman"/>
          <w:color w:val="auto"/>
          <w:sz w:val="24"/>
          <w:szCs w:val="24"/>
          <w:vertAlign w:val="superscript"/>
        </w:rPr>
        <w:t>1</w:t>
      </w:r>
      <w:r w:rsidRPr="00434B84">
        <w:rPr>
          <w:rFonts w:ascii="Times New Roman" w:hAnsi="Times New Roman" w:cs="Times New Roman"/>
          <w:color w:val="auto"/>
          <w:sz w:val="24"/>
          <w:szCs w:val="24"/>
        </w:rPr>
        <w:t xml:space="preserve"> järgmises sõnastuses:</w:t>
      </w:r>
    </w:p>
    <w:p w:rsidRPr="00434B84" w:rsidR="00380EB0" w:rsidP="00380EB0" w:rsidRDefault="00380EB0" w14:paraId="3271F6C1" w14:textId="77777777" w14:noSpellErr="1">
      <w:pPr>
        <w:jc w:val="both"/>
        <w:rPr>
          <w:rFonts w:ascii="Times New Roman" w:hAnsi="Times New Roman" w:cs="Times New Roman"/>
          <w:b w:val="1"/>
          <w:bCs w:val="1"/>
          <w:sz w:val="24"/>
          <w:szCs w:val="24"/>
        </w:rPr>
      </w:pPr>
      <w:commentRangeStart w:id="919410809"/>
      <w:r w:rsidRPr="2D1941ED" w:rsidR="00380EB0">
        <w:rPr>
          <w:rFonts w:ascii="Times New Roman" w:hAnsi="Times New Roman" w:cs="Times New Roman"/>
          <w:sz w:val="24"/>
          <w:szCs w:val="24"/>
        </w:rPr>
        <w:t>„</w:t>
      </w:r>
      <w:r w:rsidRPr="2D1941ED" w:rsidR="00380EB0">
        <w:rPr>
          <w:rFonts w:ascii="Times New Roman" w:hAnsi="Times New Roman" w:cs="Times New Roman"/>
          <w:b w:val="1"/>
          <w:bCs w:val="1"/>
          <w:sz w:val="24"/>
          <w:szCs w:val="24"/>
        </w:rPr>
        <w:t>§ 3</w:t>
      </w:r>
      <w:r w:rsidRPr="2D1941ED" w:rsidR="00380EB0">
        <w:rPr>
          <w:rFonts w:ascii="Times New Roman" w:hAnsi="Times New Roman" w:cs="Times New Roman"/>
          <w:b w:val="1"/>
          <w:bCs w:val="1"/>
          <w:sz w:val="24"/>
          <w:szCs w:val="24"/>
          <w:vertAlign w:val="superscript"/>
        </w:rPr>
        <w:t>1</w:t>
      </w:r>
      <w:r w:rsidRPr="2D1941ED" w:rsidR="00380EB0">
        <w:rPr>
          <w:rFonts w:ascii="Times New Roman" w:hAnsi="Times New Roman" w:cs="Times New Roman"/>
          <w:b w:val="1"/>
          <w:bCs w:val="1"/>
          <w:sz w:val="24"/>
          <w:szCs w:val="24"/>
        </w:rPr>
        <w:t>. Lemmikloom</w:t>
      </w:r>
    </w:p>
    <w:p w:rsidRPr="00C44003" w:rsidR="00380EB0" w:rsidP="00380EB0" w:rsidRDefault="00380EB0" w14:paraId="59142261" w14:textId="77777777">
      <w:pPr>
        <w:jc w:val="both"/>
        <w:rPr>
          <w:rFonts w:ascii="Times New Roman" w:hAnsi="Times New Roman" w:cs="Times New Roman"/>
          <w:sz w:val="24"/>
          <w:szCs w:val="24"/>
        </w:rPr>
      </w:pPr>
    </w:p>
    <w:p w:rsidRPr="00434B84" w:rsidR="00380EB0" w:rsidP="00380EB0" w:rsidRDefault="00380EB0" w14:paraId="7477BC07" w14:textId="099BFA29" w14:noSpellErr="1">
      <w:pPr>
        <w:jc w:val="both"/>
        <w:rPr>
          <w:rFonts w:ascii="Times New Roman" w:hAnsi="Times New Roman" w:cs="Times New Roman"/>
          <w:sz w:val="24"/>
          <w:szCs w:val="24"/>
        </w:rPr>
      </w:pPr>
      <w:r w:rsidRPr="2D1941ED" w:rsidR="00380EB0">
        <w:rPr>
          <w:rFonts w:ascii="Times New Roman" w:hAnsi="Times New Roman" w:cs="Times New Roman"/>
          <w:sz w:val="24"/>
          <w:szCs w:val="24"/>
        </w:rPr>
        <w:t>(1) Lemmikloom käesoleva seaduse tähenduses on Euroopa Parlamendi ja nõukogu määruse (EL) 2016/429 artikli 4 punktis 11 sätestatud peetav loom.</w:t>
      </w:r>
      <w:commentRangeEnd w:id="919410809"/>
      <w:r>
        <w:rPr>
          <w:rStyle w:val="CommentReference"/>
        </w:rPr>
        <w:commentReference w:id="919410809"/>
      </w:r>
    </w:p>
    <w:p w:rsidRPr="00434B84" w:rsidR="00380EB0" w:rsidP="00380EB0" w:rsidRDefault="00380EB0" w14:paraId="30753BC0" w14:textId="2395A511">
      <w:pPr>
        <w:jc w:val="both"/>
        <w:rPr>
          <w:rFonts w:ascii="Times New Roman" w:hAnsi="Times New Roman" w:cs="Times New Roman"/>
          <w:sz w:val="24"/>
          <w:szCs w:val="24"/>
        </w:rPr>
      </w:pPr>
    </w:p>
    <w:p w:rsidRPr="00434B84" w:rsidR="00380EB0" w:rsidP="00380EB0" w:rsidRDefault="00380EB0" w14:paraId="1C81FB1C" w14:textId="35FB56AD">
      <w:pPr>
        <w:shd w:val="clear" w:color="auto" w:fill="FFFFFF"/>
        <w:jc w:val="both"/>
        <w:rPr>
          <w:rFonts w:ascii="Times New Roman" w:hAnsi="Times New Roman" w:eastAsia="Calibri" w:cs="Times New Roman"/>
          <w:sz w:val="24"/>
          <w:szCs w:val="24"/>
          <w:bdr w:val="none" w:color="auto" w:sz="0" w:space="0" w:frame="1"/>
        </w:rPr>
      </w:pPr>
      <w:r w:rsidRPr="00434B84">
        <w:rPr>
          <w:rFonts w:ascii="Times New Roman" w:hAnsi="Times New Roman" w:cs="Times New Roman"/>
          <w:sz w:val="24"/>
          <w:szCs w:val="24"/>
        </w:rPr>
        <w:t xml:space="preserve">(2) </w:t>
      </w:r>
      <w:bookmarkStart w:name="_Hlk183469885" w:id="16"/>
      <w:r w:rsidRPr="00434B84">
        <w:rPr>
          <w:rFonts w:ascii="Times New Roman" w:hAnsi="Times New Roman" w:cs="Times New Roman"/>
          <w:sz w:val="24"/>
          <w:szCs w:val="24"/>
        </w:rPr>
        <w:t xml:space="preserve">Lemmiklooma süstitava elektroonse identifitseerimisvahendiga (edaspidi </w:t>
      </w:r>
      <w:r w:rsidRPr="00434B84">
        <w:rPr>
          <w:rFonts w:ascii="Times New Roman" w:hAnsi="Times New Roman" w:cs="Times New Roman"/>
          <w:i/>
          <w:iCs/>
          <w:sz w:val="24"/>
          <w:szCs w:val="24"/>
        </w:rPr>
        <w:t>mikrokiip</w:t>
      </w:r>
      <w:r w:rsidRPr="00434B84">
        <w:rPr>
          <w:rFonts w:ascii="Times New Roman" w:hAnsi="Times New Roman" w:cs="Times New Roman"/>
          <w:sz w:val="24"/>
          <w:szCs w:val="24"/>
        </w:rPr>
        <w:t>) identifitseerimis</w:t>
      </w:r>
      <w:r w:rsidR="00560512">
        <w:rPr>
          <w:rFonts w:ascii="Times New Roman" w:hAnsi="Times New Roman" w:cs="Times New Roman"/>
          <w:sz w:val="24"/>
          <w:szCs w:val="24"/>
        </w:rPr>
        <w:t>t</w:t>
      </w:r>
      <w:r w:rsidRPr="00434B84">
        <w:rPr>
          <w:rFonts w:ascii="Times New Roman" w:hAnsi="Times New Roman" w:cs="Times New Roman"/>
          <w:sz w:val="24"/>
          <w:szCs w:val="24"/>
        </w:rPr>
        <w:t>, loomade registris registreerimis</w:t>
      </w:r>
      <w:r w:rsidR="00560512">
        <w:rPr>
          <w:rFonts w:ascii="Times New Roman" w:hAnsi="Times New Roman" w:cs="Times New Roman"/>
          <w:sz w:val="24"/>
          <w:szCs w:val="24"/>
        </w:rPr>
        <w:t>t</w:t>
      </w:r>
      <w:r w:rsidRPr="00434B84">
        <w:rPr>
          <w:rFonts w:ascii="Times New Roman" w:hAnsi="Times New Roman" w:cs="Times New Roman"/>
          <w:sz w:val="24"/>
          <w:szCs w:val="24"/>
        </w:rPr>
        <w:t xml:space="preserve"> ja lemmiklooma kohta arvestuse pidamis</w:t>
      </w:r>
      <w:r w:rsidR="00560512">
        <w:rPr>
          <w:rFonts w:ascii="Times New Roman" w:hAnsi="Times New Roman" w:cs="Times New Roman"/>
          <w:sz w:val="24"/>
          <w:szCs w:val="24"/>
        </w:rPr>
        <w:t>t reguleerivaid</w:t>
      </w:r>
      <w:r w:rsidRPr="00434B84">
        <w:rPr>
          <w:rFonts w:ascii="Times New Roman" w:hAnsi="Times New Roman" w:cs="Times New Roman"/>
          <w:sz w:val="24"/>
          <w:szCs w:val="24"/>
        </w:rPr>
        <w:t xml:space="preserve"> sätteid kohaldatakse ka tavapäraselt lemmikloomana pidamiseks mõeldud kaubanduslikul või eriülesannete täitmise eesmärgil peetava looma </w:t>
      </w:r>
      <w:r w:rsidR="003B0E8A">
        <w:rPr>
          <w:rFonts w:ascii="Times New Roman" w:hAnsi="Times New Roman" w:cs="Times New Roman"/>
          <w:sz w:val="24"/>
          <w:szCs w:val="24"/>
        </w:rPr>
        <w:t>pidamisel</w:t>
      </w:r>
      <w:r w:rsidRPr="00434B84">
        <w:rPr>
          <w:rFonts w:ascii="Times New Roman" w:hAnsi="Times New Roman" w:cs="Times New Roman"/>
          <w:sz w:val="24"/>
          <w:szCs w:val="24"/>
        </w:rPr>
        <w:t>.</w:t>
      </w:r>
      <w:bookmarkEnd w:id="16"/>
      <w:ins w:author="Aili Sandre - JUSTDIGI" w:date="2025-09-03T14:33:00Z" w16du:dateUtc="2025-09-03T11:33:00Z" w:id="17">
        <w:r w:rsidR="00202778">
          <w:rPr>
            <w:rFonts w:ascii="Times New Roman" w:hAnsi="Times New Roman" w:cs="Times New Roman"/>
            <w:sz w:val="24"/>
            <w:szCs w:val="24"/>
          </w:rPr>
          <w:t>“</w:t>
        </w:r>
      </w:ins>
      <w:del w:author="Aili Sandre - JUSTDIGI" w:date="2025-09-03T14:33:00Z" w16du:dateUtc="2025-09-03T11:33:00Z" w:id="18">
        <w:r w:rsidRPr="003B2A6B" w:rsidDel="00202778" w:rsidR="000026A3">
          <w:rPr>
            <w:rFonts w:ascii="Times New Roman" w:hAnsi="Times New Roman" w:eastAsia="Times New Roman" w:cs="Times New Roman"/>
            <w:sz w:val="24"/>
            <w:szCs w:val="24"/>
            <w:lang w:eastAsia="et-EE"/>
          </w:rPr>
          <w:delText>”</w:delText>
        </w:r>
      </w:del>
      <w:r w:rsidRPr="00434B84">
        <w:rPr>
          <w:rFonts w:ascii="Times New Roman" w:hAnsi="Times New Roman" w:eastAsia="Calibri" w:cs="Times New Roman"/>
          <w:sz w:val="24"/>
          <w:szCs w:val="24"/>
          <w:bdr w:val="none" w:color="auto" w:sz="0" w:space="0" w:frame="1"/>
        </w:rPr>
        <w:t>;</w:t>
      </w:r>
    </w:p>
    <w:p w:rsidRPr="00434B84" w:rsidR="00380EB0" w:rsidP="004E184B" w:rsidRDefault="00380EB0" w14:paraId="2E1D4FD5" w14:textId="77777777">
      <w:pPr>
        <w:shd w:val="clear" w:color="auto" w:fill="FFFFFF"/>
        <w:jc w:val="both"/>
        <w:rPr>
          <w:rFonts w:ascii="Times New Roman" w:hAnsi="Times New Roman" w:eastAsia="Times New Roman" w:cs="Times New Roman"/>
          <w:sz w:val="24"/>
          <w:szCs w:val="24"/>
          <w:lang w:eastAsia="et-EE"/>
        </w:rPr>
      </w:pPr>
    </w:p>
    <w:p w:rsidRPr="006C2FA6" w:rsidR="00546049" w:rsidP="007920DD" w:rsidRDefault="00E82379" w14:paraId="3C571D3C" w14:textId="1514EFAD">
      <w:pPr>
        <w:pStyle w:val="Pealkiri2"/>
        <w:jc w:val="both"/>
        <w:rPr>
          <w:color w:val="auto"/>
          <w:lang w:eastAsia="et-EE"/>
        </w:rPr>
      </w:pPr>
      <w:bookmarkStart w:name="_Hlk176251497" w:id="19"/>
      <w:r>
        <w:rPr>
          <w:rStyle w:val="Pealkiri2Mrk"/>
          <w:rFonts w:ascii="Times New Roman" w:hAnsi="Times New Roman" w:cs="Times New Roman"/>
          <w:b/>
          <w:bCs/>
          <w:color w:val="auto"/>
          <w:sz w:val="24"/>
          <w:szCs w:val="24"/>
        </w:rPr>
        <w:t>4</w:t>
      </w:r>
      <w:r w:rsidRPr="00A22F19" w:rsidR="00546049">
        <w:rPr>
          <w:rStyle w:val="Pealkiri2Mrk"/>
          <w:rFonts w:ascii="Times New Roman" w:hAnsi="Times New Roman" w:cs="Times New Roman"/>
          <w:b/>
          <w:bCs/>
          <w:color w:val="auto"/>
          <w:sz w:val="24"/>
          <w:szCs w:val="24"/>
        </w:rPr>
        <w:t>)</w:t>
      </w:r>
      <w:r w:rsidRPr="00A22F19" w:rsidR="00546049">
        <w:rPr>
          <w:rStyle w:val="Pealkiri2Mrk"/>
          <w:rFonts w:ascii="Times New Roman" w:hAnsi="Times New Roman" w:cs="Times New Roman"/>
          <w:color w:val="auto"/>
          <w:sz w:val="24"/>
          <w:szCs w:val="24"/>
        </w:rPr>
        <w:t xml:space="preserve"> </w:t>
      </w:r>
      <w:r w:rsidR="00E27FC2">
        <w:rPr>
          <w:rStyle w:val="Pealkiri2Mrk"/>
          <w:rFonts w:ascii="Times New Roman" w:hAnsi="Times New Roman" w:cs="Times New Roman"/>
          <w:color w:val="auto"/>
          <w:sz w:val="24"/>
          <w:szCs w:val="24"/>
        </w:rPr>
        <w:t>p</w:t>
      </w:r>
      <w:r w:rsidRPr="00A22F19" w:rsidR="00546049">
        <w:rPr>
          <w:rStyle w:val="Pealkiri2Mrk"/>
          <w:rFonts w:ascii="Times New Roman" w:hAnsi="Times New Roman" w:cs="Times New Roman"/>
          <w:color w:val="auto"/>
          <w:sz w:val="24"/>
          <w:szCs w:val="24"/>
        </w:rPr>
        <w:t>aragrahvi 9 punkt</w:t>
      </w:r>
      <w:r w:rsidR="00F21111">
        <w:rPr>
          <w:rStyle w:val="Pealkiri2Mrk"/>
          <w:rFonts w:ascii="Times New Roman" w:hAnsi="Times New Roman" w:cs="Times New Roman"/>
          <w:color w:val="auto"/>
          <w:sz w:val="24"/>
          <w:szCs w:val="24"/>
        </w:rPr>
        <w:t>is</w:t>
      </w:r>
      <w:r w:rsidRPr="00A22F19" w:rsidR="00546049">
        <w:rPr>
          <w:rStyle w:val="Pealkiri2Mrk"/>
          <w:rFonts w:ascii="Times New Roman" w:hAnsi="Times New Roman" w:cs="Times New Roman"/>
          <w:color w:val="auto"/>
          <w:sz w:val="24"/>
          <w:szCs w:val="24"/>
        </w:rPr>
        <w:t xml:space="preserve"> 2 </w:t>
      </w:r>
      <w:r w:rsidR="008F2B90">
        <w:rPr>
          <w:rStyle w:val="Pealkiri2Mrk"/>
          <w:rFonts w:ascii="Times New Roman" w:hAnsi="Times New Roman" w:cs="Times New Roman"/>
          <w:color w:val="auto"/>
          <w:sz w:val="24"/>
          <w:szCs w:val="24"/>
        </w:rPr>
        <w:t>asendatakse tekstiosa „artiklites 33</w:t>
      </w:r>
      <w:r w:rsidR="00B25846">
        <w:rPr>
          <w:rStyle w:val="Pealkiri2Mrk"/>
          <w:rFonts w:ascii="Times New Roman" w:hAnsi="Times New Roman" w:cs="Times New Roman"/>
          <w:color w:val="auto"/>
          <w:sz w:val="24"/>
          <w:szCs w:val="24"/>
        </w:rPr>
        <w:t>–</w:t>
      </w:r>
      <w:r w:rsidR="008F2B90">
        <w:rPr>
          <w:rStyle w:val="Pealkiri2Mrk"/>
          <w:rFonts w:ascii="Times New Roman" w:hAnsi="Times New Roman" w:cs="Times New Roman"/>
          <w:color w:val="auto"/>
          <w:sz w:val="24"/>
          <w:szCs w:val="24"/>
        </w:rPr>
        <w:t>35</w:t>
      </w:r>
      <w:ins w:author="Aili Sandre - JUSTDIGI" w:date="2025-09-03T14:40:00Z" w16du:dateUtc="2025-09-03T11:40:00Z" w:id="20">
        <w:r w:rsidR="001F796D">
          <w:rPr>
            <w:rStyle w:val="Pealkiri2Mrk"/>
            <w:rFonts w:ascii="Times New Roman" w:hAnsi="Times New Roman" w:cs="Times New Roman"/>
            <w:color w:val="auto"/>
            <w:sz w:val="24"/>
            <w:szCs w:val="24"/>
          </w:rPr>
          <w:t>“</w:t>
        </w:r>
      </w:ins>
      <w:del w:author="Aili Sandre - JUSTDIGI" w:date="2025-09-03T14:40:00Z" w16du:dateUtc="2025-09-03T11:40:00Z" w:id="21">
        <w:r w:rsidRPr="00C44003" w:rsidDel="001F796D" w:rsidR="000026A3">
          <w:rPr>
            <w:rFonts w:ascii="Times New Roman" w:hAnsi="Times New Roman" w:eastAsia="Times New Roman" w:cs="Times New Roman"/>
            <w:color w:val="auto"/>
            <w:sz w:val="24"/>
            <w:szCs w:val="24"/>
            <w:lang w:eastAsia="et-EE"/>
          </w:rPr>
          <w:delText>”</w:delText>
        </w:r>
      </w:del>
      <w:r w:rsidR="008F2B90">
        <w:rPr>
          <w:rStyle w:val="Pealkiri2Mrk"/>
          <w:rFonts w:ascii="Times New Roman" w:hAnsi="Times New Roman" w:cs="Times New Roman"/>
          <w:color w:val="auto"/>
          <w:sz w:val="24"/>
          <w:szCs w:val="24"/>
        </w:rPr>
        <w:t xml:space="preserve"> tekstiosaga</w:t>
      </w:r>
      <w:r w:rsidR="00B25846">
        <w:rPr>
          <w:rStyle w:val="Pealkiri2Mrk"/>
          <w:rFonts w:ascii="Times New Roman" w:hAnsi="Times New Roman" w:cs="Times New Roman"/>
          <w:color w:val="auto"/>
          <w:sz w:val="24"/>
          <w:szCs w:val="24"/>
        </w:rPr>
        <w:t xml:space="preserve"> „</w:t>
      </w:r>
      <w:r w:rsidRPr="006C2FA6" w:rsidR="00B25846">
        <w:rPr>
          <w:rFonts w:ascii="Times New Roman" w:hAnsi="Times New Roman" w:cs="Times New Roman"/>
          <w:color w:val="auto"/>
          <w:sz w:val="24"/>
          <w:szCs w:val="24"/>
        </w:rPr>
        <w:t>artiklites 33 ja 34 ning artikli 35 lõike 1 punktides a ja b ning lõikes 2</w:t>
      </w:r>
      <w:ins w:author="Aili Sandre - JUSTDIGI" w:date="2025-09-03T14:40:00Z" w16du:dateUtc="2025-09-03T11:40:00Z" w:id="22">
        <w:r w:rsidR="001F796D">
          <w:rPr>
            <w:rFonts w:ascii="Times New Roman" w:hAnsi="Times New Roman" w:cs="Times New Roman"/>
            <w:color w:val="auto"/>
            <w:sz w:val="24"/>
            <w:szCs w:val="24"/>
          </w:rPr>
          <w:t>“</w:t>
        </w:r>
      </w:ins>
      <w:del w:author="Aili Sandre - JUSTDIGI" w:date="2025-09-03T14:40:00Z" w16du:dateUtc="2025-09-03T11:40:00Z" w:id="23">
        <w:r w:rsidRPr="006C2FA6" w:rsidDel="001F796D" w:rsidR="000026A3">
          <w:rPr>
            <w:rFonts w:ascii="Times New Roman" w:hAnsi="Times New Roman" w:eastAsia="Times New Roman" w:cs="Times New Roman"/>
            <w:color w:val="auto"/>
            <w:sz w:val="24"/>
            <w:szCs w:val="24"/>
            <w:lang w:eastAsia="et-EE"/>
          </w:rPr>
          <w:delText>”</w:delText>
        </w:r>
      </w:del>
      <w:r w:rsidRPr="006C2FA6" w:rsidR="00B25846">
        <w:rPr>
          <w:rFonts w:ascii="Times New Roman" w:hAnsi="Times New Roman" w:cs="Times New Roman"/>
          <w:color w:val="auto"/>
          <w:sz w:val="24"/>
          <w:szCs w:val="24"/>
        </w:rPr>
        <w:t>;</w:t>
      </w:r>
      <w:bookmarkEnd w:id="19"/>
    </w:p>
    <w:p w:rsidRPr="006C2FA6" w:rsidR="00E27FC2" w:rsidP="006C2FA6" w:rsidRDefault="00E27FC2" w14:paraId="54FC3702" w14:textId="6DF5AA99">
      <w:pPr>
        <w:pStyle w:val="Vahedeta"/>
        <w:rPr>
          <w:rFonts w:ascii="Times New Roman" w:hAnsi="Times New Roman" w:cs="Times New Roman"/>
          <w:sz w:val="24"/>
          <w:szCs w:val="24"/>
        </w:rPr>
      </w:pPr>
    </w:p>
    <w:p w:rsidRPr="003B2A6B" w:rsidR="00950311" w:rsidP="004E184B" w:rsidRDefault="006C4313" w14:paraId="6E1B24B8" w14:textId="0CC84682">
      <w:pPr>
        <w:pStyle w:val="Pealkiri2"/>
        <w:jc w:val="both"/>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t>5</w:t>
      </w:r>
      <w:r w:rsidRPr="003B2A6B" w:rsidR="00950311">
        <w:rPr>
          <w:rFonts w:ascii="Times New Roman" w:hAnsi="Times New Roman" w:eastAsia="Times New Roman" w:cs="Times New Roman"/>
          <w:b/>
          <w:bCs/>
          <w:color w:val="auto"/>
          <w:sz w:val="24"/>
          <w:szCs w:val="24"/>
          <w:lang w:eastAsia="et-EE"/>
        </w:rPr>
        <w:t>)</w:t>
      </w:r>
      <w:r w:rsidRPr="003B2A6B" w:rsidR="00950311">
        <w:rPr>
          <w:rFonts w:ascii="Times New Roman" w:hAnsi="Times New Roman" w:eastAsia="Times New Roman" w:cs="Times New Roman"/>
          <w:color w:val="auto"/>
          <w:sz w:val="24"/>
          <w:szCs w:val="24"/>
          <w:lang w:eastAsia="et-EE"/>
        </w:rPr>
        <w:t xml:space="preserve"> paragrahvi 19 lõike 1</w:t>
      </w:r>
      <w:r w:rsidRPr="003B2A6B" w:rsidR="00564467">
        <w:rPr>
          <w:rFonts w:ascii="Times New Roman" w:hAnsi="Times New Roman" w:eastAsia="Times New Roman" w:cs="Times New Roman"/>
          <w:color w:val="auto"/>
          <w:sz w:val="24"/>
          <w:szCs w:val="24"/>
          <w:lang w:eastAsia="et-EE"/>
        </w:rPr>
        <w:t xml:space="preserve"> punkt 8 muudetakse ja sõnastatakse järgmiselt:</w:t>
      </w:r>
    </w:p>
    <w:p w:rsidR="00563EA5" w:rsidP="009948CE" w:rsidRDefault="00564467" w14:paraId="6DD41B31" w14:textId="57C80D31">
      <w:pPr>
        <w:rPr>
          <w:rFonts w:ascii="Times New Roman" w:hAnsi="Times New Roman" w:cs="Times New Roman"/>
          <w:sz w:val="24"/>
          <w:szCs w:val="24"/>
          <w:lang w:eastAsia="et-EE"/>
        </w:rPr>
      </w:pPr>
      <w:r w:rsidRPr="008E5D53">
        <w:rPr>
          <w:rFonts w:ascii="Times New Roman" w:hAnsi="Times New Roman" w:cs="Times New Roman"/>
          <w:sz w:val="24"/>
          <w:szCs w:val="24"/>
          <w:lang w:eastAsia="et-EE"/>
        </w:rPr>
        <w:t>„8) lisama loomale tehtud veterinaarse menetluse kohta tõendi väljastamisel oma allkirjale ees- ja perekonnanime ning kutsetegevus</w:t>
      </w:r>
      <w:r w:rsidRPr="008E5D53" w:rsidR="00C626F7">
        <w:rPr>
          <w:rFonts w:ascii="Times New Roman" w:hAnsi="Times New Roman" w:cs="Times New Roman"/>
          <w:sz w:val="24"/>
          <w:szCs w:val="24"/>
          <w:lang w:eastAsia="et-EE"/>
        </w:rPr>
        <w:t xml:space="preserve">e </w:t>
      </w:r>
      <w:r w:rsidRPr="008E5D53">
        <w:rPr>
          <w:rFonts w:ascii="Times New Roman" w:hAnsi="Times New Roman" w:cs="Times New Roman"/>
          <w:sz w:val="24"/>
          <w:szCs w:val="24"/>
          <w:lang w:eastAsia="et-EE"/>
        </w:rPr>
        <w:t>loa numbri;</w:t>
      </w:r>
      <w:ins w:author="Aili Sandre - JUSTDIGI" w:date="2025-09-03T14:40:00Z" w16du:dateUtc="2025-09-03T11:40:00Z" w:id="24">
        <w:r w:rsidR="004D1ABA">
          <w:rPr>
            <w:rFonts w:ascii="Times New Roman" w:hAnsi="Times New Roman" w:cs="Times New Roman"/>
            <w:sz w:val="24"/>
            <w:szCs w:val="24"/>
            <w:lang w:eastAsia="et-EE"/>
          </w:rPr>
          <w:t>“</w:t>
        </w:r>
      </w:ins>
      <w:del w:author="Aili Sandre - JUSTDIGI" w:date="2025-09-03T14:40:00Z" w16du:dateUtc="2025-09-03T11:40:00Z" w:id="25">
        <w:r w:rsidRPr="008E5D53" w:rsidDel="004D1ABA">
          <w:rPr>
            <w:rFonts w:ascii="Times New Roman" w:hAnsi="Times New Roman" w:cs="Times New Roman"/>
            <w:sz w:val="24"/>
            <w:szCs w:val="24"/>
            <w:lang w:eastAsia="et-EE"/>
          </w:rPr>
          <w:delText>”</w:delText>
        </w:r>
      </w:del>
      <w:r w:rsidRPr="008E5D53">
        <w:rPr>
          <w:rFonts w:ascii="Times New Roman" w:hAnsi="Times New Roman" w:cs="Times New Roman"/>
          <w:sz w:val="24"/>
          <w:szCs w:val="24"/>
          <w:lang w:eastAsia="et-EE"/>
        </w:rPr>
        <w:t>;</w:t>
      </w:r>
      <w:del w:author="Aili Sandre - JUSTDIGI" w:date="2025-09-03T14:40:00Z" w16du:dateUtc="2025-09-03T11:40:00Z" w:id="26">
        <w:r w:rsidDel="004D1ABA" w:rsidR="00AC647B">
          <w:rPr>
            <w:rFonts w:ascii="Times New Roman" w:hAnsi="Times New Roman" w:cs="Times New Roman"/>
            <w:sz w:val="24"/>
            <w:szCs w:val="24"/>
            <w:lang w:eastAsia="et-EE"/>
          </w:rPr>
          <w:delText xml:space="preserve"> </w:delText>
        </w:r>
      </w:del>
    </w:p>
    <w:p w:rsidRPr="008E5D53" w:rsidR="00AC647B" w:rsidP="009948CE" w:rsidRDefault="00AC647B" w14:paraId="63AA5D46" w14:textId="77777777">
      <w:pPr>
        <w:rPr>
          <w:rFonts w:ascii="Times New Roman" w:hAnsi="Times New Roman" w:cs="Times New Roman"/>
          <w:sz w:val="24"/>
          <w:szCs w:val="24"/>
          <w:lang w:eastAsia="et-EE"/>
        </w:rPr>
      </w:pPr>
    </w:p>
    <w:p w:rsidR="00352469" w:rsidP="00286791" w:rsidRDefault="006C4313" w14:paraId="707E891A" w14:textId="0AE79776">
      <w:pPr>
        <w:jc w:val="both"/>
        <w:rPr>
          <w:rFonts w:ascii="Times New Roman" w:hAnsi="Times New Roman" w:eastAsia="Times New Roman" w:cs="Times New Roman"/>
          <w:sz w:val="24"/>
          <w:szCs w:val="24"/>
          <w:lang w:eastAsia="et-EE"/>
        </w:rPr>
      </w:pPr>
      <w:bookmarkStart w:name="_Hlk187152553" w:id="27"/>
      <w:r>
        <w:rPr>
          <w:rFonts w:ascii="Times New Roman" w:hAnsi="Times New Roman" w:eastAsia="Times New Roman" w:cs="Times New Roman"/>
          <w:b/>
          <w:bCs/>
          <w:sz w:val="24"/>
          <w:szCs w:val="24"/>
          <w:lang w:eastAsia="et-EE"/>
        </w:rPr>
        <w:t>6</w:t>
      </w:r>
      <w:r w:rsidRPr="00920A56" w:rsidR="000059C4">
        <w:rPr>
          <w:rFonts w:ascii="Times New Roman" w:hAnsi="Times New Roman" w:eastAsia="Times New Roman" w:cs="Times New Roman"/>
          <w:b/>
          <w:bCs/>
          <w:sz w:val="24"/>
          <w:szCs w:val="24"/>
          <w:lang w:eastAsia="et-EE"/>
        </w:rPr>
        <w:t>)</w:t>
      </w:r>
      <w:r w:rsidR="000059C4">
        <w:rPr>
          <w:rFonts w:ascii="Times New Roman" w:hAnsi="Times New Roman" w:eastAsia="Times New Roman" w:cs="Times New Roman"/>
          <w:sz w:val="24"/>
          <w:szCs w:val="24"/>
          <w:lang w:eastAsia="et-EE"/>
        </w:rPr>
        <w:t xml:space="preserve"> </w:t>
      </w:r>
      <w:r w:rsidR="00352469">
        <w:rPr>
          <w:rFonts w:ascii="Times New Roman" w:hAnsi="Times New Roman" w:eastAsia="Times New Roman" w:cs="Times New Roman"/>
          <w:sz w:val="24"/>
          <w:szCs w:val="24"/>
          <w:lang w:eastAsia="et-EE"/>
        </w:rPr>
        <w:t>paragrahvi 21 täiendatakse lõikega 1</w:t>
      </w:r>
      <w:r w:rsidR="00352469">
        <w:rPr>
          <w:rFonts w:ascii="Times New Roman" w:hAnsi="Times New Roman" w:eastAsia="Times New Roman" w:cs="Times New Roman"/>
          <w:sz w:val="24"/>
          <w:szCs w:val="24"/>
          <w:vertAlign w:val="superscript"/>
          <w:lang w:eastAsia="et-EE"/>
        </w:rPr>
        <w:t>1</w:t>
      </w:r>
      <w:r w:rsidR="00352469">
        <w:rPr>
          <w:rFonts w:ascii="Times New Roman" w:hAnsi="Times New Roman" w:eastAsia="Times New Roman" w:cs="Times New Roman"/>
          <w:sz w:val="24"/>
          <w:szCs w:val="24"/>
          <w:lang w:eastAsia="et-EE"/>
        </w:rPr>
        <w:t xml:space="preserve"> järgmises sõnastuses:</w:t>
      </w:r>
    </w:p>
    <w:p w:rsidRPr="001A54B0" w:rsidR="00352469" w:rsidP="00286791" w:rsidRDefault="00352469" w14:paraId="1AEC692D" w14:textId="26827A89">
      <w:pPr>
        <w:jc w:val="both"/>
        <w:rPr>
          <w:rFonts w:ascii="Times New Roman" w:hAnsi="Times New Roman" w:cs="Times New Roman"/>
          <w:sz w:val="24"/>
          <w:szCs w:val="24"/>
        </w:rPr>
      </w:pPr>
      <w:r>
        <w:rPr>
          <w:rFonts w:ascii="Times New Roman" w:hAnsi="Times New Roman" w:eastAsia="Times New Roman" w:cs="Times New Roman"/>
          <w:sz w:val="24"/>
          <w:szCs w:val="24"/>
          <w:lang w:eastAsia="et-EE"/>
        </w:rPr>
        <w:t>„</w:t>
      </w:r>
      <w:r w:rsidRPr="001A54B0">
        <w:rPr>
          <w:rFonts w:ascii="Times New Roman" w:hAnsi="Times New Roman" w:cs="Times New Roman"/>
          <w:sz w:val="24"/>
          <w:szCs w:val="24"/>
        </w:rPr>
        <w:t>(1</w:t>
      </w:r>
      <w:r w:rsidRPr="001A54B0">
        <w:rPr>
          <w:rFonts w:ascii="Times New Roman" w:hAnsi="Times New Roman" w:cs="Times New Roman"/>
          <w:sz w:val="24"/>
          <w:szCs w:val="24"/>
          <w:vertAlign w:val="superscript"/>
        </w:rPr>
        <w:t>1</w:t>
      </w:r>
      <w:r w:rsidRPr="001A54B0">
        <w:rPr>
          <w:rFonts w:ascii="Times New Roman" w:hAnsi="Times New Roman" w:cs="Times New Roman"/>
          <w:sz w:val="24"/>
          <w:szCs w:val="24"/>
        </w:rPr>
        <w:t>) Veterinaararstide registri põhimääruses sätestatakse registri pidamise kord, sealhulgas:</w:t>
      </w:r>
    </w:p>
    <w:p w:rsidRPr="001A54B0" w:rsidR="00352469" w:rsidP="00286791" w:rsidRDefault="00352469" w14:paraId="7A8BA236" w14:textId="77777777">
      <w:pPr>
        <w:jc w:val="both"/>
        <w:rPr>
          <w:rFonts w:ascii="Times New Roman" w:hAnsi="Times New Roman" w:cs="Times New Roman"/>
          <w:sz w:val="24"/>
          <w:szCs w:val="24"/>
        </w:rPr>
      </w:pPr>
      <w:r w:rsidRPr="001A54B0">
        <w:rPr>
          <w:rFonts w:ascii="Times New Roman" w:hAnsi="Times New Roman" w:cs="Times New Roman"/>
          <w:sz w:val="24"/>
          <w:szCs w:val="24"/>
        </w:rPr>
        <w:t>1) täpsem andmekoosseis;</w:t>
      </w:r>
    </w:p>
    <w:p w:rsidRPr="001A54B0" w:rsidR="00352469" w:rsidP="00286791" w:rsidRDefault="00352469" w14:paraId="59DADAAA" w14:textId="77777777">
      <w:pPr>
        <w:jc w:val="both"/>
        <w:rPr>
          <w:rFonts w:ascii="Times New Roman" w:hAnsi="Times New Roman" w:cs="Times New Roman"/>
          <w:sz w:val="24"/>
          <w:szCs w:val="24"/>
        </w:rPr>
      </w:pPr>
      <w:r w:rsidRPr="001A54B0">
        <w:rPr>
          <w:rFonts w:ascii="Times New Roman" w:hAnsi="Times New Roman" w:cs="Times New Roman"/>
          <w:sz w:val="24"/>
          <w:szCs w:val="24"/>
        </w:rPr>
        <w:t>2) andmeandjad ja nendelt saadavad andmed;</w:t>
      </w:r>
    </w:p>
    <w:p w:rsidRPr="001A54B0" w:rsidR="00352469" w:rsidP="00286791" w:rsidRDefault="00352469" w14:paraId="3C039F13" w14:textId="77777777">
      <w:pPr>
        <w:jc w:val="both"/>
        <w:rPr>
          <w:rFonts w:ascii="Times New Roman" w:hAnsi="Times New Roman" w:cs="Times New Roman"/>
          <w:sz w:val="24"/>
          <w:szCs w:val="24"/>
        </w:rPr>
      </w:pPr>
      <w:r w:rsidRPr="001A54B0">
        <w:rPr>
          <w:rFonts w:ascii="Times New Roman" w:hAnsi="Times New Roman" w:cs="Times New Roman"/>
          <w:sz w:val="24"/>
          <w:szCs w:val="24"/>
        </w:rPr>
        <w:t>3) vastutava töötleja ülesanded;</w:t>
      </w:r>
    </w:p>
    <w:p w:rsidRPr="001A54B0" w:rsidR="00352469" w:rsidP="00286791" w:rsidRDefault="00352469" w14:paraId="71FA6448" w14:textId="77777777">
      <w:pPr>
        <w:jc w:val="both"/>
        <w:rPr>
          <w:rFonts w:ascii="Times New Roman" w:hAnsi="Times New Roman" w:cs="Times New Roman"/>
          <w:sz w:val="24"/>
          <w:szCs w:val="24"/>
        </w:rPr>
      </w:pPr>
      <w:r w:rsidRPr="001A54B0">
        <w:rPr>
          <w:rFonts w:ascii="Times New Roman" w:hAnsi="Times New Roman" w:cs="Times New Roman"/>
          <w:sz w:val="24"/>
          <w:szCs w:val="24"/>
        </w:rPr>
        <w:t>4) andmetele juurdepääsu kord;</w:t>
      </w:r>
    </w:p>
    <w:p w:rsidRPr="001A54B0" w:rsidR="00352469" w:rsidP="00286791" w:rsidRDefault="00352469" w14:paraId="2DE609D4" w14:textId="77777777">
      <w:pPr>
        <w:jc w:val="both"/>
        <w:rPr>
          <w:rFonts w:ascii="Times New Roman" w:hAnsi="Times New Roman" w:cs="Times New Roman"/>
          <w:sz w:val="24"/>
          <w:szCs w:val="24"/>
        </w:rPr>
      </w:pPr>
      <w:r w:rsidRPr="001A54B0">
        <w:rPr>
          <w:rFonts w:ascii="Times New Roman" w:hAnsi="Times New Roman" w:cs="Times New Roman"/>
          <w:sz w:val="24"/>
          <w:szCs w:val="24"/>
        </w:rPr>
        <w:t>5) andmete säilitamise täpsemad tähtajad;</w:t>
      </w:r>
    </w:p>
    <w:p w:rsidR="003B0E8A" w:rsidP="00B21E9D" w:rsidRDefault="00352469" w14:paraId="3608FBD1" w14:textId="1F290613">
      <w:pPr>
        <w:jc w:val="both"/>
        <w:rPr>
          <w:rFonts w:ascii="Times New Roman" w:hAnsi="Times New Roman" w:cs="Times New Roman"/>
          <w:sz w:val="24"/>
          <w:szCs w:val="24"/>
          <w:bdr w:val="none" w:color="auto" w:sz="0" w:space="0" w:frame="1"/>
          <w:lang w:eastAsia="et-EE"/>
        </w:rPr>
      </w:pPr>
      <w:r w:rsidRPr="001A54B0">
        <w:rPr>
          <w:rFonts w:ascii="Times New Roman" w:hAnsi="Times New Roman" w:cs="Times New Roman"/>
          <w:sz w:val="24"/>
          <w:szCs w:val="24"/>
        </w:rPr>
        <w:t>6) muud korralduslikud küsimused.</w:t>
      </w:r>
      <w:ins w:author="Aili Sandre - JUSTDIGI" w:date="2025-09-03T14:41:00Z" w16du:dateUtc="2025-09-03T11:41:00Z" w:id="28">
        <w:r w:rsidR="004D1ABA">
          <w:rPr>
            <w:rFonts w:ascii="Times New Roman" w:hAnsi="Times New Roman" w:cs="Times New Roman"/>
            <w:sz w:val="24"/>
            <w:szCs w:val="24"/>
          </w:rPr>
          <w:t>“</w:t>
        </w:r>
      </w:ins>
      <w:del w:author="Aili Sandre - JUSTDIGI" w:date="2025-09-03T14:41:00Z" w16du:dateUtc="2025-09-03T11:41:00Z" w:id="29">
        <w:r w:rsidRPr="008E5D53" w:rsidDel="004D1ABA" w:rsidR="008F2566">
          <w:rPr>
            <w:rFonts w:ascii="Times New Roman" w:hAnsi="Times New Roman" w:cs="Times New Roman"/>
            <w:sz w:val="24"/>
            <w:szCs w:val="24"/>
            <w:lang w:eastAsia="et-EE"/>
          </w:rPr>
          <w:delText>”</w:delText>
        </w:r>
      </w:del>
      <w:r w:rsidRPr="008E5D53" w:rsidR="008F2566">
        <w:rPr>
          <w:rFonts w:ascii="Times New Roman" w:hAnsi="Times New Roman" w:cs="Times New Roman"/>
          <w:sz w:val="24"/>
          <w:szCs w:val="24"/>
          <w:lang w:eastAsia="et-EE"/>
        </w:rPr>
        <w:t>;</w:t>
      </w:r>
    </w:p>
    <w:p w:rsidRPr="00B21E9D" w:rsidR="00B21E9D" w:rsidP="00B21E9D" w:rsidRDefault="00B21E9D" w14:paraId="68EDC8E9" w14:textId="77777777">
      <w:pPr>
        <w:jc w:val="both"/>
        <w:rPr>
          <w:rFonts w:ascii="Times New Roman" w:hAnsi="Times New Roman" w:cs="Times New Roman"/>
          <w:sz w:val="24"/>
          <w:szCs w:val="24"/>
          <w:bdr w:val="none" w:color="auto" w:sz="0" w:space="0" w:frame="1"/>
          <w:lang w:eastAsia="et-EE"/>
        </w:rPr>
      </w:pPr>
    </w:p>
    <w:p w:rsidRPr="00920A56" w:rsidR="004C79FD" w:rsidP="003B0E8A" w:rsidRDefault="003B0E8A" w14:paraId="06F8BAFB" w14:textId="11B15035">
      <w:pPr>
        <w:pStyle w:val="Pealkiri2"/>
        <w:jc w:val="both"/>
        <w:rPr>
          <w:rFonts w:ascii="Times New Roman" w:hAnsi="Times New Roman" w:cs="Times New Roman"/>
          <w:color w:val="auto"/>
          <w:sz w:val="24"/>
          <w:szCs w:val="24"/>
          <w:bdr w:val="none" w:color="auto" w:sz="0" w:space="0" w:frame="1"/>
          <w:lang w:eastAsia="et-EE"/>
        </w:rPr>
      </w:pPr>
      <w:r w:rsidRPr="003B0E8A">
        <w:rPr>
          <w:rFonts w:ascii="Times New Roman" w:hAnsi="Times New Roman" w:cs="Times New Roman"/>
          <w:b/>
          <w:bCs/>
          <w:color w:val="auto"/>
          <w:sz w:val="24"/>
          <w:szCs w:val="24"/>
          <w:bdr w:val="none" w:color="auto" w:sz="0" w:space="0" w:frame="1"/>
          <w:lang w:eastAsia="et-EE"/>
        </w:rPr>
        <w:t>7)</w:t>
      </w:r>
      <w:r w:rsidRPr="003B0E8A">
        <w:rPr>
          <w:rFonts w:ascii="Times New Roman" w:hAnsi="Times New Roman" w:cs="Times New Roman"/>
          <w:color w:val="auto"/>
          <w:sz w:val="24"/>
          <w:szCs w:val="24"/>
          <w:bdr w:val="none" w:color="auto" w:sz="0" w:space="0" w:frame="1"/>
          <w:lang w:eastAsia="et-EE"/>
        </w:rPr>
        <w:t xml:space="preserve"> paragrahvi 21 </w:t>
      </w:r>
      <w:r w:rsidRPr="00920A56" w:rsidR="004C79FD">
        <w:rPr>
          <w:rFonts w:ascii="Times New Roman" w:hAnsi="Times New Roman" w:cs="Times New Roman"/>
          <w:color w:val="auto"/>
          <w:sz w:val="24"/>
          <w:szCs w:val="24"/>
          <w:bdr w:val="none" w:color="auto" w:sz="0" w:space="0" w:frame="1"/>
          <w:lang w:eastAsia="et-EE"/>
        </w:rPr>
        <w:t>täiendatakse lõikega 5</w:t>
      </w:r>
      <w:r w:rsidRPr="00920A56" w:rsidR="004C79FD">
        <w:rPr>
          <w:rFonts w:ascii="Times New Roman" w:hAnsi="Times New Roman" w:cs="Times New Roman"/>
          <w:color w:val="auto"/>
          <w:sz w:val="24"/>
          <w:szCs w:val="24"/>
          <w:bdr w:val="none" w:color="auto" w:sz="0" w:space="0" w:frame="1"/>
          <w:vertAlign w:val="superscript"/>
          <w:lang w:eastAsia="et-EE"/>
        </w:rPr>
        <w:t>1</w:t>
      </w:r>
      <w:r w:rsidRPr="00920A56" w:rsidR="004C79FD">
        <w:rPr>
          <w:rFonts w:ascii="Times New Roman" w:hAnsi="Times New Roman" w:eastAsia="Times New Roman" w:cs="Times New Roman"/>
          <w:color w:val="auto"/>
          <w:sz w:val="24"/>
          <w:szCs w:val="24"/>
          <w:lang w:eastAsia="et-EE"/>
        </w:rPr>
        <w:t xml:space="preserve"> järgmises sõnastuses</w:t>
      </w:r>
      <w:r w:rsidRPr="00920A56" w:rsidR="004C79FD">
        <w:rPr>
          <w:rFonts w:ascii="Times New Roman" w:hAnsi="Times New Roman" w:cs="Times New Roman"/>
          <w:color w:val="auto"/>
          <w:sz w:val="24"/>
          <w:szCs w:val="24"/>
          <w:bdr w:val="none" w:color="auto" w:sz="0" w:space="0" w:frame="1"/>
          <w:lang w:eastAsia="et-EE"/>
        </w:rPr>
        <w:t>:</w:t>
      </w:r>
    </w:p>
    <w:p w:rsidRPr="003B2A6B" w:rsidR="00FD3E40" w:rsidP="004E184B" w:rsidRDefault="004C79FD" w14:paraId="38C841CF" w14:textId="2E8074BB">
      <w:pPr>
        <w:jc w:val="both"/>
        <w:rPr>
          <w:rFonts w:ascii="Times New Roman" w:hAnsi="Times New Roman" w:eastAsia="Times New Roman" w:cs="Times New Roman"/>
          <w:sz w:val="24"/>
          <w:szCs w:val="24"/>
          <w:lang w:eastAsia="et-EE"/>
        </w:rPr>
      </w:pPr>
      <w:bookmarkStart w:name="_Hlk187391962" w:id="30"/>
      <w:r w:rsidRPr="00416F67">
        <w:rPr>
          <w:rFonts w:ascii="Times New Roman" w:hAnsi="Times New Roman" w:eastAsia="Times New Roman" w:cs="Times New Roman"/>
          <w:sz w:val="24"/>
          <w:szCs w:val="24"/>
          <w:lang w:eastAsia="et-EE"/>
        </w:rPr>
        <w:t>„(5</w:t>
      </w:r>
      <w:r w:rsidRPr="004C79FD">
        <w:rPr>
          <w:rFonts w:ascii="Times New Roman" w:hAnsi="Times New Roman" w:eastAsia="Times New Roman" w:cs="Times New Roman"/>
          <w:sz w:val="24"/>
          <w:szCs w:val="24"/>
          <w:vertAlign w:val="superscript"/>
          <w:lang w:eastAsia="et-EE"/>
        </w:rPr>
        <w:t>1</w:t>
      </w:r>
      <w:r w:rsidRPr="00416F67">
        <w:rPr>
          <w:rFonts w:ascii="Times New Roman" w:hAnsi="Times New Roman" w:eastAsia="Times New Roman" w:cs="Times New Roman"/>
          <w:sz w:val="24"/>
          <w:szCs w:val="24"/>
          <w:lang w:eastAsia="et-EE"/>
        </w:rPr>
        <w:t xml:space="preserve">) </w:t>
      </w:r>
      <w:r>
        <w:rPr>
          <w:rFonts w:ascii="Times New Roman" w:hAnsi="Times New Roman" w:eastAsia="Times New Roman" w:cs="Times New Roman"/>
          <w:sz w:val="24"/>
          <w:szCs w:val="24"/>
          <w:lang w:eastAsia="et-EE"/>
        </w:rPr>
        <w:t>V</w:t>
      </w:r>
      <w:r w:rsidR="00BE7AA0">
        <w:rPr>
          <w:rFonts w:ascii="Times New Roman" w:hAnsi="Times New Roman" w:eastAsia="Times New Roman" w:cs="Times New Roman"/>
          <w:sz w:val="24"/>
          <w:szCs w:val="24"/>
          <w:lang w:eastAsia="et-EE"/>
        </w:rPr>
        <w:t>astutaval</w:t>
      </w:r>
      <w:r w:rsidRPr="00416F67">
        <w:rPr>
          <w:rFonts w:ascii="Times New Roman" w:hAnsi="Times New Roman" w:eastAsia="Times New Roman" w:cs="Times New Roman"/>
          <w:sz w:val="24"/>
          <w:szCs w:val="24"/>
          <w:lang w:eastAsia="et-EE"/>
        </w:rPr>
        <w:t xml:space="preserve"> töötlejal on õigus kasutada </w:t>
      </w:r>
      <w:r w:rsidR="00A810DE">
        <w:rPr>
          <w:rFonts w:ascii="Times New Roman" w:hAnsi="Times New Roman" w:eastAsia="Times New Roman" w:cs="Times New Roman"/>
          <w:sz w:val="24"/>
          <w:szCs w:val="24"/>
          <w:lang w:eastAsia="et-EE"/>
        </w:rPr>
        <w:t xml:space="preserve">veterinaararstide registris registreeritud </w:t>
      </w:r>
      <w:r w:rsidRPr="00416F67">
        <w:rPr>
          <w:rFonts w:ascii="Times New Roman" w:hAnsi="Times New Roman" w:eastAsia="Times New Roman" w:cs="Times New Roman"/>
          <w:sz w:val="24"/>
          <w:szCs w:val="24"/>
          <w:lang w:eastAsia="et-EE"/>
        </w:rPr>
        <w:t xml:space="preserve">isiku kontaktandmeid </w:t>
      </w:r>
      <w:r w:rsidR="00143BBF">
        <w:rPr>
          <w:rFonts w:ascii="Times New Roman" w:hAnsi="Times New Roman" w:eastAsia="Times New Roman" w:cs="Times New Roman"/>
          <w:sz w:val="24"/>
          <w:szCs w:val="24"/>
          <w:lang w:eastAsia="et-EE"/>
        </w:rPr>
        <w:t>sellele</w:t>
      </w:r>
      <w:r w:rsidR="00A810DE">
        <w:rPr>
          <w:rFonts w:ascii="Times New Roman" w:hAnsi="Times New Roman" w:eastAsia="Times New Roman" w:cs="Times New Roman"/>
          <w:sz w:val="24"/>
          <w:szCs w:val="24"/>
          <w:lang w:eastAsia="et-EE"/>
        </w:rPr>
        <w:t xml:space="preserve"> </w:t>
      </w:r>
      <w:r w:rsidRPr="00416F67">
        <w:rPr>
          <w:rFonts w:ascii="Times New Roman" w:hAnsi="Times New Roman" w:eastAsia="Times New Roman" w:cs="Times New Roman"/>
          <w:sz w:val="24"/>
          <w:szCs w:val="24"/>
          <w:lang w:eastAsia="et-EE"/>
        </w:rPr>
        <w:t xml:space="preserve">isikule </w:t>
      </w:r>
      <w:r w:rsidR="00BE7AA0">
        <w:rPr>
          <w:rFonts w:ascii="Times New Roman" w:hAnsi="Times New Roman" w:eastAsia="Times New Roman" w:cs="Times New Roman"/>
          <w:sz w:val="24"/>
          <w:szCs w:val="24"/>
          <w:lang w:eastAsia="et-EE"/>
        </w:rPr>
        <w:t>vastutava</w:t>
      </w:r>
      <w:r w:rsidRPr="00416F67">
        <w:rPr>
          <w:rFonts w:ascii="Times New Roman" w:hAnsi="Times New Roman" w:eastAsia="Times New Roman" w:cs="Times New Roman"/>
          <w:sz w:val="24"/>
          <w:szCs w:val="24"/>
          <w:lang w:eastAsia="et-EE"/>
        </w:rPr>
        <w:t xml:space="preserve"> töötleja tegevusega seotud tea</w:t>
      </w:r>
      <w:r w:rsidR="007E74BC">
        <w:rPr>
          <w:rFonts w:ascii="Times New Roman" w:hAnsi="Times New Roman" w:eastAsia="Times New Roman" w:cs="Times New Roman"/>
          <w:sz w:val="24"/>
          <w:szCs w:val="24"/>
          <w:lang w:eastAsia="et-EE"/>
        </w:rPr>
        <w:t>te</w:t>
      </w:r>
      <w:r w:rsidR="00201134">
        <w:rPr>
          <w:rFonts w:ascii="Times New Roman" w:hAnsi="Times New Roman" w:eastAsia="Times New Roman" w:cs="Times New Roman"/>
          <w:sz w:val="24"/>
          <w:szCs w:val="24"/>
          <w:lang w:eastAsia="et-EE"/>
        </w:rPr>
        <w:t xml:space="preserve">, </w:t>
      </w:r>
      <w:bookmarkStart w:name="_Hlk187152829" w:id="31"/>
      <w:del w:author="Aili Sandre - JUSTDIGI" w:date="2025-09-03T14:47:00Z" w16du:dateUtc="2025-09-03T11:47:00Z" w:id="32">
        <w:r w:rsidDel="00546ED7" w:rsidR="00563EA5">
          <w:rPr>
            <w:rFonts w:ascii="Times New Roman" w:hAnsi="Times New Roman" w:eastAsia="Times New Roman" w:cs="Times New Roman"/>
            <w:sz w:val="24"/>
            <w:szCs w:val="24"/>
            <w:lang w:eastAsia="et-EE"/>
          </w:rPr>
          <w:delText xml:space="preserve">nagu </w:delText>
        </w:r>
      </w:del>
      <w:r w:rsidR="00201134">
        <w:rPr>
          <w:rFonts w:ascii="Times New Roman" w:hAnsi="Times New Roman" w:eastAsia="Times New Roman" w:cs="Times New Roman"/>
          <w:sz w:val="24"/>
          <w:szCs w:val="24"/>
          <w:lang w:eastAsia="et-EE"/>
        </w:rPr>
        <w:t>näiteks</w:t>
      </w:r>
      <w:r w:rsidRPr="000315D2" w:rsidR="000315D2">
        <w:rPr>
          <w:rFonts w:ascii="Times New Roman" w:hAnsi="Times New Roman" w:eastAsia="Times New Roman" w:cs="Times New Roman"/>
          <w:sz w:val="24"/>
          <w:szCs w:val="24"/>
        </w:rPr>
        <w:t xml:space="preserve"> </w:t>
      </w:r>
      <w:r w:rsidR="006538E6">
        <w:rPr>
          <w:rFonts w:ascii="Times New Roman" w:hAnsi="Times New Roman" w:eastAsia="Times New Roman" w:cs="Times New Roman"/>
          <w:sz w:val="24"/>
          <w:szCs w:val="24"/>
        </w:rPr>
        <w:t>loomataudi</w:t>
      </w:r>
      <w:r w:rsidR="006538E6">
        <w:rPr>
          <w:rFonts w:ascii="Times New Roman" w:hAnsi="Times New Roman" w:eastAsia="Times New Roman" w:cs="Times New Roman"/>
          <w:sz w:val="24"/>
          <w:szCs w:val="24"/>
          <w:lang w:eastAsia="et-EE"/>
        </w:rPr>
        <w:t xml:space="preserve"> </w:t>
      </w:r>
      <w:r w:rsidRPr="000315D2" w:rsidR="000315D2">
        <w:rPr>
          <w:rFonts w:ascii="Times New Roman" w:hAnsi="Times New Roman" w:eastAsia="Times New Roman" w:cs="Times New Roman"/>
          <w:sz w:val="24"/>
          <w:szCs w:val="24"/>
          <w:lang w:eastAsia="et-EE"/>
        </w:rPr>
        <w:t>oh</w:t>
      </w:r>
      <w:r w:rsidR="00EB3C7C">
        <w:rPr>
          <w:rFonts w:ascii="Times New Roman" w:hAnsi="Times New Roman" w:eastAsia="Times New Roman" w:cs="Times New Roman"/>
          <w:sz w:val="24"/>
          <w:szCs w:val="24"/>
          <w:lang w:eastAsia="et-EE"/>
        </w:rPr>
        <w:t>u tea</w:t>
      </w:r>
      <w:ins w:author="Aili Sandre - JUSTDIGI" w:date="2025-09-03T14:47:00Z" w16du:dateUtc="2025-09-03T11:47:00Z" w:id="33">
        <w:r w:rsidR="00546ED7">
          <w:rPr>
            <w:rFonts w:ascii="Times New Roman" w:hAnsi="Times New Roman" w:eastAsia="Times New Roman" w:cs="Times New Roman"/>
            <w:sz w:val="24"/>
            <w:szCs w:val="24"/>
            <w:lang w:eastAsia="et-EE"/>
          </w:rPr>
          <w:t>t</w:t>
        </w:r>
      </w:ins>
      <w:del w:author="Aili Sandre - JUSTDIGI" w:date="2025-09-03T14:47:00Z" w16du:dateUtc="2025-09-03T11:47:00Z" w:id="34">
        <w:r w:rsidDel="00546ED7" w:rsidR="007E74BC">
          <w:rPr>
            <w:rFonts w:ascii="Times New Roman" w:hAnsi="Times New Roman" w:eastAsia="Times New Roman" w:cs="Times New Roman"/>
            <w:sz w:val="24"/>
            <w:szCs w:val="24"/>
            <w:lang w:eastAsia="et-EE"/>
          </w:rPr>
          <w:delText>d</w:delText>
        </w:r>
      </w:del>
      <w:r w:rsidR="007E74BC">
        <w:rPr>
          <w:rFonts w:ascii="Times New Roman" w:hAnsi="Times New Roman" w:eastAsia="Times New Roman" w:cs="Times New Roman"/>
          <w:sz w:val="24"/>
          <w:szCs w:val="24"/>
          <w:lang w:eastAsia="et-EE"/>
        </w:rPr>
        <w:t>e</w:t>
      </w:r>
      <w:r w:rsidRPr="000315D2" w:rsidR="000315D2">
        <w:rPr>
          <w:rFonts w:ascii="Times New Roman" w:hAnsi="Times New Roman" w:eastAsia="Times New Roman" w:cs="Times New Roman"/>
          <w:sz w:val="24"/>
          <w:szCs w:val="24"/>
          <w:lang w:eastAsia="et-EE"/>
        </w:rPr>
        <w:t xml:space="preserve">, </w:t>
      </w:r>
      <w:r w:rsidR="00AC7D43">
        <w:rPr>
          <w:rFonts w:ascii="Times New Roman" w:hAnsi="Times New Roman" w:eastAsia="Times New Roman" w:cs="Times New Roman"/>
          <w:sz w:val="24"/>
          <w:szCs w:val="24"/>
          <w:lang w:eastAsia="et-EE"/>
        </w:rPr>
        <w:t>looma</w:t>
      </w:r>
      <w:r w:rsidRPr="000315D2" w:rsidR="000315D2">
        <w:rPr>
          <w:rFonts w:ascii="Times New Roman" w:hAnsi="Times New Roman" w:eastAsia="Times New Roman" w:cs="Times New Roman"/>
          <w:sz w:val="24"/>
          <w:szCs w:val="24"/>
          <w:lang w:eastAsia="et-EE"/>
        </w:rPr>
        <w:t>taudi</w:t>
      </w:r>
      <w:r w:rsidR="00AC7D43">
        <w:rPr>
          <w:rFonts w:ascii="Times New Roman" w:hAnsi="Times New Roman" w:eastAsia="Times New Roman" w:cs="Times New Roman"/>
          <w:sz w:val="24"/>
          <w:szCs w:val="24"/>
          <w:lang w:eastAsia="et-EE"/>
        </w:rPr>
        <w:t>tõrje toimingu tegemiseks</w:t>
      </w:r>
      <w:r w:rsidRPr="000315D2" w:rsidR="000315D2">
        <w:rPr>
          <w:rFonts w:ascii="Times New Roman" w:hAnsi="Times New Roman" w:eastAsia="Times New Roman" w:cs="Times New Roman"/>
          <w:sz w:val="24"/>
          <w:szCs w:val="24"/>
          <w:lang w:eastAsia="et-EE"/>
        </w:rPr>
        <w:t xml:space="preserve"> </w:t>
      </w:r>
      <w:r w:rsidR="00AC7D43">
        <w:rPr>
          <w:rFonts w:ascii="Times New Roman" w:hAnsi="Times New Roman" w:eastAsia="Times New Roman" w:cs="Times New Roman"/>
          <w:sz w:val="24"/>
          <w:szCs w:val="24"/>
          <w:lang w:eastAsia="et-EE"/>
        </w:rPr>
        <w:t>kaas</w:t>
      </w:r>
      <w:r w:rsidRPr="000315D2" w:rsidR="000315D2">
        <w:rPr>
          <w:rFonts w:ascii="Times New Roman" w:hAnsi="Times New Roman" w:eastAsia="Times New Roman" w:cs="Times New Roman"/>
          <w:sz w:val="24"/>
          <w:szCs w:val="24"/>
          <w:lang w:eastAsia="et-EE"/>
        </w:rPr>
        <w:t>abi osutamise vajadus</w:t>
      </w:r>
      <w:r w:rsidR="00E91B8B">
        <w:rPr>
          <w:rFonts w:ascii="Times New Roman" w:hAnsi="Times New Roman" w:eastAsia="Times New Roman" w:cs="Times New Roman"/>
          <w:sz w:val="24"/>
          <w:szCs w:val="24"/>
          <w:lang w:eastAsia="et-EE"/>
        </w:rPr>
        <w:t>e tea</w:t>
      </w:r>
      <w:ins w:author="Aili Sandre - JUSTDIGI" w:date="2025-09-03T14:47:00Z" w16du:dateUtc="2025-09-03T11:47:00Z" w:id="35">
        <w:r w:rsidR="00546ED7">
          <w:rPr>
            <w:rFonts w:ascii="Times New Roman" w:hAnsi="Times New Roman" w:eastAsia="Times New Roman" w:cs="Times New Roman"/>
            <w:sz w:val="24"/>
            <w:szCs w:val="24"/>
            <w:lang w:eastAsia="et-EE"/>
          </w:rPr>
          <w:t>t</w:t>
        </w:r>
      </w:ins>
      <w:del w:author="Aili Sandre - JUSTDIGI" w:date="2025-09-03T14:47:00Z" w16du:dateUtc="2025-09-03T11:47:00Z" w:id="36">
        <w:r w:rsidDel="00546ED7" w:rsidR="007E74BC">
          <w:rPr>
            <w:rFonts w:ascii="Times New Roman" w:hAnsi="Times New Roman" w:eastAsia="Times New Roman" w:cs="Times New Roman"/>
            <w:sz w:val="24"/>
            <w:szCs w:val="24"/>
            <w:lang w:eastAsia="et-EE"/>
          </w:rPr>
          <w:delText>d</w:delText>
        </w:r>
      </w:del>
      <w:r w:rsidR="007E74BC">
        <w:rPr>
          <w:rFonts w:ascii="Times New Roman" w:hAnsi="Times New Roman" w:eastAsia="Times New Roman" w:cs="Times New Roman"/>
          <w:sz w:val="24"/>
          <w:szCs w:val="24"/>
          <w:lang w:eastAsia="et-EE"/>
        </w:rPr>
        <w:t>e</w:t>
      </w:r>
      <w:r w:rsidRPr="000315D2" w:rsidR="000315D2">
        <w:rPr>
          <w:rFonts w:ascii="Times New Roman" w:hAnsi="Times New Roman" w:eastAsia="Times New Roman" w:cs="Times New Roman"/>
          <w:sz w:val="24"/>
          <w:szCs w:val="24"/>
          <w:lang w:eastAsia="et-EE"/>
        </w:rPr>
        <w:t xml:space="preserve"> </w:t>
      </w:r>
      <w:r w:rsidR="00201134">
        <w:rPr>
          <w:rFonts w:ascii="Times New Roman" w:hAnsi="Times New Roman" w:eastAsia="Times New Roman" w:cs="Times New Roman"/>
          <w:sz w:val="24"/>
          <w:szCs w:val="24"/>
          <w:lang w:eastAsia="et-EE"/>
        </w:rPr>
        <w:t>ja muu selli</w:t>
      </w:r>
      <w:ins w:author="Aili Sandre - JUSTDIGI" w:date="2025-09-03T14:47:00Z" w16du:dateUtc="2025-09-03T11:47:00Z" w:id="37">
        <w:r w:rsidR="00546ED7">
          <w:rPr>
            <w:rFonts w:ascii="Times New Roman" w:hAnsi="Times New Roman" w:eastAsia="Times New Roman" w:cs="Times New Roman"/>
            <w:sz w:val="24"/>
            <w:szCs w:val="24"/>
            <w:lang w:eastAsia="et-EE"/>
          </w:rPr>
          <w:t>s</w:t>
        </w:r>
      </w:ins>
      <w:del w:author="Aili Sandre - JUSTDIGI" w:date="2025-09-03T14:47:00Z" w16du:dateUtc="2025-09-03T11:47:00Z" w:id="38">
        <w:r w:rsidDel="00CE1FB5" w:rsidR="00201134">
          <w:rPr>
            <w:rFonts w:ascii="Times New Roman" w:hAnsi="Times New Roman" w:eastAsia="Times New Roman" w:cs="Times New Roman"/>
            <w:sz w:val="24"/>
            <w:szCs w:val="24"/>
            <w:lang w:eastAsia="et-EE"/>
          </w:rPr>
          <w:delText>n</w:delText>
        </w:r>
      </w:del>
      <w:r w:rsidR="00201134">
        <w:rPr>
          <w:rFonts w:ascii="Times New Roman" w:hAnsi="Times New Roman" w:eastAsia="Times New Roman" w:cs="Times New Roman"/>
          <w:sz w:val="24"/>
          <w:szCs w:val="24"/>
          <w:lang w:eastAsia="et-EE"/>
        </w:rPr>
        <w:t>e</w:t>
      </w:r>
      <w:bookmarkEnd w:id="31"/>
      <w:r w:rsidR="00563EA5">
        <w:rPr>
          <w:rFonts w:ascii="Times New Roman" w:hAnsi="Times New Roman" w:eastAsia="Times New Roman" w:cs="Times New Roman"/>
          <w:sz w:val="24"/>
          <w:szCs w:val="24"/>
          <w:lang w:eastAsia="et-EE"/>
        </w:rPr>
        <w:t xml:space="preserve"> tea</w:t>
      </w:r>
      <w:ins w:author="Aili Sandre - JUSTDIGI" w:date="2025-09-03T14:47:00Z" w16du:dateUtc="2025-09-03T11:47:00Z" w:id="39">
        <w:r w:rsidR="00CE1FB5">
          <w:rPr>
            <w:rFonts w:ascii="Times New Roman" w:hAnsi="Times New Roman" w:eastAsia="Times New Roman" w:cs="Times New Roman"/>
            <w:sz w:val="24"/>
            <w:szCs w:val="24"/>
            <w:lang w:eastAsia="et-EE"/>
          </w:rPr>
          <w:t>t</w:t>
        </w:r>
      </w:ins>
      <w:del w:author="Aili Sandre - JUSTDIGI" w:date="2025-09-03T14:47:00Z" w16du:dateUtc="2025-09-03T11:47:00Z" w:id="40">
        <w:r w:rsidDel="00CE1FB5" w:rsidR="00563EA5">
          <w:rPr>
            <w:rFonts w:ascii="Times New Roman" w:hAnsi="Times New Roman" w:eastAsia="Times New Roman" w:cs="Times New Roman"/>
            <w:sz w:val="24"/>
            <w:szCs w:val="24"/>
            <w:lang w:eastAsia="et-EE"/>
          </w:rPr>
          <w:delText>d</w:delText>
        </w:r>
      </w:del>
      <w:r w:rsidR="00563EA5">
        <w:rPr>
          <w:rFonts w:ascii="Times New Roman" w:hAnsi="Times New Roman" w:eastAsia="Times New Roman" w:cs="Times New Roman"/>
          <w:sz w:val="24"/>
          <w:szCs w:val="24"/>
          <w:lang w:eastAsia="et-EE"/>
        </w:rPr>
        <w:t>e</w:t>
      </w:r>
      <w:del w:author="Aili Sandre - JUSTDIGI" w:date="2025-09-03T14:47:00Z" w16du:dateUtc="2025-09-03T11:47:00Z" w:id="41">
        <w:r w:rsidDel="00CE1FB5" w:rsidR="00201134">
          <w:rPr>
            <w:rFonts w:ascii="Times New Roman" w:hAnsi="Times New Roman" w:eastAsia="Times New Roman" w:cs="Times New Roman"/>
            <w:sz w:val="24"/>
            <w:szCs w:val="24"/>
            <w:lang w:eastAsia="et-EE"/>
          </w:rPr>
          <w:delText>,</w:delText>
        </w:r>
      </w:del>
      <w:r w:rsidRPr="00416F67">
        <w:rPr>
          <w:rFonts w:ascii="Times New Roman" w:hAnsi="Times New Roman" w:eastAsia="Times New Roman" w:cs="Times New Roman"/>
          <w:sz w:val="24"/>
          <w:szCs w:val="24"/>
          <w:lang w:eastAsia="et-EE"/>
        </w:rPr>
        <w:t xml:space="preserve"> saatmiseks</w:t>
      </w:r>
      <w:r w:rsidR="003B0E8A">
        <w:rPr>
          <w:rFonts w:ascii="Times New Roman" w:hAnsi="Times New Roman" w:eastAsia="Times New Roman" w:cs="Times New Roman"/>
          <w:sz w:val="24"/>
          <w:szCs w:val="24"/>
          <w:lang w:eastAsia="et-EE"/>
        </w:rPr>
        <w:t xml:space="preserve">. </w:t>
      </w:r>
      <w:r w:rsidRPr="003B0E8A" w:rsidR="003B0E8A">
        <w:rPr>
          <w:rFonts w:ascii="Times New Roman" w:hAnsi="Times New Roman" w:eastAsia="Times New Roman" w:cs="Times New Roman"/>
          <w:sz w:val="24"/>
          <w:szCs w:val="24"/>
          <w:lang w:eastAsia="et-EE"/>
        </w:rPr>
        <w:t>Isiku nõusolekul võib tema kontaktandmeid kasutada ka</w:t>
      </w:r>
      <w:r w:rsidR="00E55BDC">
        <w:rPr>
          <w:rFonts w:ascii="Times New Roman" w:hAnsi="Times New Roman" w:eastAsia="Times New Roman" w:cs="Times New Roman"/>
          <w:sz w:val="24"/>
          <w:szCs w:val="24"/>
          <w:lang w:eastAsia="et-EE"/>
        </w:rPr>
        <w:t xml:space="preserve"> </w:t>
      </w:r>
      <w:r w:rsidRPr="000315D2" w:rsidR="00E55BDC">
        <w:rPr>
          <w:rFonts w:ascii="Times New Roman" w:hAnsi="Times New Roman" w:eastAsia="Times New Roman" w:cs="Times New Roman"/>
          <w:sz w:val="24"/>
          <w:szCs w:val="24"/>
          <w:lang w:eastAsia="et-EE"/>
        </w:rPr>
        <w:lastRenderedPageBreak/>
        <w:t xml:space="preserve">loomatervise </w:t>
      </w:r>
      <w:r w:rsidR="00563EA5">
        <w:rPr>
          <w:rFonts w:ascii="Times New Roman" w:hAnsi="Times New Roman" w:eastAsia="Times New Roman" w:cs="Times New Roman"/>
          <w:sz w:val="24"/>
          <w:szCs w:val="24"/>
          <w:lang w:eastAsia="et-EE"/>
        </w:rPr>
        <w:t>valdkonnas</w:t>
      </w:r>
      <w:r w:rsidRPr="000315D2" w:rsidR="00563EA5">
        <w:rPr>
          <w:rFonts w:ascii="Times New Roman" w:hAnsi="Times New Roman" w:eastAsia="Times New Roman" w:cs="Times New Roman"/>
          <w:sz w:val="24"/>
          <w:szCs w:val="24"/>
          <w:lang w:eastAsia="et-EE"/>
        </w:rPr>
        <w:t xml:space="preserve"> </w:t>
      </w:r>
      <w:r w:rsidR="00847C48">
        <w:rPr>
          <w:rFonts w:ascii="Times New Roman" w:hAnsi="Times New Roman" w:eastAsia="Times New Roman" w:cs="Times New Roman"/>
          <w:sz w:val="24"/>
          <w:szCs w:val="24"/>
          <w:lang w:eastAsia="et-EE"/>
        </w:rPr>
        <w:t>seire</w:t>
      </w:r>
      <w:r w:rsidRPr="000315D2" w:rsidR="00E55BDC">
        <w:rPr>
          <w:rFonts w:ascii="Times New Roman" w:hAnsi="Times New Roman" w:eastAsia="Times New Roman" w:cs="Times New Roman"/>
          <w:sz w:val="24"/>
          <w:szCs w:val="24"/>
          <w:lang w:eastAsia="et-EE"/>
        </w:rPr>
        <w:t xml:space="preserve"> või küsitluse </w:t>
      </w:r>
      <w:r w:rsidR="00014DF8">
        <w:rPr>
          <w:rFonts w:ascii="Times New Roman" w:hAnsi="Times New Roman" w:eastAsia="Times New Roman" w:cs="Times New Roman"/>
          <w:sz w:val="24"/>
          <w:szCs w:val="24"/>
          <w:lang w:eastAsia="et-EE"/>
        </w:rPr>
        <w:t>korraldamiseks</w:t>
      </w:r>
      <w:r w:rsidRPr="003B0E8A" w:rsidR="003B0E8A">
        <w:rPr>
          <w:rFonts w:ascii="Times New Roman" w:hAnsi="Times New Roman" w:eastAsia="Times New Roman" w:cs="Times New Roman"/>
          <w:sz w:val="24"/>
          <w:szCs w:val="24"/>
          <w:lang w:eastAsia="et-EE"/>
        </w:rPr>
        <w:t>. Isik võib loobuda teadete saamisest</w:t>
      </w:r>
      <w:r w:rsidRPr="00416F67">
        <w:rPr>
          <w:rFonts w:ascii="Times New Roman" w:hAnsi="Times New Roman" w:eastAsia="Calibri" w:cs="Times New Roman"/>
          <w:kern w:val="2"/>
          <w:sz w:val="24"/>
          <w:szCs w:val="24"/>
          <w:shd w:val="clear" w:color="auto" w:fill="FFFFFF"/>
          <w14:ligatures w14:val="standardContextual"/>
        </w:rPr>
        <w:t>.</w:t>
      </w:r>
      <w:ins w:author="Aili Sandre - JUSTDIGI" w:date="2025-09-03T14:47:00Z" w16du:dateUtc="2025-09-03T11:47:00Z" w:id="42">
        <w:r w:rsidR="00CE1FB5">
          <w:rPr>
            <w:rFonts w:ascii="Times New Roman" w:hAnsi="Times New Roman" w:eastAsia="Calibri" w:cs="Times New Roman"/>
            <w:kern w:val="2"/>
            <w:sz w:val="24"/>
            <w:szCs w:val="24"/>
            <w:shd w:val="clear" w:color="auto" w:fill="FFFFFF"/>
            <w14:ligatures w14:val="standardContextual"/>
          </w:rPr>
          <w:t>“</w:t>
        </w:r>
      </w:ins>
      <w:del w:author="Aili Sandre - JUSTDIGI" w:date="2025-09-03T14:47:00Z" w16du:dateUtc="2025-09-03T11:47:00Z" w:id="43">
        <w:r w:rsidRPr="00416F67" w:rsidDel="00CE1FB5">
          <w:rPr>
            <w:rFonts w:ascii="Times New Roman" w:hAnsi="Times New Roman" w:eastAsia="Times New Roman" w:cs="Times New Roman"/>
            <w:sz w:val="24"/>
            <w:szCs w:val="24"/>
            <w:lang w:eastAsia="et-EE"/>
          </w:rPr>
          <w:delText>”</w:delText>
        </w:r>
      </w:del>
      <w:r w:rsidRPr="00416F67">
        <w:rPr>
          <w:rFonts w:ascii="Times New Roman" w:hAnsi="Times New Roman" w:eastAsia="Times New Roman" w:cs="Times New Roman"/>
          <w:sz w:val="24"/>
          <w:szCs w:val="24"/>
          <w:lang w:eastAsia="et-EE"/>
        </w:rPr>
        <w:t>;</w:t>
      </w:r>
    </w:p>
    <w:bookmarkEnd w:id="27"/>
    <w:bookmarkEnd w:id="30"/>
    <w:p w:rsidRPr="003B2A6B" w:rsidR="002B23F8" w:rsidP="004E184B" w:rsidRDefault="002B23F8" w14:paraId="321F9954" w14:textId="4F45F03B">
      <w:pPr>
        <w:shd w:val="clear" w:color="auto" w:fill="FFFFFF"/>
        <w:jc w:val="both"/>
        <w:rPr>
          <w:rFonts w:ascii="Times New Roman" w:hAnsi="Times New Roman" w:eastAsia="Times New Roman" w:cs="Times New Roman"/>
          <w:b/>
          <w:bCs/>
          <w:sz w:val="24"/>
          <w:szCs w:val="24"/>
          <w:bdr w:val="none" w:color="auto" w:sz="0" w:space="0" w:frame="1"/>
          <w:lang w:eastAsia="et-EE"/>
        </w:rPr>
      </w:pPr>
    </w:p>
    <w:p w:rsidRPr="00920A56" w:rsidR="009967B6" w:rsidP="00920A56" w:rsidRDefault="003B0E8A" w14:paraId="6A87A553" w14:textId="00D73849">
      <w:pPr>
        <w:pStyle w:val="Pealkiri2"/>
        <w:rPr>
          <w:color w:val="auto"/>
        </w:rPr>
      </w:pPr>
      <w:r>
        <w:rPr>
          <w:rStyle w:val="Pealkiri2Mrk"/>
          <w:rFonts w:ascii="Times New Roman" w:hAnsi="Times New Roman" w:cs="Times New Roman"/>
          <w:b/>
          <w:bCs/>
          <w:color w:val="auto"/>
          <w:sz w:val="24"/>
          <w:szCs w:val="24"/>
        </w:rPr>
        <w:t>8</w:t>
      </w:r>
      <w:r w:rsidRPr="009A387E" w:rsidR="009967B6">
        <w:rPr>
          <w:rStyle w:val="Pealkiri2Mrk"/>
          <w:rFonts w:ascii="Times New Roman" w:hAnsi="Times New Roman" w:cs="Times New Roman"/>
          <w:b/>
          <w:bCs/>
          <w:color w:val="auto"/>
          <w:sz w:val="24"/>
          <w:szCs w:val="24"/>
        </w:rPr>
        <w:t>)</w:t>
      </w:r>
      <w:r w:rsidRPr="009A387E" w:rsidR="009967B6">
        <w:rPr>
          <w:rStyle w:val="Pealkiri2Mrk"/>
          <w:rFonts w:ascii="Times New Roman" w:hAnsi="Times New Roman" w:cs="Times New Roman"/>
          <w:color w:val="auto"/>
          <w:sz w:val="24"/>
          <w:szCs w:val="24"/>
        </w:rPr>
        <w:t xml:space="preserve"> </w:t>
      </w:r>
      <w:r w:rsidRPr="00920A56" w:rsidR="008C7E26">
        <w:rPr>
          <w:rStyle w:val="Pealkiri2Mrk"/>
          <w:rFonts w:ascii="Times New Roman" w:hAnsi="Times New Roman" w:cs="Times New Roman"/>
          <w:color w:val="auto"/>
          <w:sz w:val="24"/>
          <w:szCs w:val="24"/>
        </w:rPr>
        <w:t xml:space="preserve">paragrahvi </w:t>
      </w:r>
      <w:r w:rsidRPr="00920A56" w:rsidR="009967B6">
        <w:rPr>
          <w:rStyle w:val="Pealkiri2Mrk"/>
          <w:rFonts w:ascii="Times New Roman" w:hAnsi="Times New Roman" w:cs="Times New Roman"/>
          <w:color w:val="auto"/>
          <w:sz w:val="24"/>
          <w:szCs w:val="24"/>
        </w:rPr>
        <w:t>21 lõi</w:t>
      </w:r>
      <w:r w:rsidRPr="00920A56" w:rsidR="00476C4B">
        <w:rPr>
          <w:rStyle w:val="Pealkiri2Mrk"/>
          <w:rFonts w:ascii="Times New Roman" w:hAnsi="Times New Roman" w:cs="Times New Roman"/>
          <w:color w:val="auto"/>
          <w:sz w:val="24"/>
          <w:szCs w:val="24"/>
        </w:rPr>
        <w:t>k</w:t>
      </w:r>
      <w:r w:rsidRPr="00920A56" w:rsidR="009967B6">
        <w:rPr>
          <w:rStyle w:val="Pealkiri2Mrk"/>
          <w:rFonts w:ascii="Times New Roman" w:hAnsi="Times New Roman" w:cs="Times New Roman"/>
          <w:color w:val="auto"/>
          <w:sz w:val="24"/>
          <w:szCs w:val="24"/>
        </w:rPr>
        <w:t>e 6 punkt 3</w:t>
      </w:r>
      <w:r w:rsidRPr="00920A56" w:rsidR="009967B6">
        <w:rPr>
          <w:rFonts w:ascii="Times New Roman" w:hAnsi="Times New Roman" w:cs="Times New Roman"/>
          <w:sz w:val="24"/>
          <w:szCs w:val="24"/>
          <w:bdr w:val="none" w:color="auto" w:sz="0" w:space="0" w:frame="1"/>
        </w:rPr>
        <w:t xml:space="preserve"> </w:t>
      </w:r>
      <w:r w:rsidRPr="00920A56" w:rsidR="009967B6">
        <w:rPr>
          <w:rFonts w:ascii="Times New Roman" w:hAnsi="Times New Roman" w:cs="Times New Roman"/>
          <w:color w:val="auto"/>
          <w:sz w:val="24"/>
          <w:szCs w:val="24"/>
          <w:bdr w:val="none" w:color="auto" w:sz="0" w:space="0" w:frame="1"/>
        </w:rPr>
        <w:t>muudetakse ja sõnastatakse järgmiselt:</w:t>
      </w:r>
    </w:p>
    <w:p w:rsidRPr="009A387E" w:rsidR="009967B6" w:rsidP="004E184B" w:rsidRDefault="009967B6" w14:paraId="70DE40FC" w14:textId="223A5428">
      <w:pPr>
        <w:shd w:val="clear" w:color="auto" w:fill="FFFFFF"/>
        <w:jc w:val="both"/>
        <w:rPr>
          <w:rFonts w:ascii="Times New Roman" w:hAnsi="Times New Roman" w:eastAsia="Times New Roman" w:cs="Times New Roman"/>
          <w:sz w:val="24"/>
          <w:szCs w:val="24"/>
          <w:lang w:eastAsia="et-EE"/>
        </w:rPr>
      </w:pPr>
      <w:r w:rsidRPr="009A387E">
        <w:rPr>
          <w:rFonts w:ascii="Times New Roman" w:hAnsi="Times New Roman" w:eastAsia="Times New Roman" w:cs="Times New Roman"/>
          <w:sz w:val="24"/>
          <w:szCs w:val="24"/>
          <w:lang w:eastAsia="et-EE"/>
        </w:rPr>
        <w:t xml:space="preserve">„3) </w:t>
      </w:r>
      <w:bookmarkStart w:name="_Hlk181979706" w:id="44"/>
      <w:r w:rsidRPr="009A387E">
        <w:rPr>
          <w:rFonts w:ascii="Times New Roman" w:hAnsi="Times New Roman" w:eastAsia="Calibri" w:cs="Times New Roman"/>
          <w:kern w:val="2"/>
          <w:sz w:val="24"/>
          <w:szCs w:val="24"/>
          <w:bdr w:val="none" w:color="auto" w:sz="0" w:space="0" w:frame="1"/>
          <w14:ligatures w14:val="standardContextual"/>
        </w:rPr>
        <w:t>andmed töökoha</w:t>
      </w:r>
      <w:r w:rsidRPr="009A387E" w:rsidR="001D15FB">
        <w:rPr>
          <w:rFonts w:ascii="Times New Roman" w:hAnsi="Times New Roman" w:eastAsia="Calibri" w:cs="Times New Roman"/>
          <w:kern w:val="2"/>
          <w:sz w:val="24"/>
          <w:szCs w:val="24"/>
          <w:bdr w:val="none" w:color="auto" w:sz="0" w:space="0" w:frame="1"/>
          <w14:ligatures w14:val="standardContextual"/>
        </w:rPr>
        <w:t xml:space="preserve"> kohta</w:t>
      </w:r>
      <w:r w:rsidRPr="009A387E">
        <w:rPr>
          <w:rFonts w:ascii="Times New Roman" w:hAnsi="Times New Roman" w:eastAsia="Calibri" w:cs="Times New Roman"/>
          <w:kern w:val="2"/>
          <w:sz w:val="24"/>
          <w:szCs w:val="24"/>
          <w:bdr w:val="none" w:color="auto" w:sz="0" w:space="0" w:frame="1"/>
          <w14:ligatures w14:val="standardContextual"/>
        </w:rPr>
        <w:t xml:space="preserve">, sealhulgas </w:t>
      </w:r>
      <w:bookmarkStart w:name="_Hlk177653458" w:id="45"/>
      <w:r w:rsidRPr="009A387E" w:rsidR="001D15FB">
        <w:rPr>
          <w:rFonts w:ascii="Times New Roman" w:hAnsi="Times New Roman" w:eastAsia="Calibri" w:cs="Times New Roman"/>
          <w:kern w:val="2"/>
          <w:sz w:val="24"/>
          <w:szCs w:val="24"/>
          <w:bdr w:val="none" w:color="auto" w:sz="0" w:space="0" w:frame="1"/>
          <w14:ligatures w14:val="standardContextual"/>
        </w:rPr>
        <w:t>andmed</w:t>
      </w:r>
      <w:r w:rsidRPr="009A387E" w:rsidR="00936B0D">
        <w:rPr>
          <w:rFonts w:ascii="Times New Roman" w:hAnsi="Times New Roman" w:eastAsia="Calibri" w:cs="Times New Roman"/>
          <w:kern w:val="2"/>
          <w:sz w:val="24"/>
          <w:szCs w:val="24"/>
          <w:bdr w:val="none" w:color="auto" w:sz="0" w:space="0" w:frame="1"/>
          <w14:ligatures w14:val="standardContextual"/>
        </w:rPr>
        <w:t xml:space="preserve"> </w:t>
      </w:r>
      <w:r w:rsidRPr="009A387E" w:rsidR="00305A94">
        <w:rPr>
          <w:rFonts w:ascii="Times New Roman" w:hAnsi="Times New Roman" w:eastAsia="Calibri" w:cs="Times New Roman"/>
          <w:kern w:val="2"/>
          <w:sz w:val="24"/>
          <w:szCs w:val="24"/>
          <w:bdr w:val="none" w:color="auto" w:sz="0" w:space="0" w:frame="1"/>
          <w14:ligatures w14:val="standardContextual"/>
        </w:rPr>
        <w:t xml:space="preserve">kõigi </w:t>
      </w:r>
      <w:r w:rsidR="005B28AA">
        <w:rPr>
          <w:rFonts w:ascii="Times New Roman" w:hAnsi="Times New Roman" w:eastAsia="Calibri" w:cs="Times New Roman"/>
          <w:kern w:val="2"/>
          <w:sz w:val="24"/>
          <w:szCs w:val="24"/>
          <w:bdr w:val="none" w:color="auto" w:sz="0" w:space="0" w:frame="1"/>
          <w14:ligatures w14:val="standardContextual"/>
        </w:rPr>
        <w:t>loomapidamis</w:t>
      </w:r>
      <w:r w:rsidRPr="009A387E" w:rsidR="00936B0D">
        <w:rPr>
          <w:rFonts w:ascii="Times New Roman" w:hAnsi="Times New Roman" w:eastAsia="Calibri" w:cs="Times New Roman"/>
          <w:kern w:val="2"/>
          <w:sz w:val="24"/>
          <w:szCs w:val="24"/>
          <w:bdr w:val="none" w:color="auto" w:sz="0" w:space="0" w:frame="1"/>
          <w14:ligatures w14:val="standardContextual"/>
        </w:rPr>
        <w:t>ettevõtete</w:t>
      </w:r>
      <w:r w:rsidRPr="009A387E" w:rsidR="000D2699">
        <w:rPr>
          <w:rFonts w:ascii="Times New Roman" w:hAnsi="Times New Roman" w:eastAsia="Calibri" w:cs="Times New Roman"/>
          <w:kern w:val="2"/>
          <w:sz w:val="24"/>
          <w:szCs w:val="24"/>
          <w:bdr w:val="none" w:color="auto" w:sz="0" w:space="0" w:frame="1"/>
          <w14:ligatures w14:val="standardContextual"/>
        </w:rPr>
        <w:t xml:space="preserve"> </w:t>
      </w:r>
      <w:r w:rsidR="005B28AA">
        <w:rPr>
          <w:rFonts w:ascii="Times New Roman" w:hAnsi="Times New Roman" w:eastAsia="Calibri" w:cs="Times New Roman"/>
          <w:kern w:val="2"/>
          <w:sz w:val="24"/>
          <w:szCs w:val="24"/>
          <w:bdr w:val="none" w:color="auto" w:sz="0" w:space="0" w:frame="1"/>
          <w14:ligatures w14:val="standardContextual"/>
        </w:rPr>
        <w:t xml:space="preserve">ja muude teenuse osutamise kohtade </w:t>
      </w:r>
      <w:r w:rsidRPr="009A387E" w:rsidR="00936B0D">
        <w:rPr>
          <w:rFonts w:ascii="Times New Roman" w:hAnsi="Times New Roman" w:eastAsia="Calibri" w:cs="Times New Roman"/>
          <w:kern w:val="2"/>
          <w:sz w:val="24"/>
          <w:szCs w:val="24"/>
          <w:bdr w:val="none" w:color="auto" w:sz="0" w:space="0" w:frame="1"/>
          <w14:ligatures w14:val="standardContextual"/>
        </w:rPr>
        <w:t>kohta</w:t>
      </w:r>
      <w:r w:rsidRPr="009A387E" w:rsidR="001D15FB">
        <w:rPr>
          <w:rFonts w:ascii="Times New Roman" w:hAnsi="Times New Roman" w:eastAsia="Calibri" w:cs="Times New Roman"/>
          <w:kern w:val="2"/>
          <w:sz w:val="24"/>
          <w:szCs w:val="24"/>
          <w:bdr w:val="none" w:color="auto" w:sz="0" w:space="0" w:frame="1"/>
          <w14:ligatures w14:val="standardContextual"/>
        </w:rPr>
        <w:t xml:space="preserve">, kus </w:t>
      </w:r>
      <w:r w:rsidRPr="009A387E" w:rsidR="00EA590C">
        <w:rPr>
          <w:rFonts w:ascii="Times New Roman" w:hAnsi="Times New Roman" w:eastAsia="Calibri" w:cs="Times New Roman"/>
          <w:kern w:val="2"/>
          <w:sz w:val="24"/>
          <w:szCs w:val="24"/>
          <w:bdr w:val="none" w:color="auto" w:sz="0" w:space="0" w:frame="1"/>
          <w14:ligatures w14:val="standardContextual"/>
        </w:rPr>
        <w:t xml:space="preserve">veterinaararst </w:t>
      </w:r>
      <w:r w:rsidRPr="009A387E" w:rsidR="00F02C9A">
        <w:rPr>
          <w:rFonts w:ascii="Times New Roman" w:hAnsi="Times New Roman" w:eastAsia="Calibri" w:cs="Times New Roman"/>
          <w:kern w:val="2"/>
          <w:sz w:val="24"/>
          <w:szCs w:val="24"/>
          <w:bdr w:val="none" w:color="auto" w:sz="0" w:space="0" w:frame="1"/>
          <w14:ligatures w14:val="standardContextual"/>
        </w:rPr>
        <w:t>püsivalt</w:t>
      </w:r>
      <w:r w:rsidRPr="009A387E" w:rsidR="00EA590C">
        <w:rPr>
          <w:rFonts w:ascii="Times New Roman" w:hAnsi="Times New Roman" w:eastAsia="Calibri" w:cs="Times New Roman"/>
          <w:kern w:val="2"/>
          <w:sz w:val="24"/>
          <w:szCs w:val="24"/>
          <w:bdr w:val="none" w:color="auto" w:sz="0" w:space="0" w:frame="1"/>
          <w14:ligatures w14:val="standardContextual"/>
        </w:rPr>
        <w:t xml:space="preserve"> </w:t>
      </w:r>
      <w:r w:rsidRPr="009A387E" w:rsidR="001D15FB">
        <w:rPr>
          <w:rFonts w:ascii="Times New Roman" w:hAnsi="Times New Roman" w:eastAsia="Calibri" w:cs="Times New Roman"/>
          <w:kern w:val="2"/>
          <w:sz w:val="24"/>
          <w:szCs w:val="24"/>
          <w:bdr w:val="none" w:color="auto" w:sz="0" w:space="0" w:frame="1"/>
          <w14:ligatures w14:val="standardContextual"/>
        </w:rPr>
        <w:t xml:space="preserve">veterinaarteenust </w:t>
      </w:r>
      <w:r w:rsidRPr="009A387E">
        <w:rPr>
          <w:rFonts w:ascii="Times New Roman" w:hAnsi="Times New Roman" w:eastAsia="Calibri" w:cs="Times New Roman"/>
          <w:kern w:val="2"/>
          <w:sz w:val="24"/>
          <w:szCs w:val="24"/>
          <w:bdr w:val="none" w:color="auto" w:sz="0" w:space="0" w:frame="1"/>
          <w14:ligatures w14:val="standardContextual"/>
        </w:rPr>
        <w:t>osuta</w:t>
      </w:r>
      <w:r w:rsidRPr="009A387E" w:rsidR="00EA590C">
        <w:rPr>
          <w:rFonts w:ascii="Times New Roman" w:hAnsi="Times New Roman" w:eastAsia="Calibri" w:cs="Times New Roman"/>
          <w:kern w:val="2"/>
          <w:sz w:val="24"/>
          <w:szCs w:val="24"/>
          <w:bdr w:val="none" w:color="auto" w:sz="0" w:space="0" w:frame="1"/>
          <w14:ligatures w14:val="standardContextual"/>
        </w:rPr>
        <w:t>b</w:t>
      </w:r>
      <w:bookmarkEnd w:id="44"/>
      <w:bookmarkEnd w:id="45"/>
      <w:r w:rsidRPr="009A387E">
        <w:rPr>
          <w:rFonts w:ascii="Times New Roman" w:hAnsi="Times New Roman" w:eastAsia="Calibri" w:cs="Times New Roman"/>
          <w:kern w:val="2"/>
          <w:sz w:val="24"/>
          <w:szCs w:val="24"/>
          <w:bdr w:val="none" w:color="auto" w:sz="0" w:space="0" w:frame="1"/>
          <w14:ligatures w14:val="standardContextual"/>
        </w:rPr>
        <w:t>;</w:t>
      </w:r>
      <w:ins w:author="Aili Sandre - JUSTDIGI" w:date="2025-09-03T14:48:00Z" w16du:dateUtc="2025-09-03T11:48:00Z" w:id="46">
        <w:r w:rsidR="00CE1FB5">
          <w:rPr>
            <w:rFonts w:ascii="Times New Roman" w:hAnsi="Times New Roman" w:eastAsia="Calibri" w:cs="Times New Roman"/>
            <w:kern w:val="2"/>
            <w:sz w:val="24"/>
            <w:szCs w:val="24"/>
            <w:bdr w:val="none" w:color="auto" w:sz="0" w:space="0" w:frame="1"/>
            <w14:ligatures w14:val="standardContextual"/>
          </w:rPr>
          <w:t>“</w:t>
        </w:r>
      </w:ins>
      <w:del w:author="Aili Sandre - JUSTDIGI" w:date="2025-09-03T14:48:00Z" w16du:dateUtc="2025-09-03T11:48:00Z" w:id="47">
        <w:r w:rsidRPr="009A387E" w:rsidDel="00CE1FB5">
          <w:rPr>
            <w:rFonts w:ascii="Times New Roman" w:hAnsi="Times New Roman" w:eastAsia="Times New Roman" w:cs="Times New Roman"/>
            <w:sz w:val="24"/>
            <w:szCs w:val="24"/>
            <w:lang w:eastAsia="et-EE"/>
          </w:rPr>
          <w:delText>”</w:delText>
        </w:r>
      </w:del>
      <w:r w:rsidRPr="009A387E">
        <w:rPr>
          <w:rFonts w:ascii="Times New Roman" w:hAnsi="Times New Roman" w:eastAsia="Times New Roman" w:cs="Times New Roman"/>
          <w:sz w:val="24"/>
          <w:szCs w:val="24"/>
          <w:lang w:eastAsia="et-EE"/>
        </w:rPr>
        <w:t>;</w:t>
      </w:r>
    </w:p>
    <w:p w:rsidR="009948CE" w:rsidP="004E184B" w:rsidRDefault="009948CE" w14:paraId="571FDC68" w14:textId="77777777">
      <w:pPr>
        <w:jc w:val="both"/>
        <w:rPr>
          <w:rFonts w:ascii="Times New Roman" w:hAnsi="Times New Roman" w:eastAsia="Times New Roman" w:cs="Times New Roman"/>
          <w:sz w:val="24"/>
          <w:szCs w:val="24"/>
          <w:lang w:eastAsia="et-EE"/>
        </w:rPr>
      </w:pPr>
    </w:p>
    <w:p w:rsidRPr="00920A56" w:rsidR="00BC4AA2" w:rsidP="00920A56" w:rsidRDefault="003B0E8A" w14:paraId="133A6B85" w14:textId="4790D6DD">
      <w:pPr>
        <w:pStyle w:val="Pealkiri2"/>
        <w:rPr>
          <w:rFonts w:ascii="Times New Roman" w:hAnsi="Times New Roman" w:cs="Times New Roman"/>
          <w:color w:val="auto"/>
          <w:sz w:val="24"/>
          <w:szCs w:val="24"/>
          <w:bdr w:val="none" w:color="auto" w:sz="0" w:space="0" w:frame="1"/>
        </w:rPr>
      </w:pPr>
      <w:r>
        <w:rPr>
          <w:rFonts w:ascii="Times New Roman" w:hAnsi="Times New Roman" w:eastAsia="Times New Roman" w:cs="Times New Roman"/>
          <w:b/>
          <w:bCs/>
          <w:color w:val="auto"/>
          <w:sz w:val="24"/>
          <w:szCs w:val="24"/>
          <w:lang w:eastAsia="et-EE"/>
        </w:rPr>
        <w:t>9</w:t>
      </w:r>
      <w:r w:rsidRPr="00920A56" w:rsidR="00D6128D">
        <w:rPr>
          <w:rFonts w:ascii="Times New Roman" w:hAnsi="Times New Roman" w:eastAsia="Times New Roman" w:cs="Times New Roman"/>
          <w:b/>
          <w:bCs/>
          <w:color w:val="auto"/>
          <w:sz w:val="24"/>
          <w:szCs w:val="24"/>
          <w:lang w:eastAsia="et-EE"/>
        </w:rPr>
        <w:t xml:space="preserve">) </w:t>
      </w:r>
      <w:r w:rsidRPr="00920A56" w:rsidR="00D87BDE">
        <w:rPr>
          <w:rFonts w:ascii="Times New Roman" w:hAnsi="Times New Roman" w:eastAsia="Times New Roman" w:cs="Times New Roman"/>
          <w:color w:val="auto"/>
          <w:sz w:val="24"/>
          <w:szCs w:val="24"/>
        </w:rPr>
        <w:t>paragrahvi</w:t>
      </w:r>
      <w:r w:rsidRPr="00920A56" w:rsidR="00D87BDE">
        <w:rPr>
          <w:rFonts w:ascii="Times New Roman" w:hAnsi="Times New Roman" w:eastAsia="Times New Roman" w:cs="Times New Roman"/>
          <w:color w:val="auto"/>
          <w:sz w:val="24"/>
          <w:szCs w:val="24"/>
          <w:lang w:eastAsia="et-EE"/>
        </w:rPr>
        <w:t xml:space="preserve"> 21 </w:t>
      </w:r>
      <w:r w:rsidRPr="00920A56" w:rsidR="00D87BDE">
        <w:rPr>
          <w:rFonts w:ascii="Times New Roman" w:hAnsi="Times New Roman" w:cs="Times New Roman"/>
          <w:color w:val="auto"/>
          <w:sz w:val="24"/>
          <w:szCs w:val="24"/>
          <w:bdr w:val="none" w:color="auto" w:sz="0" w:space="0" w:frame="1"/>
        </w:rPr>
        <w:t>lõige</w:t>
      </w:r>
      <w:r w:rsidRPr="00920A56" w:rsidR="00203032">
        <w:rPr>
          <w:rFonts w:ascii="Times New Roman" w:hAnsi="Times New Roman" w:cs="Times New Roman"/>
          <w:color w:val="auto"/>
          <w:sz w:val="24"/>
          <w:szCs w:val="24"/>
          <w:bdr w:val="none" w:color="auto" w:sz="0" w:space="0" w:frame="1"/>
        </w:rPr>
        <w:t>t</w:t>
      </w:r>
      <w:r w:rsidRPr="00920A56" w:rsidR="00D87BDE">
        <w:rPr>
          <w:rFonts w:ascii="Times New Roman" w:hAnsi="Times New Roman" w:cs="Times New Roman"/>
          <w:color w:val="auto"/>
          <w:sz w:val="24"/>
          <w:szCs w:val="24"/>
          <w:bdr w:val="none" w:color="auto" w:sz="0" w:space="0" w:frame="1"/>
        </w:rPr>
        <w:t xml:space="preserve"> 6 täiendatakse punktiga 3</w:t>
      </w:r>
      <w:r w:rsidRPr="00920A56" w:rsidR="00D87BDE">
        <w:rPr>
          <w:rFonts w:ascii="Times New Roman" w:hAnsi="Times New Roman" w:cs="Times New Roman"/>
          <w:color w:val="auto"/>
          <w:sz w:val="24"/>
          <w:szCs w:val="24"/>
          <w:bdr w:val="none" w:color="auto" w:sz="0" w:space="0" w:frame="1"/>
          <w:vertAlign w:val="superscript"/>
        </w:rPr>
        <w:t>1</w:t>
      </w:r>
      <w:r w:rsidRPr="00920A56" w:rsidR="00CA4FD1">
        <w:rPr>
          <w:rFonts w:ascii="Times New Roman" w:hAnsi="Times New Roman" w:cs="Times New Roman"/>
          <w:color w:val="auto"/>
          <w:sz w:val="24"/>
          <w:szCs w:val="24"/>
          <w:bdr w:val="none" w:color="auto" w:sz="0" w:space="0" w:frame="1"/>
        </w:rPr>
        <w:t xml:space="preserve"> järgmises sõnastuses</w:t>
      </w:r>
      <w:r w:rsidRPr="00920A56" w:rsidR="00D87BDE">
        <w:rPr>
          <w:rFonts w:ascii="Times New Roman" w:hAnsi="Times New Roman" w:cs="Times New Roman"/>
          <w:color w:val="auto"/>
          <w:sz w:val="24"/>
          <w:szCs w:val="24"/>
          <w:bdr w:val="none" w:color="auto" w:sz="0" w:space="0" w:frame="1"/>
        </w:rPr>
        <w:t>:</w:t>
      </w:r>
    </w:p>
    <w:p w:rsidR="008C0070" w:rsidP="008C0070" w:rsidRDefault="00D87BDE" w14:paraId="0AA31166" w14:textId="3212ABE7">
      <w:pPr>
        <w:shd w:val="clear" w:color="auto" w:fill="FFFFFF"/>
        <w:jc w:val="both"/>
        <w:rPr>
          <w:rFonts w:ascii="Times New Roman" w:hAnsi="Times New Roman" w:eastAsia="Times New Roman" w:cs="Times New Roman"/>
          <w:sz w:val="24"/>
          <w:szCs w:val="24"/>
          <w:lang w:eastAsia="et-EE"/>
        </w:rPr>
      </w:pPr>
      <w:r w:rsidRPr="009A387E">
        <w:rPr>
          <w:rFonts w:ascii="Times New Roman" w:hAnsi="Times New Roman" w:eastAsia="Times New Roman" w:cs="Times New Roman"/>
          <w:sz w:val="24"/>
          <w:szCs w:val="24"/>
          <w:lang w:eastAsia="et-EE"/>
        </w:rPr>
        <w:t>„3</w:t>
      </w:r>
      <w:r w:rsidRPr="009A387E">
        <w:rPr>
          <w:rFonts w:ascii="Times New Roman" w:hAnsi="Times New Roman" w:eastAsia="Times New Roman" w:cs="Times New Roman"/>
          <w:sz w:val="24"/>
          <w:szCs w:val="24"/>
          <w:vertAlign w:val="superscript"/>
          <w:lang w:eastAsia="et-EE"/>
        </w:rPr>
        <w:t>1</w:t>
      </w:r>
      <w:r w:rsidRPr="009A387E">
        <w:rPr>
          <w:rFonts w:ascii="Times New Roman" w:hAnsi="Times New Roman" w:eastAsia="Times New Roman" w:cs="Times New Roman"/>
          <w:sz w:val="24"/>
          <w:szCs w:val="24"/>
          <w:lang w:eastAsia="et-EE"/>
        </w:rPr>
        <w:t xml:space="preserve">) </w:t>
      </w:r>
      <w:r w:rsidRPr="009A387E">
        <w:rPr>
          <w:rFonts w:ascii="Times New Roman" w:hAnsi="Times New Roman" w:eastAsia="Calibri" w:cs="Times New Roman"/>
          <w:kern w:val="2"/>
          <w:sz w:val="24"/>
          <w:szCs w:val="24"/>
          <w:bdr w:val="none" w:color="auto" w:sz="0" w:space="0" w:frame="1"/>
          <w14:ligatures w14:val="standardContextual"/>
        </w:rPr>
        <w:t>andmed volitatud veterinaararsti pädevuse kohta;</w:t>
      </w:r>
      <w:ins w:author="Aili Sandre - JUSTDIGI" w:date="2025-09-03T14:48:00Z" w16du:dateUtc="2025-09-03T11:48:00Z" w:id="48">
        <w:r w:rsidR="00842DE1">
          <w:rPr>
            <w:rFonts w:ascii="Times New Roman" w:hAnsi="Times New Roman" w:eastAsia="Calibri" w:cs="Times New Roman"/>
            <w:kern w:val="2"/>
            <w:sz w:val="24"/>
            <w:szCs w:val="24"/>
            <w:bdr w:val="none" w:color="auto" w:sz="0" w:space="0" w:frame="1"/>
            <w14:ligatures w14:val="standardContextual"/>
          </w:rPr>
          <w:t>“</w:t>
        </w:r>
      </w:ins>
      <w:del w:author="Aili Sandre - JUSTDIGI" w:date="2025-09-03T14:48:00Z" w16du:dateUtc="2025-09-03T11:48:00Z" w:id="49">
        <w:r w:rsidRPr="009A387E" w:rsidDel="00842DE1">
          <w:rPr>
            <w:rFonts w:ascii="Times New Roman" w:hAnsi="Times New Roman" w:eastAsia="Times New Roman" w:cs="Times New Roman"/>
            <w:sz w:val="24"/>
            <w:szCs w:val="24"/>
            <w:lang w:eastAsia="et-EE"/>
          </w:rPr>
          <w:delText>”</w:delText>
        </w:r>
      </w:del>
      <w:r w:rsidRPr="009A387E">
        <w:rPr>
          <w:rFonts w:ascii="Times New Roman" w:hAnsi="Times New Roman" w:eastAsia="Times New Roman" w:cs="Times New Roman"/>
          <w:sz w:val="24"/>
          <w:szCs w:val="24"/>
          <w:lang w:eastAsia="et-EE"/>
        </w:rPr>
        <w:t>;</w:t>
      </w:r>
    </w:p>
    <w:p w:rsidR="00653B46" w:rsidP="008C0070" w:rsidRDefault="00653B46" w14:paraId="286DC87E" w14:textId="77777777">
      <w:pPr>
        <w:shd w:val="clear" w:color="auto" w:fill="FFFFFF"/>
        <w:jc w:val="both"/>
        <w:rPr>
          <w:rFonts w:ascii="Times New Roman" w:hAnsi="Times New Roman" w:eastAsia="Calibri" w:cs="Times New Roman"/>
          <w:sz w:val="24"/>
          <w:szCs w:val="24"/>
          <w:bdr w:val="none" w:color="auto" w:sz="0" w:space="0" w:frame="1"/>
        </w:rPr>
      </w:pPr>
    </w:p>
    <w:p w:rsidRPr="00F106AF" w:rsidR="00F106AF" w:rsidP="00F106AF" w:rsidRDefault="00F106AF" w14:paraId="28B9F115" w14:textId="5E93269D">
      <w:pPr>
        <w:shd w:val="clear" w:color="auto" w:fill="FFFFFF"/>
        <w:jc w:val="both"/>
        <w:rPr>
          <w:rFonts w:ascii="Times New Roman" w:hAnsi="Times New Roman" w:eastAsia="Calibri" w:cs="Times New Roman"/>
          <w:sz w:val="24"/>
          <w:szCs w:val="24"/>
          <w:bdr w:val="none" w:color="auto" w:sz="0" w:space="0" w:frame="1"/>
        </w:rPr>
      </w:pPr>
      <w:r w:rsidRPr="00247DCB">
        <w:rPr>
          <w:rFonts w:ascii="Times New Roman" w:hAnsi="Times New Roman" w:eastAsia="Calibri" w:cs="Times New Roman"/>
          <w:b/>
          <w:bCs/>
          <w:sz w:val="24"/>
          <w:szCs w:val="24"/>
          <w:bdr w:val="none" w:color="auto" w:sz="0" w:space="0" w:frame="1"/>
        </w:rPr>
        <w:t>10)</w:t>
      </w:r>
      <w:r w:rsidRPr="00F106AF">
        <w:rPr>
          <w:rFonts w:ascii="Times New Roman" w:hAnsi="Times New Roman" w:eastAsia="Calibri" w:cs="Times New Roman"/>
          <w:sz w:val="24"/>
          <w:szCs w:val="24"/>
          <w:bdr w:val="none" w:color="auto" w:sz="0" w:space="0" w:frame="1"/>
        </w:rPr>
        <w:t xml:space="preserve"> paragrahvi 21 lõige 8 muudetakse ja sõnastatakse järgmiselt:</w:t>
      </w:r>
    </w:p>
    <w:p w:rsidRPr="00247DCB" w:rsidR="00F106AF" w:rsidP="00247DCB" w:rsidRDefault="00F106AF" w14:paraId="3DE84CB5" w14:textId="37316C7D">
      <w:pPr>
        <w:jc w:val="both"/>
        <w:rPr>
          <w:rFonts w:ascii="Times New Roman" w:hAnsi="Times New Roman" w:cs="Times New Roman"/>
          <w:sz w:val="24"/>
          <w:szCs w:val="24"/>
        </w:rPr>
      </w:pPr>
      <w:r>
        <w:rPr>
          <w:rFonts w:ascii="Times New Roman" w:hAnsi="Times New Roman" w:cs="Times New Roman"/>
          <w:sz w:val="24"/>
          <w:szCs w:val="24"/>
        </w:rPr>
        <w:t>„</w:t>
      </w:r>
      <w:r w:rsidRPr="00247DCB">
        <w:rPr>
          <w:rFonts w:ascii="Times New Roman" w:hAnsi="Times New Roman" w:cs="Times New Roman"/>
          <w:sz w:val="24"/>
          <w:szCs w:val="24"/>
        </w:rPr>
        <w:t>(8) Veterinaararstide registrisse kantud käesoleva paragrahvi lõike</w:t>
      </w:r>
      <w:r w:rsidR="009761A6">
        <w:rPr>
          <w:rFonts w:ascii="Times New Roman" w:hAnsi="Times New Roman" w:cs="Times New Roman"/>
          <w:sz w:val="24"/>
          <w:szCs w:val="24"/>
        </w:rPr>
        <w:t xml:space="preserve"> </w:t>
      </w:r>
      <w:r w:rsidRPr="00247DCB">
        <w:rPr>
          <w:rFonts w:ascii="Times New Roman" w:hAnsi="Times New Roman" w:cs="Times New Roman"/>
          <w:sz w:val="24"/>
          <w:szCs w:val="24"/>
        </w:rPr>
        <w:t>6 kohaselt veterinaararsti kohta kogutud andmeid säilitatakse viis aastat kutsetegevuse loa andmisest keeldumise või kehtetuks tunnistamise otsuse tegemisest või loa kehtetuks muutumisest arvates. Logisid säilitatakse veterinaararstide registri põhimääruses sätestatu kohaselt.</w:t>
      </w:r>
      <w:ins w:author="Aili Sandre - JUSTDIGI" w:date="2025-09-03T14:51:00Z" w16du:dateUtc="2025-09-03T11:51:00Z" w:id="50">
        <w:r w:rsidR="008F24F4">
          <w:rPr>
            <w:rFonts w:ascii="Times New Roman" w:hAnsi="Times New Roman" w:cs="Times New Roman"/>
            <w:sz w:val="24"/>
            <w:szCs w:val="24"/>
          </w:rPr>
          <w:t>“</w:t>
        </w:r>
      </w:ins>
      <w:del w:author="Aili Sandre - JUSTDIGI" w:date="2025-09-03T14:51:00Z" w16du:dateUtc="2025-09-03T11:51:00Z" w:id="51">
        <w:r w:rsidRPr="00A463DA" w:rsidDel="008F24F4" w:rsidR="00A06ACB">
          <w:rPr>
            <w:rFonts w:ascii="Times New Roman" w:hAnsi="Times New Roman" w:eastAsia="Times New Roman" w:cs="Times New Roman"/>
            <w:sz w:val="24"/>
            <w:szCs w:val="24"/>
            <w:lang w:eastAsia="et-EE"/>
          </w:rPr>
          <w:delText>”</w:delText>
        </w:r>
      </w:del>
      <w:r w:rsidRPr="00A463DA" w:rsidR="00A06ACB">
        <w:rPr>
          <w:rFonts w:ascii="Times New Roman" w:hAnsi="Times New Roman" w:eastAsia="Times New Roman" w:cs="Times New Roman"/>
          <w:sz w:val="24"/>
          <w:szCs w:val="24"/>
          <w:lang w:eastAsia="et-EE"/>
        </w:rPr>
        <w:t>;</w:t>
      </w:r>
    </w:p>
    <w:p w:rsidR="00F106AF" w:rsidP="008C0070" w:rsidRDefault="00F106AF" w14:paraId="0B7FA52C" w14:textId="77777777">
      <w:pPr>
        <w:shd w:val="clear" w:color="auto" w:fill="FFFFFF"/>
        <w:jc w:val="both"/>
        <w:rPr>
          <w:rFonts w:ascii="Times New Roman" w:hAnsi="Times New Roman" w:eastAsia="Calibri" w:cs="Times New Roman"/>
          <w:sz w:val="24"/>
          <w:szCs w:val="24"/>
          <w:bdr w:val="none" w:color="auto" w:sz="0" w:space="0" w:frame="1"/>
        </w:rPr>
      </w:pPr>
    </w:p>
    <w:p w:rsidRPr="003B0E8A" w:rsidR="003B0E8A" w:rsidP="003B0E8A" w:rsidRDefault="003B0E8A" w14:paraId="3EBD5568" w14:textId="6D74703C">
      <w:pPr>
        <w:shd w:val="clear" w:color="auto" w:fill="FFFFFF"/>
        <w:jc w:val="both"/>
        <w:rPr>
          <w:rFonts w:ascii="Times New Roman" w:hAnsi="Times New Roman" w:eastAsia="Calibri" w:cs="Times New Roman"/>
          <w:sz w:val="24"/>
          <w:szCs w:val="24"/>
          <w:bdr w:val="none" w:color="auto" w:sz="0" w:space="0" w:frame="1"/>
        </w:rPr>
      </w:pPr>
      <w:r w:rsidRPr="003B0E8A">
        <w:rPr>
          <w:rFonts w:ascii="Times New Roman" w:hAnsi="Times New Roman" w:eastAsia="Calibri" w:cs="Times New Roman"/>
          <w:b/>
          <w:bCs/>
          <w:sz w:val="24"/>
          <w:szCs w:val="24"/>
          <w:bdr w:val="none" w:color="auto" w:sz="0" w:space="0" w:frame="1"/>
        </w:rPr>
        <w:t>1</w:t>
      </w:r>
      <w:r w:rsidR="002B4D67">
        <w:rPr>
          <w:rFonts w:ascii="Times New Roman" w:hAnsi="Times New Roman" w:eastAsia="Calibri" w:cs="Times New Roman"/>
          <w:b/>
          <w:bCs/>
          <w:sz w:val="24"/>
          <w:szCs w:val="24"/>
          <w:bdr w:val="none" w:color="auto" w:sz="0" w:space="0" w:frame="1"/>
        </w:rPr>
        <w:t>1</w:t>
      </w:r>
      <w:r w:rsidRPr="003B0E8A">
        <w:rPr>
          <w:rFonts w:ascii="Times New Roman" w:hAnsi="Times New Roman" w:eastAsia="Calibri" w:cs="Times New Roman"/>
          <w:b/>
          <w:bCs/>
          <w:sz w:val="24"/>
          <w:szCs w:val="24"/>
          <w:bdr w:val="none" w:color="auto" w:sz="0" w:space="0" w:frame="1"/>
        </w:rPr>
        <w:t>)</w:t>
      </w:r>
      <w:r w:rsidRPr="003B0E8A">
        <w:rPr>
          <w:rFonts w:ascii="Times New Roman" w:hAnsi="Times New Roman" w:eastAsia="Calibri" w:cs="Times New Roman"/>
          <w:sz w:val="24"/>
          <w:szCs w:val="24"/>
          <w:bdr w:val="none" w:color="auto" w:sz="0" w:space="0" w:frame="1"/>
        </w:rPr>
        <w:t xml:space="preserve"> paragrahvi 21 lõige 9 muudetakse ja sõnastatakse järgmiselt:</w:t>
      </w:r>
    </w:p>
    <w:p w:rsidR="003B0E8A" w:rsidP="003B0E8A" w:rsidRDefault="003B0E8A" w14:paraId="00825F3C" w14:textId="328BF6B3">
      <w:pPr>
        <w:shd w:val="clear" w:color="auto" w:fill="FFFFFF"/>
        <w:jc w:val="both"/>
        <w:rPr>
          <w:rFonts w:ascii="Times New Roman" w:hAnsi="Times New Roman" w:eastAsia="Calibri" w:cs="Times New Roman"/>
          <w:sz w:val="24"/>
          <w:szCs w:val="24"/>
          <w:bdr w:val="none" w:color="auto" w:sz="0" w:space="0" w:frame="1"/>
        </w:rPr>
      </w:pPr>
      <w:bookmarkStart w:name="_Hlk199771667" w:id="52"/>
      <w:r w:rsidRPr="003B0E8A">
        <w:rPr>
          <w:rFonts w:ascii="Times New Roman" w:hAnsi="Times New Roman" w:eastAsia="Calibri" w:cs="Times New Roman"/>
          <w:sz w:val="24"/>
          <w:szCs w:val="24"/>
          <w:bdr w:val="none" w:color="auto" w:sz="0" w:space="0" w:frame="1"/>
        </w:rPr>
        <w:t>„</w:t>
      </w:r>
      <w:r w:rsidR="00873DEC">
        <w:rPr>
          <w:rFonts w:ascii="Times New Roman" w:hAnsi="Times New Roman" w:eastAsia="Calibri" w:cs="Times New Roman"/>
          <w:sz w:val="24"/>
          <w:szCs w:val="24"/>
          <w:bdr w:val="none" w:color="auto" w:sz="0" w:space="0" w:frame="1"/>
        </w:rPr>
        <w:t xml:space="preserve">(9) </w:t>
      </w:r>
      <w:r w:rsidRPr="003B0E8A">
        <w:rPr>
          <w:rFonts w:ascii="Times New Roman" w:hAnsi="Times New Roman" w:eastAsia="Calibri" w:cs="Times New Roman"/>
          <w:sz w:val="24"/>
          <w:szCs w:val="24"/>
          <w:bdr w:val="none" w:color="auto" w:sz="0" w:space="0" w:frame="1"/>
        </w:rPr>
        <w:t>Veterinaararstide registrisse edastatud andmete õigsuse eest vastutab nende esitaja. Veterinaararstide registrisse edastatud andmete muutumise korral esitatakse viivitamata taotlus andmete muutmiseks.</w:t>
      </w:r>
      <w:ins w:author="Aili Sandre - JUSTDIGI" w:date="2025-09-03T14:51:00Z" w16du:dateUtc="2025-09-03T11:51:00Z" w:id="53">
        <w:r w:rsidR="004E1CD0">
          <w:rPr>
            <w:rFonts w:ascii="Times New Roman" w:hAnsi="Times New Roman" w:eastAsia="Calibri" w:cs="Times New Roman"/>
            <w:sz w:val="24"/>
            <w:szCs w:val="24"/>
            <w:bdr w:val="none" w:color="auto" w:sz="0" w:space="0" w:frame="1"/>
          </w:rPr>
          <w:t>“</w:t>
        </w:r>
      </w:ins>
      <w:del w:author="Aili Sandre - JUSTDIGI" w:date="2025-09-03T14:51:00Z" w16du:dateUtc="2025-09-03T11:51:00Z" w:id="54">
        <w:r w:rsidRPr="003B0E8A" w:rsidDel="004E1CD0">
          <w:rPr>
            <w:rFonts w:ascii="Times New Roman" w:hAnsi="Times New Roman" w:eastAsia="Calibri" w:cs="Times New Roman"/>
            <w:sz w:val="24"/>
            <w:szCs w:val="24"/>
            <w:bdr w:val="none" w:color="auto" w:sz="0" w:space="0" w:frame="1"/>
          </w:rPr>
          <w:delText>”</w:delText>
        </w:r>
      </w:del>
      <w:r w:rsidRPr="003B0E8A">
        <w:rPr>
          <w:rFonts w:ascii="Times New Roman" w:hAnsi="Times New Roman" w:eastAsia="Calibri" w:cs="Times New Roman"/>
          <w:sz w:val="24"/>
          <w:szCs w:val="24"/>
          <w:bdr w:val="none" w:color="auto" w:sz="0" w:space="0" w:frame="1"/>
        </w:rPr>
        <w:t>;</w:t>
      </w:r>
    </w:p>
    <w:p w:rsidR="002B4D67" w:rsidP="003B0E8A" w:rsidRDefault="002B4D67" w14:paraId="092FBEE7" w14:textId="77777777">
      <w:pPr>
        <w:shd w:val="clear" w:color="auto" w:fill="FFFFFF"/>
        <w:jc w:val="both"/>
        <w:rPr>
          <w:rFonts w:ascii="Times New Roman" w:hAnsi="Times New Roman" w:eastAsia="Calibri" w:cs="Times New Roman"/>
          <w:sz w:val="24"/>
          <w:szCs w:val="24"/>
          <w:bdr w:val="none" w:color="auto" w:sz="0" w:space="0" w:frame="1"/>
        </w:rPr>
      </w:pPr>
    </w:p>
    <w:p w:rsidR="002B4D67" w:rsidP="003B0E8A" w:rsidRDefault="002B4D67" w14:paraId="3A9E23C6" w14:textId="296C1FB4">
      <w:pPr>
        <w:shd w:val="clear" w:color="auto" w:fill="FFFFFF"/>
        <w:jc w:val="both"/>
        <w:rPr>
          <w:rFonts w:ascii="Times New Roman" w:hAnsi="Times New Roman" w:eastAsia="Calibri" w:cs="Times New Roman"/>
          <w:sz w:val="24"/>
          <w:szCs w:val="24"/>
          <w:bdr w:val="none" w:color="auto" w:sz="0" w:space="0" w:frame="1"/>
        </w:rPr>
      </w:pPr>
      <w:r w:rsidRPr="00247DCB">
        <w:rPr>
          <w:rFonts w:ascii="Times New Roman" w:hAnsi="Times New Roman" w:eastAsia="Calibri" w:cs="Times New Roman"/>
          <w:b/>
          <w:bCs/>
          <w:sz w:val="24"/>
          <w:szCs w:val="24"/>
          <w:bdr w:val="none" w:color="auto" w:sz="0" w:space="0" w:frame="1"/>
        </w:rPr>
        <w:t>12)</w:t>
      </w:r>
      <w:r>
        <w:rPr>
          <w:rFonts w:ascii="Times New Roman" w:hAnsi="Times New Roman" w:eastAsia="Calibri" w:cs="Times New Roman"/>
          <w:sz w:val="24"/>
          <w:szCs w:val="24"/>
          <w:bdr w:val="none" w:color="auto" w:sz="0" w:space="0" w:frame="1"/>
        </w:rPr>
        <w:t xml:space="preserve"> paragrahvi 21 täiendatakse lõikega 11 järgmises sõnastuses:</w:t>
      </w:r>
    </w:p>
    <w:p w:rsidRPr="002B4D67" w:rsidR="002B4D67" w:rsidP="002B4D67" w:rsidRDefault="002B4D67" w14:paraId="123A3A24" w14:textId="77B71651">
      <w:pPr>
        <w:jc w:val="both"/>
        <w:rPr>
          <w:rFonts w:ascii="Times New Roman" w:hAnsi="Times New Roman" w:cs="Times New Roman"/>
          <w:sz w:val="24"/>
          <w:szCs w:val="24"/>
        </w:rPr>
      </w:pPr>
      <w:r>
        <w:rPr>
          <w:rFonts w:ascii="Times New Roman" w:hAnsi="Times New Roman" w:cs="Times New Roman"/>
          <w:sz w:val="24"/>
          <w:szCs w:val="24"/>
        </w:rPr>
        <w:t>„</w:t>
      </w:r>
      <w:r w:rsidRPr="00071AC4">
        <w:rPr>
          <w:rFonts w:ascii="Times New Roman" w:hAnsi="Times New Roman" w:cs="Times New Roman"/>
          <w:sz w:val="24"/>
          <w:szCs w:val="24"/>
        </w:rPr>
        <w:t>(11) Vastutav töötleja avaldab veterinaararstide registris olevad kutsetegevuse loaga ja volitatud veterinaararsti õiguste andmisega seotud andmed käesoleva paragrahvi lõike 2 punktis 1 nimetatud eesmärgil avalikuks kasutamiseks ulatuses, mis on sätestatud käesoleva paragrahvi lõike 1 alusel kehtestatud veterinaararstide registri põhimääruses.</w:t>
      </w:r>
      <w:ins w:author="Aili Sandre - JUSTDIGI" w:date="2025-09-03T14:54:00Z" w16du:dateUtc="2025-09-03T11:54:00Z" w:id="55">
        <w:r w:rsidR="003254B3">
          <w:rPr>
            <w:rFonts w:ascii="Times New Roman" w:hAnsi="Times New Roman" w:cs="Times New Roman"/>
            <w:sz w:val="24"/>
            <w:szCs w:val="24"/>
          </w:rPr>
          <w:t>“</w:t>
        </w:r>
      </w:ins>
      <w:del w:author="Aili Sandre - JUSTDIGI" w:date="2025-09-03T14:54:00Z" w16du:dateUtc="2025-09-03T11:54:00Z" w:id="56">
        <w:r w:rsidRPr="00A463DA" w:rsidDel="003254B3" w:rsidR="00A06ACB">
          <w:rPr>
            <w:rFonts w:ascii="Times New Roman" w:hAnsi="Times New Roman" w:eastAsia="Times New Roman" w:cs="Times New Roman"/>
            <w:sz w:val="24"/>
            <w:szCs w:val="24"/>
            <w:lang w:eastAsia="et-EE"/>
          </w:rPr>
          <w:delText>”</w:delText>
        </w:r>
      </w:del>
      <w:r w:rsidRPr="00A463DA" w:rsidR="00A06ACB">
        <w:rPr>
          <w:rFonts w:ascii="Times New Roman" w:hAnsi="Times New Roman" w:eastAsia="Times New Roman" w:cs="Times New Roman"/>
          <w:sz w:val="24"/>
          <w:szCs w:val="24"/>
          <w:lang w:eastAsia="et-EE"/>
        </w:rPr>
        <w:t>;</w:t>
      </w:r>
    </w:p>
    <w:bookmarkEnd w:id="52"/>
    <w:p w:rsidRPr="003B0E8A" w:rsidR="003B0E8A" w:rsidP="003B0E8A" w:rsidRDefault="003B0E8A" w14:paraId="248C3C38" w14:textId="77777777">
      <w:pPr>
        <w:shd w:val="clear" w:color="auto" w:fill="FFFFFF"/>
        <w:jc w:val="both"/>
        <w:rPr>
          <w:rFonts w:ascii="Times New Roman" w:hAnsi="Times New Roman" w:eastAsia="Calibri" w:cs="Times New Roman"/>
          <w:sz w:val="24"/>
          <w:szCs w:val="24"/>
          <w:bdr w:val="none" w:color="auto" w:sz="0" w:space="0" w:frame="1"/>
        </w:rPr>
      </w:pPr>
    </w:p>
    <w:p w:rsidRPr="00414354" w:rsidR="00A349CD" w:rsidP="003B0E8A" w:rsidRDefault="003B0E8A" w14:paraId="762E564D" w14:textId="18EF43EE">
      <w:pPr>
        <w:shd w:val="clear" w:color="auto" w:fill="FFFFFF"/>
        <w:jc w:val="both"/>
        <w:rPr>
          <w:rFonts w:ascii="Times New Roman" w:hAnsi="Times New Roman" w:cs="Times New Roman"/>
          <w:sz w:val="24"/>
          <w:szCs w:val="24"/>
          <w:lang w:eastAsia="et-EE"/>
        </w:rPr>
      </w:pPr>
      <w:r w:rsidRPr="003B0E8A">
        <w:rPr>
          <w:rFonts w:ascii="Times New Roman" w:hAnsi="Times New Roman" w:eastAsia="Calibri" w:cs="Times New Roman"/>
          <w:b/>
          <w:bCs/>
          <w:sz w:val="24"/>
          <w:szCs w:val="24"/>
          <w:bdr w:val="none" w:color="auto" w:sz="0" w:space="0" w:frame="1"/>
        </w:rPr>
        <w:t>1</w:t>
      </w:r>
      <w:r w:rsidR="009761A6">
        <w:rPr>
          <w:rFonts w:ascii="Times New Roman" w:hAnsi="Times New Roman" w:eastAsia="Calibri" w:cs="Times New Roman"/>
          <w:b/>
          <w:bCs/>
          <w:sz w:val="24"/>
          <w:szCs w:val="24"/>
          <w:bdr w:val="none" w:color="auto" w:sz="0" w:space="0" w:frame="1"/>
        </w:rPr>
        <w:t>3</w:t>
      </w:r>
      <w:bookmarkStart w:name="_Hlk176362244" w:id="57"/>
      <w:bookmarkStart w:name="para14lg2" w:id="58"/>
      <w:r w:rsidRPr="00414354" w:rsidR="00AC68BD">
        <w:rPr>
          <w:rFonts w:ascii="Times New Roman" w:hAnsi="Times New Roman" w:cs="Times New Roman"/>
          <w:b/>
          <w:bCs/>
          <w:sz w:val="24"/>
          <w:szCs w:val="24"/>
          <w:lang w:eastAsia="et-EE"/>
        </w:rPr>
        <w:t>)</w:t>
      </w:r>
      <w:r w:rsidRPr="00414354" w:rsidR="00AC68BD">
        <w:rPr>
          <w:rFonts w:ascii="Times New Roman" w:hAnsi="Times New Roman" w:cs="Times New Roman"/>
          <w:sz w:val="24"/>
          <w:szCs w:val="24"/>
          <w:lang w:eastAsia="et-EE"/>
        </w:rPr>
        <w:t xml:space="preserve"> </w:t>
      </w:r>
      <w:r w:rsidRPr="00414354" w:rsidR="00A349CD">
        <w:rPr>
          <w:rFonts w:ascii="Times New Roman" w:hAnsi="Times New Roman" w:cs="Times New Roman"/>
          <w:sz w:val="24"/>
          <w:szCs w:val="24"/>
          <w:lang w:eastAsia="et-EE"/>
        </w:rPr>
        <w:t>paragrahvi 30 täiendatakse lõi</w:t>
      </w:r>
      <w:r w:rsidRPr="00414354" w:rsidR="00FE62E7">
        <w:rPr>
          <w:rFonts w:ascii="Times New Roman" w:hAnsi="Times New Roman" w:cs="Times New Roman"/>
          <w:sz w:val="24"/>
          <w:szCs w:val="24"/>
          <w:lang w:eastAsia="et-EE"/>
        </w:rPr>
        <w:t>getega</w:t>
      </w:r>
      <w:r w:rsidRPr="00414354" w:rsidR="00A349CD">
        <w:rPr>
          <w:rFonts w:ascii="Times New Roman" w:hAnsi="Times New Roman" w:cs="Times New Roman"/>
          <w:sz w:val="24"/>
          <w:szCs w:val="24"/>
          <w:lang w:eastAsia="et-EE"/>
        </w:rPr>
        <w:t xml:space="preserve"> 1</w:t>
      </w:r>
      <w:r w:rsidRPr="00414354" w:rsidR="00A349CD">
        <w:rPr>
          <w:rFonts w:ascii="Times New Roman" w:hAnsi="Times New Roman" w:cs="Times New Roman"/>
          <w:sz w:val="24"/>
          <w:szCs w:val="24"/>
          <w:vertAlign w:val="superscript"/>
          <w:lang w:eastAsia="et-EE"/>
        </w:rPr>
        <w:t>1</w:t>
      </w:r>
      <w:r w:rsidRPr="00414354" w:rsidR="00FE62E7">
        <w:rPr>
          <w:rFonts w:ascii="Times New Roman" w:hAnsi="Times New Roman" w:cs="Times New Roman"/>
          <w:sz w:val="24"/>
          <w:szCs w:val="24"/>
          <w:lang w:eastAsia="et-EE"/>
        </w:rPr>
        <w:t>–1</w:t>
      </w:r>
      <w:r w:rsidR="00FD3E40">
        <w:rPr>
          <w:rFonts w:ascii="Times New Roman" w:hAnsi="Times New Roman" w:cs="Times New Roman"/>
          <w:sz w:val="24"/>
          <w:szCs w:val="24"/>
          <w:vertAlign w:val="superscript"/>
          <w:lang w:eastAsia="et-EE"/>
        </w:rPr>
        <w:t>3</w:t>
      </w:r>
      <w:r w:rsidRPr="00414354" w:rsidR="00A349CD">
        <w:rPr>
          <w:rFonts w:ascii="Times New Roman" w:hAnsi="Times New Roman" w:cs="Times New Roman"/>
          <w:sz w:val="24"/>
          <w:szCs w:val="24"/>
          <w:lang w:eastAsia="et-EE"/>
        </w:rPr>
        <w:t xml:space="preserve"> järgmises sõnastuses:</w:t>
      </w:r>
    </w:p>
    <w:p w:rsidRPr="00414354" w:rsidR="00FE62E7" w:rsidP="00FE62E7" w:rsidRDefault="00A349CD" w14:paraId="7E8170B9" w14:textId="7A3B2FC0">
      <w:pPr>
        <w:jc w:val="both"/>
        <w:rPr>
          <w:rFonts w:ascii="Times New Roman" w:hAnsi="Times New Roman" w:cs="Times New Roman"/>
          <w:sz w:val="24"/>
          <w:szCs w:val="24"/>
        </w:rPr>
      </w:pPr>
      <w:bookmarkStart w:name="_Hlk181981032" w:id="59"/>
      <w:r w:rsidRPr="00414354">
        <w:rPr>
          <w:rFonts w:ascii="Times New Roman" w:hAnsi="Times New Roman" w:eastAsia="Times New Roman" w:cs="Times New Roman"/>
          <w:sz w:val="24"/>
          <w:szCs w:val="24"/>
          <w:lang w:eastAsia="et-EE"/>
        </w:rPr>
        <w:t>„</w:t>
      </w:r>
      <w:bookmarkStart w:name="_Hlk176878770" w:id="60"/>
      <w:r w:rsidRPr="00414354" w:rsidR="00FE62E7">
        <w:rPr>
          <w:rFonts w:ascii="Times New Roman" w:hAnsi="Times New Roman" w:cs="Times New Roman"/>
          <w:sz w:val="24"/>
          <w:szCs w:val="24"/>
        </w:rPr>
        <w:t>(1</w:t>
      </w:r>
      <w:r w:rsidRPr="00414354" w:rsidR="00FE62E7">
        <w:rPr>
          <w:rFonts w:ascii="Times New Roman" w:hAnsi="Times New Roman" w:cs="Times New Roman"/>
          <w:sz w:val="24"/>
          <w:szCs w:val="24"/>
          <w:vertAlign w:val="superscript"/>
        </w:rPr>
        <w:t>1</w:t>
      </w:r>
      <w:r w:rsidRPr="00414354" w:rsidR="00FE62E7">
        <w:rPr>
          <w:rFonts w:ascii="Times New Roman" w:hAnsi="Times New Roman" w:cs="Times New Roman"/>
          <w:sz w:val="24"/>
          <w:szCs w:val="24"/>
        </w:rPr>
        <w:t>) Koera, kassi ja valgetuhkru pidaja</w:t>
      </w:r>
      <w:r w:rsidRPr="00414354" w:rsidR="009905E8">
        <w:rPr>
          <w:rFonts w:ascii="Times New Roman" w:hAnsi="Times New Roman" w:cs="Times New Roman"/>
          <w:sz w:val="24"/>
          <w:szCs w:val="24"/>
        </w:rPr>
        <w:t>, sealhulgas</w:t>
      </w:r>
      <w:r w:rsidRPr="00414354" w:rsidR="00476C4B">
        <w:rPr>
          <w:rFonts w:ascii="Times New Roman" w:hAnsi="Times New Roman" w:eastAsia="Calibri" w:cs="Times New Roman"/>
          <w:bCs/>
          <w:iCs/>
          <w:sz w:val="24"/>
          <w:szCs w:val="24"/>
        </w:rPr>
        <w:t xml:space="preserve"> </w:t>
      </w:r>
      <w:r w:rsidRPr="00414354" w:rsidR="00E54D96">
        <w:rPr>
          <w:rFonts w:ascii="Times New Roman" w:hAnsi="Times New Roman" w:eastAsia="Calibri" w:cs="Times New Roman"/>
          <w:bCs/>
          <w:iCs/>
          <w:sz w:val="24"/>
          <w:szCs w:val="24"/>
        </w:rPr>
        <w:t>sellist</w:t>
      </w:r>
      <w:r w:rsidRPr="00414354" w:rsidR="00D67530">
        <w:rPr>
          <w:rFonts w:ascii="Times New Roman" w:hAnsi="Times New Roman" w:eastAsia="Calibri" w:cs="Times New Roman"/>
          <w:bCs/>
          <w:iCs/>
          <w:sz w:val="24"/>
          <w:szCs w:val="24"/>
        </w:rPr>
        <w:t xml:space="preserve"> </w:t>
      </w:r>
      <w:r w:rsidRPr="00414354" w:rsidR="00E54D96">
        <w:rPr>
          <w:rFonts w:ascii="Times New Roman" w:hAnsi="Times New Roman" w:eastAsia="Calibri" w:cs="Times New Roman"/>
          <w:bCs/>
          <w:iCs/>
          <w:sz w:val="24"/>
          <w:szCs w:val="24"/>
        </w:rPr>
        <w:t xml:space="preserve">liiki </w:t>
      </w:r>
      <w:r w:rsidRPr="00414354" w:rsidR="00D67530">
        <w:rPr>
          <w:rFonts w:ascii="Times New Roman" w:hAnsi="Times New Roman" w:eastAsia="Calibri" w:cs="Times New Roman"/>
          <w:bCs/>
          <w:iCs/>
          <w:sz w:val="24"/>
          <w:szCs w:val="24"/>
        </w:rPr>
        <w:t>looma kaubanduslikul või eriülesannete täitmise eesmärgil</w:t>
      </w:r>
      <w:r w:rsidRPr="00414354" w:rsidR="00476C4B">
        <w:rPr>
          <w:rFonts w:ascii="Times New Roman" w:hAnsi="Times New Roman" w:eastAsia="Calibri" w:cs="Times New Roman"/>
          <w:bCs/>
          <w:iCs/>
          <w:sz w:val="24"/>
          <w:szCs w:val="24"/>
        </w:rPr>
        <w:t xml:space="preserve"> pidav loomapidaja</w:t>
      </w:r>
      <w:r w:rsidRPr="00414354" w:rsidR="00D67530">
        <w:rPr>
          <w:rFonts w:ascii="Times New Roman" w:hAnsi="Times New Roman" w:eastAsia="Calibri" w:cs="Times New Roman"/>
          <w:bCs/>
          <w:iCs/>
          <w:sz w:val="24"/>
          <w:szCs w:val="24"/>
        </w:rPr>
        <w:t>,</w:t>
      </w:r>
      <w:r w:rsidRPr="00414354" w:rsidR="00FE62E7">
        <w:rPr>
          <w:rFonts w:ascii="Times New Roman" w:hAnsi="Times New Roman" w:cs="Times New Roman"/>
          <w:sz w:val="24"/>
          <w:szCs w:val="24"/>
        </w:rPr>
        <w:t xml:space="preserve"> korraldab oma looma identifitseerimise mikrokiibiga.</w:t>
      </w:r>
    </w:p>
    <w:p w:rsidR="0016426A" w:rsidP="00FE62E7" w:rsidRDefault="0016426A" w14:paraId="527881A8" w14:textId="77777777">
      <w:pPr>
        <w:jc w:val="both"/>
        <w:rPr>
          <w:rFonts w:ascii="Times New Roman" w:hAnsi="Times New Roman" w:eastAsia="Aptos" w:cs="Times New Roman"/>
          <w:sz w:val="24"/>
          <w:szCs w:val="24"/>
          <w14:ligatures w14:val="standardContextual"/>
        </w:rPr>
      </w:pPr>
    </w:p>
    <w:p w:rsidRPr="00653B46" w:rsidR="0016426A" w:rsidP="00FE62E7" w:rsidRDefault="0016426A" w14:paraId="2A854BE7" w14:textId="340A986B">
      <w:pPr>
        <w:jc w:val="both"/>
        <w:rPr>
          <w:rFonts w:ascii="Times New Roman" w:hAnsi="Times New Roman" w:eastAsia="Aptos" w:cs="Times New Roman"/>
          <w:sz w:val="24"/>
          <w:szCs w:val="24"/>
          <w14:ligatures w14:val="standardContextual"/>
        </w:rPr>
      </w:pPr>
      <w:r>
        <w:rPr>
          <w:rFonts w:ascii="Times New Roman" w:hAnsi="Times New Roman" w:eastAsia="Aptos" w:cs="Times New Roman"/>
          <w:sz w:val="24"/>
          <w:szCs w:val="24"/>
          <w14:ligatures w14:val="standardContextual"/>
        </w:rPr>
        <w:t>(1</w:t>
      </w:r>
      <w:r>
        <w:rPr>
          <w:rFonts w:ascii="Times New Roman" w:hAnsi="Times New Roman" w:eastAsia="Aptos" w:cs="Times New Roman"/>
          <w:sz w:val="24"/>
          <w:szCs w:val="24"/>
          <w:vertAlign w:val="superscript"/>
          <w14:ligatures w14:val="standardContextual"/>
        </w:rPr>
        <w:t>2</w:t>
      </w:r>
      <w:r>
        <w:rPr>
          <w:rFonts w:ascii="Times New Roman" w:hAnsi="Times New Roman" w:eastAsia="Aptos" w:cs="Times New Roman"/>
          <w:sz w:val="24"/>
          <w:szCs w:val="24"/>
          <w14:ligatures w14:val="standardContextual"/>
        </w:rPr>
        <w:t xml:space="preserve">) </w:t>
      </w:r>
      <w:r w:rsidR="00461FBD">
        <w:rPr>
          <w:rFonts w:ascii="Times New Roman" w:hAnsi="Times New Roman" w:eastAsia="Aptos" w:cs="Times New Roman"/>
          <w:sz w:val="24"/>
          <w:szCs w:val="24"/>
          <w14:ligatures w14:val="standardContextual"/>
        </w:rPr>
        <w:t>M</w:t>
      </w:r>
      <w:r w:rsidRPr="00461FBD" w:rsidR="00461FBD">
        <w:rPr>
          <w:rFonts w:ascii="Times New Roman" w:hAnsi="Times New Roman" w:eastAsia="Aptos" w:cs="Times New Roman"/>
          <w:sz w:val="24"/>
          <w:szCs w:val="24"/>
          <w14:ligatures w14:val="standardContextual"/>
        </w:rPr>
        <w:t>uu kui käesoleva paragrahvi lõikes 1</w:t>
      </w:r>
      <w:r w:rsidRPr="00414354" w:rsidR="00461FBD">
        <w:rPr>
          <w:rFonts w:ascii="Times New Roman" w:hAnsi="Times New Roman" w:cs="Times New Roman"/>
          <w:sz w:val="24"/>
          <w:szCs w:val="24"/>
          <w:vertAlign w:val="superscript"/>
          <w:lang w:eastAsia="et-EE"/>
        </w:rPr>
        <w:t>1</w:t>
      </w:r>
      <w:r w:rsidRPr="00461FBD" w:rsidR="00461FBD">
        <w:rPr>
          <w:rFonts w:ascii="Times New Roman" w:hAnsi="Times New Roman" w:eastAsia="Aptos" w:cs="Times New Roman"/>
          <w:sz w:val="24"/>
          <w:szCs w:val="24"/>
          <w14:ligatures w14:val="standardContextual"/>
        </w:rPr>
        <w:t xml:space="preserve"> nimetatud liiki</w:t>
      </w:r>
      <w:r w:rsidRPr="0062644E">
        <w:rPr>
          <w:rFonts w:ascii="Times New Roman" w:hAnsi="Times New Roman" w:eastAsia="Aptos" w:cs="Times New Roman"/>
          <w:sz w:val="24"/>
          <w:szCs w:val="24"/>
          <w14:ligatures w14:val="standardContextual"/>
        </w:rPr>
        <w:t xml:space="preserve"> lemmiklooma </w:t>
      </w:r>
      <w:r w:rsidRPr="00683C74">
        <w:rPr>
          <w:rFonts w:ascii="Times New Roman" w:hAnsi="Times New Roman" w:eastAsia="Aptos" w:cs="Times New Roman"/>
          <w:sz w:val="24"/>
          <w:szCs w:val="24"/>
          <w14:ligatures w14:val="standardContextual"/>
        </w:rPr>
        <w:t>võib identifitseerida</w:t>
      </w:r>
      <w:r w:rsidRPr="00683C74" w:rsidR="00461FBD">
        <w:rPr>
          <w:rFonts w:ascii="Times New Roman" w:hAnsi="Times New Roman" w:eastAsia="Aptos" w:cs="Times New Roman"/>
          <w:sz w:val="24"/>
          <w:szCs w:val="24"/>
          <w14:ligatures w14:val="standardContextual"/>
        </w:rPr>
        <w:t xml:space="preserve"> mikrokiibiga</w:t>
      </w:r>
      <w:r w:rsidRPr="0062644E">
        <w:rPr>
          <w:rFonts w:ascii="Times New Roman" w:hAnsi="Times New Roman" w:eastAsia="Aptos" w:cs="Times New Roman"/>
          <w:sz w:val="24"/>
          <w:szCs w:val="24"/>
          <w14:ligatures w14:val="standardContextual"/>
        </w:rPr>
        <w:t xml:space="preserve">, </w:t>
      </w:r>
      <w:r w:rsidR="00461FBD">
        <w:rPr>
          <w:rFonts w:ascii="Times New Roman" w:hAnsi="Times New Roman" w:eastAsia="Aptos" w:cs="Times New Roman"/>
          <w:sz w:val="24"/>
          <w:szCs w:val="24"/>
          <w14:ligatures w14:val="standardContextual"/>
        </w:rPr>
        <w:t>mille</w:t>
      </w:r>
      <w:r w:rsidRPr="0062644E" w:rsidR="00461FBD">
        <w:rPr>
          <w:rFonts w:ascii="Times New Roman" w:hAnsi="Times New Roman" w:eastAsia="Aptos" w:cs="Times New Roman"/>
          <w:sz w:val="24"/>
          <w:szCs w:val="24"/>
          <w14:ligatures w14:val="standardContextual"/>
        </w:rPr>
        <w:t xml:space="preserve"> </w:t>
      </w:r>
      <w:r w:rsidRPr="0062644E">
        <w:rPr>
          <w:rFonts w:ascii="Times New Roman" w:hAnsi="Times New Roman" w:eastAsia="Aptos" w:cs="Times New Roman"/>
          <w:sz w:val="24"/>
          <w:szCs w:val="24"/>
          <w14:ligatures w14:val="standardContextual"/>
        </w:rPr>
        <w:t>Põllumajandus- ja Toiduamet on s</w:t>
      </w:r>
      <w:r w:rsidR="00F21C83">
        <w:rPr>
          <w:rFonts w:ascii="Times New Roman" w:hAnsi="Times New Roman" w:eastAsia="Aptos" w:cs="Times New Roman"/>
          <w:sz w:val="24"/>
          <w:szCs w:val="24"/>
          <w14:ligatures w14:val="standardContextual"/>
        </w:rPr>
        <w:t>el</w:t>
      </w:r>
      <w:r w:rsidR="00560512">
        <w:rPr>
          <w:rFonts w:ascii="Times New Roman" w:hAnsi="Times New Roman" w:eastAsia="Aptos" w:cs="Times New Roman"/>
          <w:sz w:val="24"/>
          <w:szCs w:val="24"/>
          <w14:ligatures w14:val="standardContextual"/>
        </w:rPr>
        <w:t>list liiki looma</w:t>
      </w:r>
      <w:r w:rsidRPr="0062644E">
        <w:rPr>
          <w:rFonts w:ascii="Times New Roman" w:hAnsi="Times New Roman" w:eastAsia="Aptos" w:cs="Times New Roman"/>
          <w:sz w:val="24"/>
          <w:szCs w:val="24"/>
          <w14:ligatures w14:val="standardContextual"/>
        </w:rPr>
        <w:t xml:space="preserve"> märgistamiseks </w:t>
      </w:r>
      <w:r>
        <w:rPr>
          <w:rFonts w:ascii="Times New Roman" w:hAnsi="Times New Roman" w:eastAsia="Aptos" w:cs="Times New Roman"/>
          <w:sz w:val="24"/>
          <w:szCs w:val="24"/>
          <w14:ligatures w14:val="standardContextual"/>
        </w:rPr>
        <w:t>käesoleva paragrahvi</w:t>
      </w:r>
      <w:r w:rsidRPr="0062644E">
        <w:rPr>
          <w:rFonts w:ascii="Times New Roman" w:hAnsi="Times New Roman" w:eastAsia="Aptos" w:cs="Times New Roman"/>
          <w:sz w:val="24"/>
          <w:szCs w:val="24"/>
          <w14:ligatures w14:val="standardContextual"/>
        </w:rPr>
        <w:t xml:space="preserve"> lõike 2 kohaselt</w:t>
      </w:r>
      <w:r w:rsidRPr="00D269DD" w:rsidR="00D269DD">
        <w:rPr>
          <w:rFonts w:ascii="Times New Roman" w:hAnsi="Times New Roman" w:eastAsia="Aptos" w:cs="Times New Roman"/>
          <w:sz w:val="24"/>
          <w:szCs w:val="24"/>
          <w14:ligatures w14:val="standardContextual"/>
        </w:rPr>
        <w:t xml:space="preserve"> </w:t>
      </w:r>
      <w:r w:rsidRPr="0062644E" w:rsidR="00D269DD">
        <w:rPr>
          <w:rFonts w:ascii="Times New Roman" w:hAnsi="Times New Roman" w:eastAsia="Aptos" w:cs="Times New Roman"/>
          <w:sz w:val="24"/>
          <w:szCs w:val="24"/>
          <w14:ligatures w14:val="standardContextual"/>
        </w:rPr>
        <w:t>heaks kiitnud</w:t>
      </w:r>
      <w:r w:rsidRPr="0062644E">
        <w:rPr>
          <w:rFonts w:ascii="Times New Roman" w:hAnsi="Times New Roman" w:eastAsia="Aptos" w:cs="Times New Roman"/>
          <w:sz w:val="24"/>
          <w:szCs w:val="24"/>
          <w14:ligatures w14:val="standardContextual"/>
        </w:rPr>
        <w:t>.</w:t>
      </w:r>
    </w:p>
    <w:bookmarkEnd w:id="59"/>
    <w:p w:rsidRPr="00A2238A" w:rsidR="00FE62E7" w:rsidP="00FE62E7" w:rsidRDefault="00FE62E7" w14:paraId="6D5D0A63" w14:textId="77777777">
      <w:pPr>
        <w:jc w:val="both"/>
        <w:rPr>
          <w:rFonts w:ascii="Times New Roman" w:hAnsi="Times New Roman" w:cs="Times New Roman"/>
          <w:sz w:val="24"/>
          <w:szCs w:val="24"/>
        </w:rPr>
      </w:pPr>
    </w:p>
    <w:p w:rsidRPr="00414354" w:rsidR="00FE62E7" w:rsidP="00FE62E7" w:rsidRDefault="00FE62E7" w14:paraId="46CE7253" w14:textId="0A1AE13F">
      <w:pPr>
        <w:jc w:val="both"/>
        <w:rPr>
          <w:rFonts w:ascii="Times New Roman" w:hAnsi="Times New Roman" w:cs="Times New Roman"/>
          <w:sz w:val="24"/>
          <w:szCs w:val="24"/>
        </w:rPr>
      </w:pPr>
      <w:r w:rsidRPr="00414354">
        <w:rPr>
          <w:rFonts w:ascii="Times New Roman" w:hAnsi="Times New Roman" w:cs="Times New Roman"/>
          <w:sz w:val="24"/>
          <w:szCs w:val="24"/>
        </w:rPr>
        <w:t>(1</w:t>
      </w:r>
      <w:r w:rsidRPr="00414354" w:rsidR="0016426A">
        <w:rPr>
          <w:rFonts w:ascii="Times New Roman" w:hAnsi="Times New Roman" w:cs="Times New Roman"/>
          <w:sz w:val="24"/>
          <w:szCs w:val="24"/>
          <w:vertAlign w:val="superscript"/>
        </w:rPr>
        <w:t>3</w:t>
      </w:r>
      <w:r w:rsidRPr="00414354">
        <w:rPr>
          <w:rFonts w:ascii="Times New Roman" w:hAnsi="Times New Roman" w:cs="Times New Roman"/>
          <w:sz w:val="24"/>
          <w:szCs w:val="24"/>
        </w:rPr>
        <w:t xml:space="preserve">) </w:t>
      </w:r>
      <w:r w:rsidRPr="00414354" w:rsidR="00EA7299">
        <w:rPr>
          <w:rFonts w:ascii="Times New Roman" w:hAnsi="Times New Roman" w:cs="Times New Roman"/>
          <w:sz w:val="24"/>
          <w:szCs w:val="24"/>
        </w:rPr>
        <w:t>Looma identifitseerimis</w:t>
      </w:r>
      <w:r w:rsidRPr="00414354" w:rsidR="00993497">
        <w:rPr>
          <w:rFonts w:ascii="Times New Roman" w:hAnsi="Times New Roman" w:cs="Times New Roman"/>
          <w:sz w:val="24"/>
          <w:szCs w:val="24"/>
        </w:rPr>
        <w:t>eks kasutatava mikrokiibi paigaldab veterinaararst</w:t>
      </w:r>
      <w:r w:rsidRPr="00414354">
        <w:rPr>
          <w:rFonts w:ascii="Times New Roman" w:hAnsi="Times New Roman" w:cs="Times New Roman"/>
          <w:sz w:val="24"/>
          <w:szCs w:val="24"/>
        </w:rPr>
        <w:t>.</w:t>
      </w:r>
      <w:bookmarkStart w:name="_Hlk187662553" w:id="61"/>
      <w:ins w:author="Aili Sandre - JUSTDIGI" w:date="2025-09-03T14:55:00Z" w16du:dateUtc="2025-09-03T11:55:00Z" w:id="62">
        <w:r w:rsidR="002C78DC">
          <w:rPr>
            <w:rFonts w:ascii="Times New Roman" w:hAnsi="Times New Roman" w:cs="Times New Roman"/>
            <w:sz w:val="24"/>
            <w:szCs w:val="24"/>
          </w:rPr>
          <w:t>“</w:t>
        </w:r>
      </w:ins>
      <w:del w:author="Aili Sandre - JUSTDIGI" w:date="2025-09-03T14:55:00Z" w16du:dateUtc="2025-09-03T11:55:00Z" w:id="63">
        <w:r w:rsidRPr="003B2A6B" w:rsidDel="002C78DC" w:rsidR="000026A3">
          <w:rPr>
            <w:rFonts w:ascii="Times New Roman" w:hAnsi="Times New Roman" w:eastAsia="Times New Roman" w:cs="Times New Roman"/>
            <w:sz w:val="24"/>
            <w:szCs w:val="24"/>
            <w:lang w:eastAsia="et-EE"/>
          </w:rPr>
          <w:delText>”</w:delText>
        </w:r>
      </w:del>
      <w:bookmarkEnd w:id="61"/>
      <w:r w:rsidR="00A2238A">
        <w:rPr>
          <w:rFonts w:ascii="Times New Roman" w:hAnsi="Times New Roman" w:cs="Times New Roman"/>
          <w:sz w:val="24"/>
          <w:szCs w:val="24"/>
        </w:rPr>
        <w:t>;</w:t>
      </w:r>
    </w:p>
    <w:bookmarkEnd w:id="57"/>
    <w:bookmarkEnd w:id="60"/>
    <w:p w:rsidR="00387823" w:rsidP="004E184B" w:rsidRDefault="00387823" w14:paraId="2E745566" w14:textId="77777777">
      <w:pPr>
        <w:jc w:val="both"/>
        <w:rPr>
          <w:rFonts w:ascii="Times New Roman" w:hAnsi="Times New Roman" w:eastAsia="Times New Roman" w:cs="Times New Roman"/>
          <w:sz w:val="24"/>
          <w:szCs w:val="24"/>
          <w:lang w:eastAsia="et-EE"/>
        </w:rPr>
      </w:pPr>
    </w:p>
    <w:p w:rsidR="00FF4581" w:rsidP="00FF4581" w:rsidRDefault="006C4313" w14:paraId="0424DE42" w14:textId="1A20E1F5">
      <w:pPr>
        <w:pStyle w:val="Pealkiri2"/>
        <w:jc w:val="both"/>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t>1</w:t>
      </w:r>
      <w:r w:rsidR="009761A6">
        <w:rPr>
          <w:rFonts w:ascii="Times New Roman" w:hAnsi="Times New Roman" w:eastAsia="Times New Roman" w:cs="Times New Roman"/>
          <w:b/>
          <w:bCs/>
          <w:color w:val="auto"/>
          <w:sz w:val="24"/>
          <w:szCs w:val="24"/>
          <w:lang w:eastAsia="et-EE"/>
        </w:rPr>
        <w:t>4</w:t>
      </w:r>
      <w:r w:rsidRPr="00653B46" w:rsidR="003753A7">
        <w:rPr>
          <w:rFonts w:ascii="Times New Roman" w:hAnsi="Times New Roman" w:eastAsia="Times New Roman" w:cs="Times New Roman"/>
          <w:b/>
          <w:bCs/>
          <w:color w:val="auto"/>
          <w:sz w:val="24"/>
          <w:szCs w:val="24"/>
          <w:lang w:eastAsia="et-EE"/>
        </w:rPr>
        <w:t>)</w:t>
      </w:r>
      <w:r w:rsidRPr="00653B46" w:rsidR="003753A7">
        <w:rPr>
          <w:rFonts w:ascii="Times New Roman" w:hAnsi="Times New Roman" w:eastAsia="Times New Roman" w:cs="Times New Roman"/>
          <w:color w:val="auto"/>
          <w:sz w:val="24"/>
          <w:szCs w:val="24"/>
          <w:lang w:eastAsia="et-EE"/>
        </w:rPr>
        <w:t xml:space="preserve"> paragrahvi 30 lõige 2 </w:t>
      </w:r>
      <w:r w:rsidR="00127144">
        <w:rPr>
          <w:rFonts w:ascii="Times New Roman" w:hAnsi="Times New Roman" w:eastAsia="Times New Roman" w:cs="Times New Roman"/>
          <w:color w:val="auto"/>
          <w:sz w:val="24"/>
          <w:szCs w:val="24"/>
          <w:lang w:eastAsia="et-EE"/>
        </w:rPr>
        <w:t>muudetakse ja sõnastatakse järgmiselt:</w:t>
      </w:r>
    </w:p>
    <w:p w:rsidRPr="00C44003" w:rsidR="009905E8" w:rsidP="00C44003" w:rsidRDefault="00E8179D" w14:paraId="138AC542" w14:textId="387E5807">
      <w:pPr>
        <w:jc w:val="both"/>
        <w:rPr>
          <w:rFonts w:ascii="Times New Roman" w:hAnsi="Times New Roman" w:cs="Times New Roman"/>
          <w:sz w:val="24"/>
          <w:szCs w:val="24"/>
          <w:lang w:eastAsia="et-EE"/>
        </w:rPr>
      </w:pPr>
      <w:r w:rsidRPr="00C44003">
        <w:rPr>
          <w:rFonts w:ascii="Times New Roman" w:hAnsi="Times New Roman" w:cs="Times New Roman"/>
          <w:sz w:val="24"/>
          <w:szCs w:val="24"/>
          <w:lang w:eastAsia="et-EE"/>
        </w:rPr>
        <w:t>„</w:t>
      </w:r>
      <w:r w:rsidRPr="00C44003" w:rsidR="00127144">
        <w:rPr>
          <w:rFonts w:ascii="Times New Roman" w:hAnsi="Times New Roman" w:cs="Times New Roman"/>
          <w:sz w:val="24"/>
          <w:szCs w:val="24"/>
          <w:lang w:eastAsia="et-EE"/>
        </w:rPr>
        <w:t xml:space="preserve">(2) </w:t>
      </w:r>
      <w:bookmarkStart w:name="_Hlk184377411" w:id="64"/>
      <w:r w:rsidRPr="00C44003" w:rsidR="00127144">
        <w:rPr>
          <w:rFonts w:ascii="Times New Roman" w:hAnsi="Times New Roman" w:cs="Times New Roman"/>
          <w:sz w:val="24"/>
          <w:szCs w:val="24"/>
          <w:lang w:eastAsia="et-EE"/>
        </w:rPr>
        <w:t>Põllumajandus- ja Toiduamet kiidab heaks elektroonse identifitseerimisvahendi, mis vastab asjaomases Euroopa Liidu õigusaktis kehtestatud nõuetele.</w:t>
      </w:r>
      <w:bookmarkEnd w:id="64"/>
      <w:ins w:author="Aili Sandre - JUSTDIGI" w:date="2025-09-03T14:55:00Z" w16du:dateUtc="2025-09-03T11:55:00Z" w:id="65">
        <w:r w:rsidR="004B4651">
          <w:rPr>
            <w:rFonts w:ascii="Times New Roman" w:hAnsi="Times New Roman" w:cs="Times New Roman"/>
            <w:sz w:val="24"/>
            <w:szCs w:val="24"/>
            <w:lang w:eastAsia="et-EE"/>
          </w:rPr>
          <w:t>“</w:t>
        </w:r>
      </w:ins>
      <w:del w:author="Aili Sandre - JUSTDIGI" w:date="2025-09-03T14:55:00Z" w16du:dateUtc="2025-09-03T11:55:00Z" w:id="66">
        <w:r w:rsidRPr="00C44003" w:rsidDel="004B4651" w:rsidR="00202B37">
          <w:rPr>
            <w:rFonts w:ascii="Times New Roman" w:hAnsi="Times New Roman" w:cs="Times New Roman"/>
            <w:sz w:val="24"/>
            <w:szCs w:val="24"/>
            <w:lang w:eastAsia="et-EE"/>
          </w:rPr>
          <w:delText>”</w:delText>
        </w:r>
      </w:del>
      <w:r w:rsidRPr="00C44003">
        <w:rPr>
          <w:rFonts w:ascii="Times New Roman" w:hAnsi="Times New Roman" w:cs="Times New Roman"/>
          <w:sz w:val="24"/>
          <w:szCs w:val="24"/>
          <w:lang w:eastAsia="et-EE"/>
        </w:rPr>
        <w:t>;</w:t>
      </w:r>
    </w:p>
    <w:p w:rsidRPr="00653B46" w:rsidR="003753A7" w:rsidP="004E184B" w:rsidRDefault="003753A7" w14:paraId="1F8DC730" w14:textId="77777777">
      <w:pPr>
        <w:jc w:val="both"/>
        <w:rPr>
          <w:rFonts w:ascii="Times New Roman" w:hAnsi="Times New Roman" w:eastAsia="Times New Roman" w:cs="Times New Roman"/>
          <w:sz w:val="24"/>
          <w:szCs w:val="24"/>
          <w:lang w:eastAsia="et-EE"/>
        </w:rPr>
      </w:pPr>
    </w:p>
    <w:p w:rsidRPr="00653B46" w:rsidR="009722B5" w:rsidP="000A2ED5" w:rsidRDefault="006C4313" w14:paraId="7B8D07DB" w14:textId="66BEA9F7">
      <w:pPr>
        <w:pStyle w:val="Pealkiri2"/>
        <w:rPr>
          <w:rFonts w:ascii="Times New Roman" w:hAnsi="Times New Roman" w:cs="Times New Roman"/>
          <w:color w:val="auto"/>
          <w:sz w:val="24"/>
          <w:szCs w:val="24"/>
          <w:lang w:eastAsia="et-EE"/>
        </w:rPr>
      </w:pPr>
      <w:r>
        <w:rPr>
          <w:rFonts w:ascii="Times New Roman" w:hAnsi="Times New Roman" w:cs="Times New Roman"/>
          <w:b/>
          <w:bCs/>
          <w:color w:val="auto"/>
          <w:sz w:val="24"/>
          <w:szCs w:val="24"/>
          <w:lang w:eastAsia="et-EE"/>
        </w:rPr>
        <w:t>1</w:t>
      </w:r>
      <w:r w:rsidR="009761A6">
        <w:rPr>
          <w:rFonts w:ascii="Times New Roman" w:hAnsi="Times New Roman" w:cs="Times New Roman"/>
          <w:b/>
          <w:bCs/>
          <w:color w:val="auto"/>
          <w:sz w:val="24"/>
          <w:szCs w:val="24"/>
          <w:lang w:eastAsia="et-EE"/>
        </w:rPr>
        <w:t>5</w:t>
      </w:r>
      <w:r w:rsidRPr="0011081C" w:rsidR="009722B5">
        <w:rPr>
          <w:rFonts w:ascii="Times New Roman" w:hAnsi="Times New Roman" w:cs="Times New Roman"/>
          <w:b/>
          <w:bCs/>
          <w:color w:val="auto"/>
          <w:sz w:val="24"/>
          <w:szCs w:val="24"/>
          <w:lang w:eastAsia="et-EE"/>
        </w:rPr>
        <w:t>)</w:t>
      </w:r>
      <w:r w:rsidRPr="0011081C" w:rsidR="009722B5">
        <w:rPr>
          <w:rFonts w:ascii="Times New Roman" w:hAnsi="Times New Roman" w:cs="Times New Roman"/>
          <w:color w:val="auto"/>
          <w:sz w:val="24"/>
          <w:szCs w:val="24"/>
          <w:lang w:eastAsia="et-EE"/>
        </w:rPr>
        <w:t xml:space="preserve"> paragrahvi</w:t>
      </w:r>
      <w:r w:rsidRPr="00653B46" w:rsidR="009722B5">
        <w:rPr>
          <w:rFonts w:ascii="Times New Roman" w:hAnsi="Times New Roman" w:cs="Times New Roman"/>
          <w:color w:val="auto"/>
          <w:sz w:val="24"/>
          <w:szCs w:val="24"/>
          <w:lang w:eastAsia="et-EE"/>
        </w:rPr>
        <w:t xml:space="preserve"> 30 </w:t>
      </w:r>
      <w:r w:rsidRPr="00653B46" w:rsidR="00F94F8F">
        <w:rPr>
          <w:rFonts w:ascii="Times New Roman" w:hAnsi="Times New Roman" w:cs="Times New Roman"/>
          <w:color w:val="auto"/>
          <w:sz w:val="24"/>
          <w:szCs w:val="24"/>
          <w:lang w:eastAsia="et-EE"/>
        </w:rPr>
        <w:t xml:space="preserve">täiendatakse </w:t>
      </w:r>
      <w:r w:rsidRPr="00653B46" w:rsidR="009722B5">
        <w:rPr>
          <w:rFonts w:ascii="Times New Roman" w:hAnsi="Times New Roman" w:cs="Times New Roman"/>
          <w:color w:val="auto"/>
          <w:sz w:val="24"/>
          <w:szCs w:val="24"/>
          <w:lang w:eastAsia="et-EE"/>
        </w:rPr>
        <w:t>lõi</w:t>
      </w:r>
      <w:r w:rsidRPr="00653B46" w:rsidR="00F94F8F">
        <w:rPr>
          <w:rFonts w:ascii="Times New Roman" w:hAnsi="Times New Roman" w:cs="Times New Roman"/>
          <w:color w:val="auto"/>
          <w:sz w:val="24"/>
          <w:szCs w:val="24"/>
          <w:lang w:eastAsia="et-EE"/>
        </w:rPr>
        <w:t>kega</w:t>
      </w:r>
      <w:r w:rsidRPr="00653B46" w:rsidR="009722B5">
        <w:rPr>
          <w:rFonts w:ascii="Times New Roman" w:hAnsi="Times New Roman" w:cs="Times New Roman"/>
          <w:color w:val="auto"/>
          <w:sz w:val="24"/>
          <w:szCs w:val="24"/>
          <w:lang w:eastAsia="et-EE"/>
        </w:rPr>
        <w:t xml:space="preserve"> 2</w:t>
      </w:r>
      <w:r w:rsidRPr="00653B46" w:rsidR="009722B5">
        <w:rPr>
          <w:rFonts w:ascii="Times New Roman" w:hAnsi="Times New Roman" w:cs="Times New Roman"/>
          <w:color w:val="auto"/>
          <w:sz w:val="24"/>
          <w:szCs w:val="24"/>
          <w:vertAlign w:val="superscript"/>
          <w:lang w:eastAsia="et-EE"/>
        </w:rPr>
        <w:t>1</w:t>
      </w:r>
      <w:r w:rsidRPr="00653B46" w:rsidR="009722B5">
        <w:rPr>
          <w:rFonts w:ascii="Times New Roman" w:hAnsi="Times New Roman" w:cs="Times New Roman"/>
          <w:color w:val="auto"/>
          <w:sz w:val="24"/>
          <w:szCs w:val="24"/>
          <w:lang w:eastAsia="et-EE"/>
        </w:rPr>
        <w:t xml:space="preserve"> järgmises sõnastuses:</w:t>
      </w:r>
    </w:p>
    <w:p w:rsidRPr="003B2A6B" w:rsidR="009722B5" w:rsidP="004E184B" w:rsidRDefault="009722B5" w14:paraId="6C7355DD" w14:textId="660CF816">
      <w:pPr>
        <w:jc w:val="both"/>
        <w:rPr>
          <w:rFonts w:ascii="Times New Roman" w:hAnsi="Times New Roman" w:eastAsia="Times New Roman" w:cs="Times New Roman"/>
          <w:sz w:val="24"/>
          <w:szCs w:val="24"/>
          <w:lang w:eastAsia="et-EE"/>
        </w:rPr>
      </w:pPr>
      <w:bookmarkStart w:name="_Hlk173765591" w:id="67"/>
      <w:r w:rsidRPr="003B2A6B">
        <w:rPr>
          <w:rFonts w:ascii="Times New Roman" w:hAnsi="Times New Roman" w:eastAsia="Times New Roman" w:cs="Times New Roman"/>
          <w:sz w:val="24"/>
          <w:szCs w:val="24"/>
          <w:lang w:eastAsia="et-EE"/>
        </w:rPr>
        <w:t>„(2</w:t>
      </w:r>
      <w:r w:rsidRPr="003B2A6B">
        <w:rPr>
          <w:rFonts w:ascii="Times New Roman" w:hAnsi="Times New Roman" w:eastAsia="Times New Roman" w:cs="Times New Roman"/>
          <w:sz w:val="24"/>
          <w:szCs w:val="24"/>
          <w:vertAlign w:val="superscript"/>
          <w:lang w:eastAsia="et-EE"/>
        </w:rPr>
        <w:t>1</w:t>
      </w:r>
      <w:r w:rsidRPr="003B2A6B">
        <w:rPr>
          <w:rFonts w:ascii="Times New Roman" w:hAnsi="Times New Roman" w:eastAsia="Times New Roman" w:cs="Times New Roman"/>
          <w:sz w:val="24"/>
          <w:szCs w:val="24"/>
          <w:lang w:eastAsia="et-EE"/>
        </w:rPr>
        <w:t xml:space="preserve">) Peetava </w:t>
      </w:r>
      <w:r w:rsidR="006E2865">
        <w:rPr>
          <w:rFonts w:ascii="Times New Roman" w:hAnsi="Times New Roman" w:eastAsia="Times New Roman" w:cs="Times New Roman"/>
          <w:sz w:val="24"/>
          <w:szCs w:val="24"/>
          <w:lang w:eastAsia="et-EE"/>
        </w:rPr>
        <w:t>maismaa</w:t>
      </w:r>
      <w:r w:rsidRPr="003B2A6B">
        <w:rPr>
          <w:rFonts w:ascii="Times New Roman" w:hAnsi="Times New Roman" w:eastAsia="Times New Roman" w:cs="Times New Roman"/>
          <w:sz w:val="24"/>
          <w:szCs w:val="24"/>
          <w:lang w:eastAsia="et-EE"/>
        </w:rPr>
        <w:t>looma märgistamiseks kasutatava elektroonse identifitseerimisvahendi</w:t>
      </w:r>
      <w:r w:rsidR="00E8273F">
        <w:rPr>
          <w:rFonts w:ascii="Times New Roman" w:hAnsi="Times New Roman" w:eastAsia="Times New Roman" w:cs="Times New Roman"/>
          <w:sz w:val="24"/>
          <w:szCs w:val="24"/>
          <w:lang w:eastAsia="et-EE"/>
        </w:rPr>
        <w:t xml:space="preserve"> heakskiitmiseks esitab selle identifitseerimisvahendi</w:t>
      </w:r>
      <w:r w:rsidRPr="003B2A6B">
        <w:rPr>
          <w:rFonts w:ascii="Times New Roman" w:hAnsi="Times New Roman" w:eastAsia="Times New Roman" w:cs="Times New Roman"/>
          <w:sz w:val="24"/>
          <w:szCs w:val="24"/>
          <w:lang w:eastAsia="et-EE"/>
        </w:rPr>
        <w:t xml:space="preserve"> tootja või turustaja taotl</w:t>
      </w:r>
      <w:r w:rsidR="00E8273F">
        <w:rPr>
          <w:rFonts w:ascii="Times New Roman" w:hAnsi="Times New Roman" w:eastAsia="Times New Roman" w:cs="Times New Roman"/>
          <w:sz w:val="24"/>
          <w:szCs w:val="24"/>
          <w:lang w:eastAsia="et-EE"/>
        </w:rPr>
        <w:t>use</w:t>
      </w:r>
      <w:r w:rsidRPr="003B2A6B">
        <w:rPr>
          <w:rFonts w:ascii="Times New Roman" w:hAnsi="Times New Roman" w:eastAsia="Times New Roman" w:cs="Times New Roman"/>
          <w:sz w:val="24"/>
          <w:szCs w:val="24"/>
          <w:lang w:eastAsia="et-EE"/>
        </w:rPr>
        <w:t xml:space="preserve"> Põllumajandus- ja Toiduametil</w:t>
      </w:r>
      <w:bookmarkEnd w:id="67"/>
      <w:r w:rsidR="00E8273F">
        <w:rPr>
          <w:rFonts w:ascii="Times New Roman" w:hAnsi="Times New Roman" w:eastAsia="Times New Roman" w:cs="Times New Roman"/>
          <w:sz w:val="24"/>
          <w:szCs w:val="24"/>
          <w:lang w:eastAsia="et-EE"/>
        </w:rPr>
        <w:t>e</w:t>
      </w:r>
      <w:r w:rsidRPr="003B2A6B">
        <w:rPr>
          <w:rFonts w:ascii="Times New Roman" w:hAnsi="Times New Roman" w:eastAsia="Times New Roman" w:cs="Times New Roman"/>
          <w:sz w:val="24"/>
          <w:szCs w:val="24"/>
          <w:lang w:eastAsia="et-EE"/>
        </w:rPr>
        <w:t>.</w:t>
      </w:r>
      <w:ins w:author="Aili Sandre - JUSTDIGI" w:date="2025-09-03T14:56:00Z" w16du:dateUtc="2025-09-03T11:56:00Z" w:id="68">
        <w:r w:rsidR="004B4651">
          <w:rPr>
            <w:rFonts w:ascii="Times New Roman" w:hAnsi="Times New Roman" w:eastAsia="Times New Roman" w:cs="Times New Roman"/>
            <w:sz w:val="24"/>
            <w:szCs w:val="24"/>
            <w:lang w:eastAsia="et-EE"/>
          </w:rPr>
          <w:t>“</w:t>
        </w:r>
      </w:ins>
      <w:del w:author="Aili Sandre - JUSTDIGI" w:date="2025-09-03T14:56:00Z" w16du:dateUtc="2025-09-03T11:56:00Z" w:id="69">
        <w:r w:rsidRPr="003B2A6B" w:rsidDel="004B4651">
          <w:rPr>
            <w:rFonts w:ascii="Times New Roman" w:hAnsi="Times New Roman" w:eastAsia="Times New Roman" w:cs="Times New Roman"/>
            <w:sz w:val="24"/>
            <w:szCs w:val="24"/>
            <w:lang w:eastAsia="et-EE"/>
          </w:rPr>
          <w:delText>”</w:delText>
        </w:r>
      </w:del>
      <w:r w:rsidRPr="003B2A6B">
        <w:rPr>
          <w:rFonts w:ascii="Times New Roman" w:hAnsi="Times New Roman" w:eastAsia="Times New Roman" w:cs="Times New Roman"/>
          <w:sz w:val="24"/>
          <w:szCs w:val="24"/>
          <w:lang w:eastAsia="et-EE"/>
        </w:rPr>
        <w:t>;</w:t>
      </w:r>
    </w:p>
    <w:p w:rsidRPr="003B2A6B" w:rsidR="009722B5" w:rsidP="004E184B" w:rsidRDefault="009722B5" w14:paraId="1FB2027D" w14:textId="77777777">
      <w:pPr>
        <w:jc w:val="both"/>
        <w:rPr>
          <w:rFonts w:ascii="Times New Roman" w:hAnsi="Times New Roman" w:eastAsia="Times New Roman" w:cs="Times New Roman"/>
          <w:sz w:val="24"/>
          <w:szCs w:val="24"/>
          <w:lang w:eastAsia="et-EE"/>
        </w:rPr>
      </w:pPr>
    </w:p>
    <w:p w:rsidRPr="005C1877" w:rsidR="009722B5" w:rsidP="000A2ED5" w:rsidRDefault="006C4313" w14:paraId="0B162AFD" w14:textId="4AB9518D">
      <w:pPr>
        <w:pStyle w:val="Pealkiri2"/>
        <w:rPr>
          <w:rFonts w:ascii="Times New Roman" w:hAnsi="Times New Roman" w:cs="Times New Roman"/>
          <w:color w:val="auto"/>
          <w:sz w:val="24"/>
          <w:szCs w:val="24"/>
          <w:lang w:eastAsia="et-EE"/>
        </w:rPr>
      </w:pPr>
      <w:r>
        <w:rPr>
          <w:rFonts w:ascii="Times New Roman" w:hAnsi="Times New Roman" w:cs="Times New Roman"/>
          <w:b/>
          <w:bCs/>
          <w:color w:val="auto"/>
          <w:sz w:val="24"/>
          <w:szCs w:val="24"/>
          <w:lang w:eastAsia="et-EE"/>
        </w:rPr>
        <w:t>1</w:t>
      </w:r>
      <w:r w:rsidR="009761A6">
        <w:rPr>
          <w:rFonts w:ascii="Times New Roman" w:hAnsi="Times New Roman" w:cs="Times New Roman"/>
          <w:b/>
          <w:bCs/>
          <w:color w:val="auto"/>
          <w:sz w:val="24"/>
          <w:szCs w:val="24"/>
          <w:lang w:eastAsia="et-EE"/>
        </w:rPr>
        <w:t>6</w:t>
      </w:r>
      <w:r w:rsidRPr="006B0319" w:rsidR="009722B5">
        <w:rPr>
          <w:rFonts w:ascii="Times New Roman" w:hAnsi="Times New Roman" w:cs="Times New Roman"/>
          <w:b/>
          <w:bCs/>
          <w:color w:val="auto"/>
          <w:sz w:val="24"/>
          <w:szCs w:val="24"/>
          <w:lang w:eastAsia="et-EE"/>
        </w:rPr>
        <w:t>)</w:t>
      </w:r>
      <w:r w:rsidRPr="006B0319" w:rsidR="009722B5">
        <w:rPr>
          <w:rFonts w:ascii="Times New Roman" w:hAnsi="Times New Roman" w:cs="Times New Roman"/>
          <w:color w:val="auto"/>
          <w:sz w:val="24"/>
          <w:szCs w:val="24"/>
          <w:lang w:eastAsia="et-EE"/>
        </w:rPr>
        <w:t xml:space="preserve"> </w:t>
      </w:r>
      <w:r w:rsidRPr="005C1877" w:rsidR="009722B5">
        <w:rPr>
          <w:rFonts w:ascii="Times New Roman" w:hAnsi="Times New Roman" w:cs="Times New Roman"/>
          <w:color w:val="auto"/>
          <w:sz w:val="24"/>
          <w:szCs w:val="24"/>
          <w:lang w:eastAsia="et-EE"/>
        </w:rPr>
        <w:t xml:space="preserve">paragrahvi 30 </w:t>
      </w:r>
      <w:r w:rsidRPr="005C1877" w:rsidR="00F94F8F">
        <w:rPr>
          <w:rFonts w:ascii="Times New Roman" w:hAnsi="Times New Roman" w:cs="Times New Roman"/>
          <w:color w:val="auto"/>
          <w:sz w:val="24"/>
          <w:szCs w:val="24"/>
          <w:lang w:eastAsia="et-EE"/>
        </w:rPr>
        <w:t xml:space="preserve">täiendatakse </w:t>
      </w:r>
      <w:r w:rsidRPr="005C1877" w:rsidR="009722B5">
        <w:rPr>
          <w:rFonts w:ascii="Times New Roman" w:hAnsi="Times New Roman" w:cs="Times New Roman"/>
          <w:color w:val="auto"/>
          <w:sz w:val="24"/>
          <w:szCs w:val="24"/>
          <w:lang w:eastAsia="et-EE"/>
        </w:rPr>
        <w:t>lõi</w:t>
      </w:r>
      <w:r w:rsidRPr="005C1877" w:rsidR="00F94F8F">
        <w:rPr>
          <w:rFonts w:ascii="Times New Roman" w:hAnsi="Times New Roman" w:cs="Times New Roman"/>
          <w:color w:val="auto"/>
          <w:sz w:val="24"/>
          <w:szCs w:val="24"/>
          <w:lang w:eastAsia="et-EE"/>
        </w:rPr>
        <w:t>kega</w:t>
      </w:r>
      <w:r w:rsidRPr="005C1877" w:rsidR="009722B5">
        <w:rPr>
          <w:rFonts w:ascii="Times New Roman" w:hAnsi="Times New Roman" w:cs="Times New Roman"/>
          <w:color w:val="auto"/>
          <w:sz w:val="24"/>
          <w:szCs w:val="24"/>
          <w:lang w:eastAsia="et-EE"/>
        </w:rPr>
        <w:t xml:space="preserve"> 3</w:t>
      </w:r>
      <w:r w:rsidRPr="005C1877" w:rsidR="009722B5">
        <w:rPr>
          <w:rFonts w:ascii="Times New Roman" w:hAnsi="Times New Roman" w:cs="Times New Roman"/>
          <w:color w:val="auto"/>
          <w:sz w:val="24"/>
          <w:szCs w:val="24"/>
          <w:vertAlign w:val="superscript"/>
          <w:lang w:eastAsia="et-EE"/>
        </w:rPr>
        <w:t>1</w:t>
      </w:r>
      <w:r w:rsidRPr="005C1877" w:rsidR="009722B5">
        <w:rPr>
          <w:rFonts w:ascii="Times New Roman" w:hAnsi="Times New Roman" w:cs="Times New Roman"/>
          <w:color w:val="auto"/>
          <w:sz w:val="24"/>
          <w:szCs w:val="24"/>
          <w:lang w:eastAsia="et-EE"/>
        </w:rPr>
        <w:t xml:space="preserve"> järgmises sõnastuses:</w:t>
      </w:r>
    </w:p>
    <w:p w:rsidRPr="003B2A6B" w:rsidR="009722B5" w:rsidP="004E184B" w:rsidRDefault="009722B5" w14:paraId="6C7BDA83" w14:textId="58B57441">
      <w:pPr>
        <w:jc w:val="both"/>
        <w:rPr>
          <w:rFonts w:ascii="Times New Roman" w:hAnsi="Times New Roman" w:eastAsia="Times New Roman" w:cs="Times New Roman"/>
          <w:sz w:val="24"/>
          <w:szCs w:val="24"/>
          <w:lang w:eastAsia="et-EE"/>
        </w:rPr>
      </w:pPr>
      <w:r w:rsidRPr="005C1877">
        <w:rPr>
          <w:rFonts w:ascii="Times New Roman" w:hAnsi="Times New Roman" w:eastAsia="Times New Roman" w:cs="Times New Roman"/>
          <w:sz w:val="24"/>
          <w:szCs w:val="24"/>
          <w:lang w:eastAsia="et-EE"/>
        </w:rPr>
        <w:t>„(</w:t>
      </w:r>
      <w:bookmarkStart w:name="_Hlk173765609" w:id="70"/>
      <w:r w:rsidRPr="005C1877">
        <w:rPr>
          <w:rFonts w:ascii="Times New Roman" w:hAnsi="Times New Roman" w:eastAsia="Times New Roman" w:cs="Times New Roman"/>
          <w:sz w:val="24"/>
          <w:szCs w:val="24"/>
          <w:lang w:eastAsia="et-EE"/>
        </w:rPr>
        <w:t>3</w:t>
      </w:r>
      <w:r w:rsidRPr="005C1877">
        <w:rPr>
          <w:rFonts w:ascii="Times New Roman" w:hAnsi="Times New Roman" w:eastAsia="Times New Roman" w:cs="Times New Roman"/>
          <w:sz w:val="24"/>
          <w:szCs w:val="24"/>
          <w:vertAlign w:val="superscript"/>
          <w:lang w:eastAsia="et-EE"/>
        </w:rPr>
        <w:t>1</w:t>
      </w:r>
      <w:r w:rsidRPr="005C1877">
        <w:rPr>
          <w:rFonts w:ascii="Times New Roman" w:hAnsi="Times New Roman" w:eastAsia="Times New Roman" w:cs="Times New Roman"/>
          <w:sz w:val="24"/>
          <w:szCs w:val="24"/>
          <w:lang w:eastAsia="et-EE"/>
        </w:rPr>
        <w:t xml:space="preserve">) Põllumajandus- ja Toiduamet avaldab </w:t>
      </w:r>
      <w:r w:rsidRPr="005C1877" w:rsidR="002D00B5">
        <w:rPr>
          <w:rFonts w:ascii="Times New Roman" w:hAnsi="Times New Roman" w:eastAsia="Times New Roman" w:cs="Times New Roman"/>
          <w:sz w:val="24"/>
          <w:szCs w:val="24"/>
          <w:lang w:eastAsia="et-EE"/>
        </w:rPr>
        <w:t xml:space="preserve">käesoleva paragrahvi </w:t>
      </w:r>
      <w:r w:rsidRPr="003B2A6B">
        <w:rPr>
          <w:rFonts w:ascii="Times New Roman" w:hAnsi="Times New Roman" w:eastAsia="Times New Roman" w:cs="Times New Roman"/>
          <w:sz w:val="24"/>
          <w:szCs w:val="24"/>
          <w:lang w:eastAsia="et-EE"/>
        </w:rPr>
        <w:t xml:space="preserve">lõike </w:t>
      </w:r>
      <w:r w:rsidR="002D00B5">
        <w:rPr>
          <w:rFonts w:ascii="Times New Roman" w:hAnsi="Times New Roman" w:eastAsia="Times New Roman" w:cs="Times New Roman"/>
          <w:sz w:val="24"/>
          <w:szCs w:val="24"/>
          <w:lang w:eastAsia="et-EE"/>
        </w:rPr>
        <w:t>2</w:t>
      </w:r>
      <w:r w:rsidRPr="003B2A6B">
        <w:rPr>
          <w:rFonts w:ascii="Times New Roman" w:hAnsi="Times New Roman" w:eastAsia="Times New Roman" w:cs="Times New Roman"/>
          <w:sz w:val="24"/>
          <w:szCs w:val="24"/>
          <w:lang w:eastAsia="et-EE"/>
        </w:rPr>
        <w:t xml:space="preserve"> kohaselt heaks</w:t>
      </w:r>
      <w:r w:rsidR="00560512">
        <w:rPr>
          <w:rFonts w:ascii="Times New Roman" w:hAnsi="Times New Roman" w:eastAsia="Times New Roman" w:cs="Times New Roman"/>
          <w:sz w:val="24"/>
          <w:szCs w:val="24"/>
          <w:lang w:eastAsia="et-EE"/>
        </w:rPr>
        <w:t xml:space="preserve"> </w:t>
      </w:r>
      <w:r w:rsidRPr="003B2A6B">
        <w:rPr>
          <w:rFonts w:ascii="Times New Roman" w:hAnsi="Times New Roman" w:eastAsia="Times New Roman" w:cs="Times New Roman"/>
          <w:sz w:val="24"/>
          <w:szCs w:val="24"/>
          <w:lang w:eastAsia="et-EE"/>
        </w:rPr>
        <w:t xml:space="preserve">kiidetud </w:t>
      </w:r>
      <w:r w:rsidRPr="003B2A6B" w:rsidR="000D31A5">
        <w:rPr>
          <w:rFonts w:ascii="Times New Roman" w:hAnsi="Times New Roman" w:eastAsia="Times New Roman" w:cs="Times New Roman"/>
          <w:sz w:val="24"/>
          <w:szCs w:val="24"/>
          <w:lang w:eastAsia="et-EE"/>
        </w:rPr>
        <w:t xml:space="preserve">elektroonsete identifitseerimisvahendite </w:t>
      </w:r>
      <w:r w:rsidRPr="003B2A6B">
        <w:rPr>
          <w:rFonts w:ascii="Times New Roman" w:hAnsi="Times New Roman" w:eastAsia="Times New Roman" w:cs="Times New Roman"/>
          <w:sz w:val="24"/>
          <w:szCs w:val="24"/>
          <w:lang w:eastAsia="et-EE"/>
        </w:rPr>
        <w:t>loetelu tootjate</w:t>
      </w:r>
      <w:r w:rsidR="002D00B5">
        <w:rPr>
          <w:rFonts w:ascii="Times New Roman" w:hAnsi="Times New Roman" w:eastAsia="Times New Roman" w:cs="Times New Roman"/>
          <w:sz w:val="24"/>
          <w:szCs w:val="24"/>
          <w:lang w:eastAsia="et-EE"/>
        </w:rPr>
        <w:t xml:space="preserve"> ja turustajate</w:t>
      </w:r>
      <w:r w:rsidRPr="003B2A6B">
        <w:rPr>
          <w:rFonts w:ascii="Times New Roman" w:hAnsi="Times New Roman" w:eastAsia="Times New Roman" w:cs="Times New Roman"/>
          <w:sz w:val="24"/>
          <w:szCs w:val="24"/>
          <w:lang w:eastAsia="et-EE"/>
        </w:rPr>
        <w:t xml:space="preserve"> kaupa oma veebilehel.</w:t>
      </w:r>
      <w:ins w:author="Aili Sandre - JUSTDIGI" w:date="2025-09-03T15:02:00Z" w16du:dateUtc="2025-09-03T12:02:00Z" w:id="71">
        <w:r w:rsidR="007B4661">
          <w:rPr>
            <w:rFonts w:ascii="Times New Roman" w:hAnsi="Times New Roman" w:eastAsia="Times New Roman" w:cs="Times New Roman"/>
            <w:sz w:val="24"/>
            <w:szCs w:val="24"/>
            <w:lang w:eastAsia="et-EE"/>
          </w:rPr>
          <w:t>“</w:t>
        </w:r>
      </w:ins>
      <w:del w:author="Aili Sandre - JUSTDIGI" w:date="2025-09-03T15:02:00Z" w16du:dateUtc="2025-09-03T12:02:00Z" w:id="72">
        <w:r w:rsidRPr="003B2A6B" w:rsidDel="007B4661">
          <w:rPr>
            <w:rFonts w:ascii="Times New Roman" w:hAnsi="Times New Roman" w:eastAsia="Times New Roman" w:cs="Times New Roman"/>
            <w:sz w:val="24"/>
            <w:szCs w:val="24"/>
            <w:lang w:eastAsia="et-EE"/>
          </w:rPr>
          <w:delText>”</w:delText>
        </w:r>
      </w:del>
      <w:r w:rsidRPr="003B2A6B">
        <w:rPr>
          <w:rFonts w:ascii="Times New Roman" w:hAnsi="Times New Roman" w:eastAsia="Times New Roman" w:cs="Times New Roman"/>
          <w:sz w:val="24"/>
          <w:szCs w:val="24"/>
          <w:lang w:eastAsia="et-EE"/>
        </w:rPr>
        <w:t>;</w:t>
      </w:r>
    </w:p>
    <w:bookmarkEnd w:id="70"/>
    <w:p w:rsidRPr="000A2ED5" w:rsidR="009722B5" w:rsidP="004E184B" w:rsidRDefault="009722B5" w14:paraId="28C92884" w14:textId="77777777">
      <w:pPr>
        <w:jc w:val="both"/>
        <w:rPr>
          <w:rFonts w:ascii="Times New Roman" w:hAnsi="Times New Roman" w:eastAsia="Times New Roman" w:cs="Times New Roman"/>
          <w:sz w:val="24"/>
          <w:szCs w:val="24"/>
          <w:lang w:eastAsia="et-EE"/>
        </w:rPr>
      </w:pPr>
    </w:p>
    <w:p w:rsidRPr="000A2ED5" w:rsidR="00AB5239" w:rsidP="000A2ED5" w:rsidRDefault="006C4313" w14:paraId="7C3D4126" w14:textId="25F119A9">
      <w:pPr>
        <w:pStyle w:val="Pealkiri2"/>
        <w:rPr>
          <w:rFonts w:ascii="Times New Roman" w:hAnsi="Times New Roman" w:cs="Times New Roman"/>
          <w:b/>
          <w:bCs/>
          <w:color w:val="auto"/>
          <w:sz w:val="24"/>
          <w:szCs w:val="24"/>
          <w:lang w:eastAsia="et-EE"/>
        </w:rPr>
      </w:pPr>
      <w:r>
        <w:rPr>
          <w:rFonts w:ascii="Times New Roman" w:hAnsi="Times New Roman" w:cs="Times New Roman"/>
          <w:b/>
          <w:bCs/>
          <w:color w:val="auto"/>
          <w:sz w:val="24"/>
          <w:szCs w:val="24"/>
          <w:lang w:eastAsia="et-EE"/>
        </w:rPr>
        <w:lastRenderedPageBreak/>
        <w:t>1</w:t>
      </w:r>
      <w:r w:rsidR="009761A6">
        <w:rPr>
          <w:rFonts w:ascii="Times New Roman" w:hAnsi="Times New Roman" w:cs="Times New Roman"/>
          <w:b/>
          <w:bCs/>
          <w:color w:val="auto"/>
          <w:sz w:val="24"/>
          <w:szCs w:val="24"/>
          <w:lang w:eastAsia="et-EE"/>
        </w:rPr>
        <w:t>7</w:t>
      </w:r>
      <w:r w:rsidRPr="000A2ED5" w:rsidR="009967B6">
        <w:rPr>
          <w:rFonts w:ascii="Times New Roman" w:hAnsi="Times New Roman" w:cs="Times New Roman"/>
          <w:b/>
          <w:bCs/>
          <w:color w:val="auto"/>
          <w:sz w:val="24"/>
          <w:szCs w:val="24"/>
          <w:lang w:eastAsia="et-EE"/>
        </w:rPr>
        <w:t xml:space="preserve">) </w:t>
      </w:r>
      <w:r w:rsidRPr="000A2ED5" w:rsidR="008C7E26">
        <w:rPr>
          <w:rFonts w:ascii="Times New Roman" w:hAnsi="Times New Roman" w:cs="Times New Roman"/>
          <w:color w:val="auto"/>
          <w:sz w:val="24"/>
          <w:szCs w:val="24"/>
        </w:rPr>
        <w:t>paragrahvi</w:t>
      </w:r>
      <w:r w:rsidRPr="000A2ED5" w:rsidR="008C7E26">
        <w:rPr>
          <w:rFonts w:ascii="Times New Roman" w:hAnsi="Times New Roman" w:cs="Times New Roman"/>
          <w:color w:val="auto"/>
          <w:sz w:val="24"/>
          <w:szCs w:val="24"/>
          <w:lang w:eastAsia="et-EE"/>
        </w:rPr>
        <w:t xml:space="preserve"> </w:t>
      </w:r>
      <w:r w:rsidRPr="000A2ED5" w:rsidR="00AB5239">
        <w:rPr>
          <w:rFonts w:ascii="Times New Roman" w:hAnsi="Times New Roman" w:cs="Times New Roman"/>
          <w:color w:val="auto"/>
          <w:sz w:val="24"/>
          <w:szCs w:val="24"/>
          <w:lang w:eastAsia="et-EE"/>
        </w:rPr>
        <w:t xml:space="preserve">30 lõige </w:t>
      </w:r>
      <w:r w:rsidRPr="000A2ED5" w:rsidR="00140973">
        <w:rPr>
          <w:rFonts w:ascii="Times New Roman" w:hAnsi="Times New Roman" w:cs="Times New Roman"/>
          <w:color w:val="auto"/>
          <w:sz w:val="24"/>
          <w:szCs w:val="24"/>
          <w:lang w:eastAsia="et-EE"/>
        </w:rPr>
        <w:t>4</w:t>
      </w:r>
      <w:r w:rsidRPr="000A2ED5" w:rsidR="00AB5239">
        <w:rPr>
          <w:rFonts w:ascii="Times New Roman" w:hAnsi="Times New Roman" w:cs="Times New Roman"/>
          <w:color w:val="auto"/>
          <w:sz w:val="24"/>
          <w:szCs w:val="24"/>
          <w:lang w:eastAsia="et-EE"/>
        </w:rPr>
        <w:t xml:space="preserve"> muudetakse ja sõnastatakse järgmiselt:</w:t>
      </w:r>
    </w:p>
    <w:p w:rsidRPr="004D0F70" w:rsidR="00140973" w:rsidP="004E184B" w:rsidRDefault="00140973" w14:paraId="06F47AEC" w14:textId="6C332128">
      <w:pPr>
        <w:jc w:val="both"/>
        <w:rPr>
          <w:rFonts w:ascii="Times New Roman" w:hAnsi="Times New Roman" w:eastAsia="Times New Roman" w:cs="Times New Roman"/>
          <w:sz w:val="24"/>
          <w:szCs w:val="24"/>
          <w:lang w:eastAsia="et-EE"/>
        </w:rPr>
      </w:pPr>
      <w:r w:rsidRPr="003B2A6B">
        <w:rPr>
          <w:rFonts w:ascii="Times New Roman" w:hAnsi="Times New Roman" w:eastAsia="Times New Roman" w:cs="Times New Roman"/>
          <w:sz w:val="24"/>
          <w:szCs w:val="24"/>
          <w:lang w:eastAsia="et-EE"/>
        </w:rPr>
        <w:t>„</w:t>
      </w:r>
      <w:r w:rsidRPr="003B2A6B">
        <w:rPr>
          <w:rFonts w:ascii="Times New Roman" w:hAnsi="Times New Roman" w:cs="Times New Roman"/>
          <w:sz w:val="24"/>
          <w:szCs w:val="24"/>
          <w:shd w:val="clear" w:color="auto" w:fill="FFFFFF"/>
        </w:rPr>
        <w:t xml:space="preserve">(4) </w:t>
      </w:r>
      <w:r w:rsidRPr="003B2A6B" w:rsidR="00FC1B3E">
        <w:rPr>
          <w:rFonts w:ascii="Times New Roman" w:hAnsi="Times New Roman" w:cs="Times New Roman"/>
          <w:sz w:val="24"/>
          <w:szCs w:val="24"/>
          <w:shd w:val="clear" w:color="auto" w:fill="FFFFFF"/>
        </w:rPr>
        <w:t xml:space="preserve">Peetava </w:t>
      </w:r>
      <w:r w:rsidR="006E2865">
        <w:rPr>
          <w:rFonts w:ascii="Times New Roman" w:hAnsi="Times New Roman" w:cs="Times New Roman"/>
          <w:sz w:val="24"/>
          <w:szCs w:val="24"/>
          <w:shd w:val="clear" w:color="auto" w:fill="FFFFFF"/>
        </w:rPr>
        <w:t>maismaa</w:t>
      </w:r>
      <w:r w:rsidRPr="003B2A6B" w:rsidR="00FC1B3E">
        <w:rPr>
          <w:rFonts w:ascii="Times New Roman" w:hAnsi="Times New Roman" w:cs="Times New Roman"/>
          <w:sz w:val="24"/>
          <w:szCs w:val="24"/>
          <w:shd w:val="clear" w:color="auto" w:fill="FFFFFF"/>
        </w:rPr>
        <w:t>looma</w:t>
      </w:r>
      <w:r w:rsidRPr="003B2A6B">
        <w:rPr>
          <w:rFonts w:ascii="Times New Roman" w:hAnsi="Times New Roman" w:cs="Times New Roman"/>
          <w:sz w:val="24"/>
          <w:szCs w:val="24"/>
          <w:shd w:val="clear" w:color="auto" w:fill="FFFFFF"/>
        </w:rPr>
        <w:t xml:space="preserve"> märgistamiseks kasutatava identifitseerimisvahendi väljastab Põllumajandus- ja Toiduametiga selleks halduslepingu sõlminud isik taotluse alusel ja taotleja </w:t>
      </w:r>
      <w:r w:rsidRPr="004D0F70">
        <w:rPr>
          <w:rFonts w:ascii="Times New Roman" w:hAnsi="Times New Roman" w:cs="Times New Roman"/>
          <w:sz w:val="24"/>
          <w:szCs w:val="24"/>
          <w:shd w:val="clear" w:color="auto" w:fill="FFFFFF"/>
        </w:rPr>
        <w:t xml:space="preserve">kulul. </w:t>
      </w:r>
      <w:r w:rsidRPr="009A667C" w:rsidR="00D452E1">
        <w:rPr>
          <w:rFonts w:ascii="Times New Roman" w:hAnsi="Times New Roman" w:cs="Times New Roman"/>
          <w:sz w:val="24"/>
          <w:szCs w:val="24"/>
          <w:shd w:val="clear" w:color="auto" w:fill="FFFFFF"/>
        </w:rPr>
        <w:t>L</w:t>
      </w:r>
      <w:r w:rsidRPr="009A667C">
        <w:rPr>
          <w:rFonts w:ascii="Times New Roman" w:hAnsi="Times New Roman" w:cs="Times New Roman"/>
          <w:sz w:val="24"/>
          <w:szCs w:val="24"/>
          <w:shd w:val="clear" w:color="auto" w:fill="FFFFFF"/>
        </w:rPr>
        <w:t>ooma</w:t>
      </w:r>
      <w:r w:rsidRPr="004D0F70">
        <w:rPr>
          <w:rFonts w:ascii="Times New Roman" w:hAnsi="Times New Roman" w:cs="Times New Roman"/>
          <w:sz w:val="24"/>
          <w:szCs w:val="24"/>
          <w:shd w:val="clear" w:color="auto" w:fill="FFFFFF"/>
        </w:rPr>
        <w:t xml:space="preserve"> märgistamiseks kasutatav </w:t>
      </w:r>
      <w:r w:rsidRPr="004D0F70" w:rsidR="008847B6">
        <w:rPr>
          <w:rFonts w:ascii="Times New Roman" w:hAnsi="Times New Roman" w:cs="Times New Roman"/>
          <w:sz w:val="24"/>
          <w:szCs w:val="24"/>
          <w:shd w:val="clear" w:color="auto" w:fill="FFFFFF"/>
        </w:rPr>
        <w:t>mikrokiip</w:t>
      </w:r>
      <w:r w:rsidRPr="004D0F70">
        <w:rPr>
          <w:rFonts w:ascii="Times New Roman" w:hAnsi="Times New Roman" w:cs="Times New Roman"/>
          <w:sz w:val="24"/>
          <w:szCs w:val="24"/>
          <w:shd w:val="clear" w:color="auto" w:fill="FFFFFF"/>
        </w:rPr>
        <w:t xml:space="preserve"> väljastatakse ainult </w:t>
      </w:r>
      <w:commentRangeStart w:id="73"/>
      <w:r w:rsidRPr="004D0F70">
        <w:rPr>
          <w:rFonts w:ascii="Times New Roman" w:hAnsi="Times New Roman" w:cs="Times New Roman"/>
          <w:sz w:val="24"/>
          <w:szCs w:val="24"/>
          <w:shd w:val="clear" w:color="auto" w:fill="FFFFFF"/>
        </w:rPr>
        <w:t>veterinaararstile</w:t>
      </w:r>
      <w:commentRangeEnd w:id="73"/>
      <w:r w:rsidR="0083148A">
        <w:rPr>
          <w:rStyle w:val="Kommentaariviide"/>
        </w:rPr>
        <w:commentReference w:id="73"/>
      </w:r>
      <w:r w:rsidRPr="004D0F70">
        <w:rPr>
          <w:rFonts w:ascii="Times New Roman" w:hAnsi="Times New Roman" w:cs="Times New Roman"/>
          <w:sz w:val="24"/>
          <w:szCs w:val="24"/>
          <w:shd w:val="clear" w:color="auto" w:fill="FFFFFF"/>
        </w:rPr>
        <w:t>.</w:t>
      </w:r>
      <w:ins w:author="Aili Sandre - JUSTDIGI" w:date="2025-09-03T15:04:00Z" w16du:dateUtc="2025-09-03T12:04:00Z" w:id="74">
        <w:r w:rsidR="00BF08BA">
          <w:rPr>
            <w:rFonts w:ascii="Times New Roman" w:hAnsi="Times New Roman" w:cs="Times New Roman"/>
            <w:sz w:val="24"/>
            <w:szCs w:val="24"/>
            <w:shd w:val="clear" w:color="auto" w:fill="FFFFFF"/>
          </w:rPr>
          <w:t>“</w:t>
        </w:r>
      </w:ins>
      <w:del w:author="Aili Sandre - JUSTDIGI" w:date="2025-09-03T15:04:00Z" w16du:dateUtc="2025-09-03T12:04:00Z" w:id="75">
        <w:r w:rsidRPr="004D0F70" w:rsidDel="00BF08BA">
          <w:rPr>
            <w:rFonts w:ascii="Times New Roman" w:hAnsi="Times New Roman" w:eastAsia="Times New Roman" w:cs="Times New Roman"/>
            <w:sz w:val="24"/>
            <w:szCs w:val="24"/>
            <w:lang w:eastAsia="et-EE"/>
          </w:rPr>
          <w:delText>”</w:delText>
        </w:r>
      </w:del>
      <w:r w:rsidRPr="004D0F70">
        <w:rPr>
          <w:rFonts w:ascii="Times New Roman" w:hAnsi="Times New Roman" w:eastAsia="Times New Roman" w:cs="Times New Roman"/>
          <w:sz w:val="24"/>
          <w:szCs w:val="24"/>
          <w:lang w:eastAsia="et-EE"/>
        </w:rPr>
        <w:t>;</w:t>
      </w:r>
    </w:p>
    <w:p w:rsidRPr="004D0F70" w:rsidR="00A83406" w:rsidP="004E184B" w:rsidRDefault="00A83406" w14:paraId="67D9768D" w14:textId="77777777">
      <w:pPr>
        <w:jc w:val="both"/>
        <w:rPr>
          <w:rFonts w:ascii="Times New Roman" w:hAnsi="Times New Roman" w:eastAsia="Times New Roman" w:cs="Times New Roman"/>
          <w:sz w:val="24"/>
          <w:szCs w:val="24"/>
          <w:lang w:eastAsia="et-EE"/>
        </w:rPr>
      </w:pPr>
    </w:p>
    <w:p w:rsidRPr="000A2ED5" w:rsidR="000C690E" w:rsidP="000A2ED5" w:rsidRDefault="006C4313" w14:paraId="49216316" w14:textId="7BEA8CE1">
      <w:pPr>
        <w:pStyle w:val="Pealkiri2"/>
        <w:rPr>
          <w:rFonts w:ascii="Times New Roman" w:hAnsi="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t>1</w:t>
      </w:r>
      <w:r w:rsidR="009761A6">
        <w:rPr>
          <w:rFonts w:ascii="Times New Roman" w:hAnsi="Times New Roman" w:eastAsia="Times New Roman" w:cs="Times New Roman"/>
          <w:b/>
          <w:bCs/>
          <w:color w:val="auto"/>
          <w:sz w:val="24"/>
          <w:szCs w:val="24"/>
          <w:lang w:eastAsia="et-EE"/>
        </w:rPr>
        <w:t>8</w:t>
      </w:r>
      <w:r w:rsidRPr="000A2ED5" w:rsidR="00C90BB6">
        <w:rPr>
          <w:rFonts w:ascii="Times New Roman" w:hAnsi="Times New Roman" w:eastAsia="Times New Roman" w:cs="Times New Roman"/>
          <w:b/>
          <w:bCs/>
          <w:color w:val="auto"/>
          <w:sz w:val="24"/>
          <w:szCs w:val="24"/>
          <w:lang w:eastAsia="et-EE"/>
        </w:rPr>
        <w:t>)</w:t>
      </w:r>
      <w:r w:rsidRPr="000A2ED5" w:rsidR="00C90BB6">
        <w:rPr>
          <w:rFonts w:ascii="Times New Roman" w:hAnsi="Times New Roman" w:eastAsia="Times New Roman" w:cs="Times New Roman"/>
          <w:color w:val="auto"/>
          <w:sz w:val="24"/>
          <w:szCs w:val="24"/>
          <w:lang w:eastAsia="et-EE"/>
        </w:rPr>
        <w:t xml:space="preserve"> </w:t>
      </w:r>
      <w:r w:rsidRPr="000A2ED5" w:rsidR="000C690E">
        <w:rPr>
          <w:rFonts w:ascii="Times New Roman" w:hAnsi="Times New Roman" w:cs="Times New Roman"/>
          <w:color w:val="auto"/>
          <w:sz w:val="24"/>
          <w:szCs w:val="24"/>
        </w:rPr>
        <w:t>paragrahvi</w:t>
      </w:r>
      <w:r w:rsidRPr="000A2ED5" w:rsidR="000C690E">
        <w:rPr>
          <w:rFonts w:ascii="Times New Roman" w:hAnsi="Times New Roman" w:cs="Times New Roman"/>
          <w:color w:val="auto"/>
          <w:sz w:val="24"/>
          <w:szCs w:val="24"/>
          <w:lang w:eastAsia="et-EE"/>
        </w:rPr>
        <w:t xml:space="preserve"> 30 lõige 6 muudetakse ja sõnastatakse järgmiselt:</w:t>
      </w:r>
    </w:p>
    <w:p w:rsidR="00C90BB6" w:rsidP="004E184B" w:rsidRDefault="000C690E" w14:paraId="082A2910" w14:textId="60CDBAF9">
      <w:pPr>
        <w:jc w:val="both"/>
        <w:rPr>
          <w:rFonts w:ascii="Times New Roman" w:hAnsi="Times New Roman" w:eastAsia="Times New Roman" w:cs="Times New Roman"/>
          <w:sz w:val="24"/>
          <w:szCs w:val="24"/>
          <w:lang w:eastAsia="et-EE"/>
        </w:rPr>
      </w:pPr>
      <w:r w:rsidRPr="003B2A6B">
        <w:rPr>
          <w:rFonts w:ascii="Times New Roman" w:hAnsi="Times New Roman" w:eastAsia="Times New Roman" w:cs="Times New Roman"/>
          <w:sz w:val="24"/>
          <w:szCs w:val="24"/>
          <w:lang w:eastAsia="et-EE"/>
        </w:rPr>
        <w:t>„</w:t>
      </w:r>
      <w:r>
        <w:rPr>
          <w:rFonts w:ascii="Times New Roman" w:hAnsi="Times New Roman" w:eastAsia="Times New Roman" w:cs="Times New Roman"/>
          <w:sz w:val="24"/>
          <w:szCs w:val="24"/>
          <w:lang w:eastAsia="et-EE"/>
        </w:rPr>
        <w:t>(</w:t>
      </w:r>
      <w:r w:rsidRPr="00C90BB6" w:rsidR="00C90BB6">
        <w:rPr>
          <w:rFonts w:ascii="Times New Roman" w:hAnsi="Times New Roman" w:eastAsia="Times New Roman" w:cs="Times New Roman"/>
          <w:sz w:val="24"/>
          <w:szCs w:val="24"/>
          <w:lang w:eastAsia="et-EE"/>
        </w:rPr>
        <w:t>6</w:t>
      </w:r>
      <w:r>
        <w:rPr>
          <w:rFonts w:ascii="Times New Roman" w:hAnsi="Times New Roman" w:eastAsia="Times New Roman" w:cs="Times New Roman"/>
          <w:sz w:val="24"/>
          <w:szCs w:val="24"/>
          <w:lang w:eastAsia="et-EE"/>
        </w:rPr>
        <w:t>)</w:t>
      </w:r>
      <w:r w:rsidRPr="00C90BB6" w:rsidR="00C90BB6">
        <w:rPr>
          <w:rFonts w:ascii="Times New Roman" w:hAnsi="Times New Roman" w:eastAsia="Times New Roman" w:cs="Times New Roman"/>
          <w:sz w:val="24"/>
          <w:szCs w:val="24"/>
          <w:lang w:eastAsia="et-EE"/>
        </w:rPr>
        <w:t xml:space="preserve"> </w:t>
      </w:r>
      <w:r w:rsidRPr="003D343E" w:rsidR="003D343E">
        <w:rPr>
          <w:rFonts w:ascii="Times New Roman" w:hAnsi="Times New Roman" w:eastAsia="Times New Roman" w:cs="Times New Roman"/>
          <w:sz w:val="24"/>
          <w:szCs w:val="24"/>
          <w:lang w:eastAsia="et-EE"/>
        </w:rPr>
        <w:t>Põllumajanduslooma märgistamisel kasutatava identifitseerimisvahendi väljastajaga käesoleva paragrahvi lõikes 4 nimetatud halduslepingu sõlmimiseks kuulutab Põllumajandus- ja Toiduamet välja konkursi</w:t>
      </w:r>
      <w:r w:rsidR="003D343E">
        <w:rPr>
          <w:rFonts w:ascii="Times New Roman" w:hAnsi="Times New Roman" w:eastAsia="Times New Roman" w:cs="Times New Roman"/>
          <w:sz w:val="24"/>
          <w:szCs w:val="24"/>
          <w:lang w:eastAsia="et-EE"/>
        </w:rPr>
        <w:t>.</w:t>
      </w:r>
      <w:r w:rsidRPr="00C90BB6" w:rsidR="00C90BB6">
        <w:rPr>
          <w:rFonts w:ascii="Times New Roman" w:hAnsi="Times New Roman" w:eastAsia="Times New Roman" w:cs="Times New Roman"/>
          <w:sz w:val="24"/>
          <w:szCs w:val="24"/>
          <w:lang w:eastAsia="et-EE"/>
        </w:rPr>
        <w:t xml:space="preserve"> </w:t>
      </w:r>
      <w:commentRangeStart w:id="76"/>
      <w:r w:rsidRPr="00C90BB6" w:rsidR="00C90BB6">
        <w:rPr>
          <w:rFonts w:ascii="Times New Roman" w:hAnsi="Times New Roman" w:eastAsia="Times New Roman" w:cs="Times New Roman"/>
          <w:sz w:val="24"/>
          <w:szCs w:val="24"/>
          <w:lang w:eastAsia="et-EE"/>
        </w:rPr>
        <w:t>Konkursi</w:t>
      </w:r>
      <w:ins w:author="Aili Sandre - JUSTDIGI" w:date="2025-09-03T15:12:00Z" w16du:dateUtc="2025-09-03T12:12:00Z" w:id="77">
        <w:r w:rsidR="00215693">
          <w:rPr>
            <w:rFonts w:ascii="Times New Roman" w:hAnsi="Times New Roman" w:eastAsia="Times New Roman" w:cs="Times New Roman"/>
            <w:sz w:val="24"/>
            <w:szCs w:val="24"/>
            <w:lang w:eastAsia="et-EE"/>
          </w:rPr>
          <w:t>teade</w:t>
        </w:r>
      </w:ins>
      <w:del w:author="Aili Sandre - JUSTDIGI" w:date="2025-09-03T15:12:00Z" w16du:dateUtc="2025-09-03T12:12:00Z" w:id="78">
        <w:r w:rsidRPr="00C90BB6" w:rsidDel="00215693" w:rsidR="00C90BB6">
          <w:rPr>
            <w:rFonts w:ascii="Times New Roman" w:hAnsi="Times New Roman" w:eastAsia="Times New Roman" w:cs="Times New Roman"/>
            <w:sz w:val="24"/>
            <w:szCs w:val="24"/>
            <w:lang w:eastAsia="et-EE"/>
          </w:rPr>
          <w:delText xml:space="preserve"> </w:delText>
        </w:r>
      </w:del>
      <w:commentRangeEnd w:id="76"/>
      <w:r w:rsidR="0064129D">
        <w:rPr>
          <w:rStyle w:val="Kommentaariviide"/>
        </w:rPr>
        <w:commentReference w:id="76"/>
      </w:r>
      <w:del w:author="Aili Sandre - JUSTDIGI" w:date="2025-09-03T15:12:00Z" w16du:dateUtc="2025-09-03T12:12:00Z" w:id="79">
        <w:r w:rsidRPr="00C90BB6" w:rsidDel="00215693" w:rsidR="00C90BB6">
          <w:rPr>
            <w:rFonts w:ascii="Times New Roman" w:hAnsi="Times New Roman" w:eastAsia="Times New Roman" w:cs="Times New Roman"/>
            <w:sz w:val="24"/>
            <w:szCs w:val="24"/>
            <w:lang w:eastAsia="et-EE"/>
          </w:rPr>
          <w:delText>kuulutus</w:delText>
        </w:r>
      </w:del>
      <w:r w:rsidRPr="00C90BB6" w:rsidR="00C90BB6">
        <w:rPr>
          <w:rFonts w:ascii="Times New Roman" w:hAnsi="Times New Roman" w:eastAsia="Times New Roman" w:cs="Times New Roman"/>
          <w:sz w:val="24"/>
          <w:szCs w:val="24"/>
          <w:lang w:eastAsia="et-EE"/>
        </w:rPr>
        <w:t xml:space="preserve"> avaldatakse Põllumajandus- ja Toiduameti veebilehel.</w:t>
      </w:r>
      <w:ins w:author="Aili Sandre - JUSTDIGI" w:date="2025-09-03T15:13:00Z" w16du:dateUtc="2025-09-03T12:13:00Z" w:id="80">
        <w:r w:rsidR="0064129D">
          <w:rPr>
            <w:rFonts w:ascii="Times New Roman" w:hAnsi="Times New Roman" w:eastAsia="Times New Roman" w:cs="Times New Roman"/>
            <w:sz w:val="24"/>
            <w:szCs w:val="24"/>
            <w:lang w:eastAsia="et-EE"/>
          </w:rPr>
          <w:t>“</w:t>
        </w:r>
      </w:ins>
      <w:del w:author="Aili Sandre - JUSTDIGI" w:date="2025-09-03T15:13:00Z" w16du:dateUtc="2025-09-03T12:13:00Z" w:id="81">
        <w:r w:rsidRPr="00807AD7" w:rsidDel="0064129D" w:rsidR="00807AD7">
          <w:rPr>
            <w:rFonts w:ascii="Times New Roman" w:hAnsi="Times New Roman" w:eastAsia="Times New Roman" w:cs="Times New Roman"/>
            <w:sz w:val="24"/>
            <w:szCs w:val="24"/>
            <w:lang w:eastAsia="et-EE"/>
          </w:rPr>
          <w:delText>”</w:delText>
        </w:r>
      </w:del>
      <w:r w:rsidRPr="00807AD7" w:rsidR="00807AD7">
        <w:rPr>
          <w:rFonts w:ascii="Times New Roman" w:hAnsi="Times New Roman" w:eastAsia="Times New Roman" w:cs="Times New Roman"/>
          <w:sz w:val="24"/>
          <w:szCs w:val="24"/>
          <w:lang w:eastAsia="et-EE"/>
        </w:rPr>
        <w:t>;</w:t>
      </w:r>
    </w:p>
    <w:p w:rsidRPr="003B2A6B" w:rsidR="00A14157" w:rsidP="004E184B" w:rsidRDefault="00A14157" w14:paraId="6E61D5CA" w14:textId="77777777">
      <w:pPr>
        <w:jc w:val="both"/>
        <w:rPr>
          <w:rFonts w:ascii="Times New Roman" w:hAnsi="Times New Roman" w:eastAsia="Times New Roman" w:cs="Times New Roman"/>
          <w:sz w:val="24"/>
          <w:szCs w:val="24"/>
          <w:lang w:eastAsia="et-EE"/>
        </w:rPr>
      </w:pPr>
    </w:p>
    <w:p w:rsidRPr="003B2A6B" w:rsidR="00D6066D" w:rsidP="004E184B" w:rsidRDefault="006C4313" w14:paraId="1E9686DD" w14:textId="016E5777">
      <w:pPr>
        <w:pStyle w:val="Pealkiri2"/>
        <w:jc w:val="both"/>
        <w:rPr>
          <w:rFonts w:ascii="Times New Roman" w:hAnsi="Times New Roman" w:eastAsia="Calibri" w:cs="Times New Roman"/>
          <w:color w:val="auto"/>
          <w:sz w:val="24"/>
          <w:szCs w:val="24"/>
        </w:rPr>
      </w:pPr>
      <w:r>
        <w:rPr>
          <w:rFonts w:ascii="Times New Roman" w:hAnsi="Times New Roman" w:eastAsia="Times New Roman" w:cs="Times New Roman"/>
          <w:b/>
          <w:bCs/>
          <w:color w:val="auto"/>
          <w:sz w:val="24"/>
          <w:szCs w:val="24"/>
          <w:lang w:eastAsia="et-EE"/>
        </w:rPr>
        <w:t>1</w:t>
      </w:r>
      <w:r w:rsidR="009761A6">
        <w:rPr>
          <w:rFonts w:ascii="Times New Roman" w:hAnsi="Times New Roman" w:eastAsia="Times New Roman" w:cs="Times New Roman"/>
          <w:b/>
          <w:bCs/>
          <w:color w:val="auto"/>
          <w:sz w:val="24"/>
          <w:szCs w:val="24"/>
          <w:lang w:eastAsia="et-EE"/>
        </w:rPr>
        <w:t>9</w:t>
      </w:r>
      <w:r w:rsidRPr="003B2A6B" w:rsidR="00A4397A">
        <w:rPr>
          <w:rFonts w:ascii="Times New Roman" w:hAnsi="Times New Roman" w:eastAsia="Times New Roman" w:cs="Times New Roman"/>
          <w:b/>
          <w:bCs/>
          <w:color w:val="auto"/>
          <w:sz w:val="24"/>
          <w:szCs w:val="24"/>
          <w:lang w:eastAsia="et-EE"/>
        </w:rPr>
        <w:t xml:space="preserve">) </w:t>
      </w:r>
      <w:r w:rsidRPr="00EE5553" w:rsidR="00D6066D">
        <w:rPr>
          <w:rFonts w:ascii="Times New Roman" w:hAnsi="Times New Roman" w:eastAsia="Times New Roman" w:cs="Times New Roman"/>
          <w:color w:val="auto"/>
          <w:sz w:val="24"/>
          <w:szCs w:val="24"/>
        </w:rPr>
        <w:t>seadust täiendatakse</w:t>
      </w:r>
      <w:r w:rsidRPr="003B2A6B" w:rsidR="00D6066D">
        <w:rPr>
          <w:rFonts w:ascii="Times New Roman" w:hAnsi="Times New Roman" w:eastAsia="Times New Roman" w:cs="Times New Roman"/>
          <w:color w:val="auto"/>
          <w:sz w:val="24"/>
          <w:szCs w:val="24"/>
        </w:rPr>
        <w:t xml:space="preserve"> §-ga </w:t>
      </w:r>
      <w:r w:rsidRPr="003B2A6B" w:rsidR="00D6066D">
        <w:rPr>
          <w:rFonts w:ascii="Times New Roman" w:hAnsi="Times New Roman" w:eastAsia="Calibri" w:cs="Times New Roman"/>
          <w:color w:val="auto"/>
          <w:sz w:val="24"/>
          <w:szCs w:val="24"/>
        </w:rPr>
        <w:t>30</w:t>
      </w:r>
      <w:r w:rsidRPr="003B2A6B" w:rsidR="00D6066D">
        <w:rPr>
          <w:rFonts w:ascii="Times New Roman" w:hAnsi="Times New Roman" w:eastAsia="Calibri" w:cs="Times New Roman"/>
          <w:color w:val="auto"/>
          <w:sz w:val="24"/>
          <w:szCs w:val="24"/>
          <w:vertAlign w:val="superscript"/>
        </w:rPr>
        <w:t>1</w:t>
      </w:r>
      <w:r w:rsidRPr="003B2A6B" w:rsidR="00D6066D">
        <w:rPr>
          <w:rFonts w:ascii="Times New Roman" w:hAnsi="Times New Roman" w:eastAsia="Calibri" w:cs="Times New Roman"/>
          <w:color w:val="auto"/>
          <w:sz w:val="24"/>
          <w:szCs w:val="24"/>
        </w:rPr>
        <w:t xml:space="preserve"> järgmises sõnastuses:</w:t>
      </w:r>
    </w:p>
    <w:p w:rsidRPr="003B2A6B" w:rsidR="00D6066D" w:rsidP="004E184B" w:rsidRDefault="00D6066D" w14:paraId="0FC07FFD" w14:textId="694391D3">
      <w:pPr>
        <w:jc w:val="both"/>
        <w:rPr>
          <w:rFonts w:ascii="Times New Roman" w:hAnsi="Times New Roman" w:cs="Times New Roman"/>
          <w:b/>
          <w:bCs/>
          <w:sz w:val="24"/>
          <w:szCs w:val="24"/>
          <w:lang w:eastAsia="et-EE"/>
        </w:rPr>
      </w:pPr>
      <w:r w:rsidRPr="00945416">
        <w:rPr>
          <w:rFonts w:ascii="Times New Roman" w:hAnsi="Times New Roman" w:cs="Times New Roman"/>
          <w:sz w:val="24"/>
          <w:szCs w:val="24"/>
          <w:lang w:eastAsia="et-EE"/>
        </w:rPr>
        <w:t>„</w:t>
      </w:r>
      <w:r w:rsidRPr="003B2A6B">
        <w:rPr>
          <w:rFonts w:ascii="Times New Roman" w:hAnsi="Times New Roman" w:cs="Times New Roman"/>
          <w:b/>
          <w:bCs/>
          <w:sz w:val="24"/>
          <w:szCs w:val="24"/>
          <w:lang w:eastAsia="et-EE"/>
        </w:rPr>
        <w:t>§ 30</w:t>
      </w:r>
      <w:r w:rsidRPr="003B2A6B">
        <w:rPr>
          <w:rFonts w:ascii="Times New Roman" w:hAnsi="Times New Roman" w:cs="Times New Roman"/>
          <w:b/>
          <w:bCs/>
          <w:sz w:val="24"/>
          <w:szCs w:val="24"/>
          <w:vertAlign w:val="superscript"/>
          <w:lang w:eastAsia="et-EE"/>
        </w:rPr>
        <w:t>1</w:t>
      </w:r>
      <w:r w:rsidRPr="003B2A6B" w:rsidR="005A20DC">
        <w:rPr>
          <w:rFonts w:ascii="Times New Roman" w:hAnsi="Times New Roman" w:cs="Times New Roman"/>
          <w:b/>
          <w:bCs/>
          <w:sz w:val="24"/>
          <w:szCs w:val="24"/>
          <w:lang w:eastAsia="et-EE"/>
        </w:rPr>
        <w:t xml:space="preserve">. </w:t>
      </w:r>
      <w:r w:rsidRPr="003B2A6B" w:rsidR="00D03769">
        <w:rPr>
          <w:rFonts w:ascii="Times New Roman" w:hAnsi="Times New Roman" w:cs="Times New Roman"/>
          <w:b/>
          <w:bCs/>
          <w:sz w:val="24"/>
          <w:szCs w:val="24"/>
          <w:lang w:eastAsia="et-EE"/>
        </w:rPr>
        <w:t>Erandid i</w:t>
      </w:r>
      <w:r w:rsidRPr="003B2A6B">
        <w:rPr>
          <w:rFonts w:ascii="Times New Roman" w:hAnsi="Times New Roman" w:cs="Times New Roman"/>
          <w:b/>
          <w:bCs/>
          <w:sz w:val="24"/>
          <w:szCs w:val="24"/>
          <w:bdr w:val="none" w:color="auto" w:sz="0" w:space="0" w:frame="1"/>
          <w:lang w:eastAsia="et-EE"/>
        </w:rPr>
        <w:t>dentifitseerimis</w:t>
      </w:r>
      <w:del w:author="Aili Sandre - JUSTDIGI" w:date="2025-09-03T15:14:00Z" w16du:dateUtc="2025-09-03T12:14:00Z" w:id="82">
        <w:r w:rsidRPr="003B2A6B" w:rsidDel="00115D23" w:rsidR="00D03769">
          <w:rPr>
            <w:rFonts w:ascii="Times New Roman" w:hAnsi="Times New Roman" w:cs="Times New Roman"/>
            <w:b/>
            <w:bCs/>
            <w:sz w:val="24"/>
            <w:szCs w:val="24"/>
            <w:bdr w:val="none" w:color="auto" w:sz="0" w:space="0" w:frame="1"/>
            <w:lang w:eastAsia="et-EE"/>
          </w:rPr>
          <w:delText xml:space="preserve">e </w:delText>
        </w:r>
      </w:del>
      <w:commentRangeStart w:id="83"/>
      <w:r w:rsidRPr="003B2A6B">
        <w:rPr>
          <w:rFonts w:ascii="Times New Roman" w:hAnsi="Times New Roman" w:cs="Times New Roman"/>
          <w:b/>
          <w:bCs/>
          <w:sz w:val="24"/>
          <w:szCs w:val="24"/>
          <w:bdr w:val="none" w:color="auto" w:sz="0" w:space="0" w:frame="1"/>
          <w:lang w:eastAsia="et-EE"/>
        </w:rPr>
        <w:t>nõuetest</w:t>
      </w:r>
      <w:commentRangeEnd w:id="83"/>
      <w:r w:rsidR="005F793A">
        <w:rPr>
          <w:rStyle w:val="Kommentaariviide"/>
        </w:rPr>
        <w:commentReference w:id="83"/>
      </w:r>
    </w:p>
    <w:p w:rsidRPr="003B2A6B" w:rsidR="00D6066D" w:rsidP="004E184B" w:rsidRDefault="00D6066D" w14:paraId="66FACD1F" w14:textId="77777777">
      <w:pPr>
        <w:jc w:val="both"/>
        <w:rPr>
          <w:rFonts w:ascii="Times New Roman" w:hAnsi="Times New Roman" w:cs="Times New Roman"/>
          <w:sz w:val="24"/>
          <w:szCs w:val="24"/>
          <w:lang w:eastAsia="et-EE"/>
        </w:rPr>
      </w:pPr>
    </w:p>
    <w:p w:rsidRPr="003B2A6B" w:rsidR="00D6066D" w:rsidP="004E184B" w:rsidRDefault="00D6066D" w14:paraId="3E9C11A7" w14:textId="4C3BA8CE">
      <w:pPr>
        <w:jc w:val="both"/>
        <w:rPr>
          <w:rFonts w:ascii="Times New Roman" w:hAnsi="Times New Roman" w:eastAsia="Times New Roman" w:cs="Times New Roman"/>
          <w:sz w:val="24"/>
          <w:szCs w:val="24"/>
          <w:bdr w:val="none" w:color="auto" w:sz="0" w:space="0" w:frame="1"/>
          <w:lang w:eastAsia="et-EE"/>
        </w:rPr>
      </w:pPr>
      <w:bookmarkStart w:name="_Hlk176879294" w:id="84"/>
      <w:r w:rsidRPr="003B2A6B">
        <w:rPr>
          <w:rFonts w:ascii="Times New Roman" w:hAnsi="Times New Roman" w:eastAsia="Times New Roman" w:cs="Times New Roman"/>
          <w:sz w:val="24"/>
          <w:szCs w:val="24"/>
          <w:lang w:eastAsia="et-EE"/>
        </w:rPr>
        <w:t>(1) Euroopa Parlamendi ja nõukogu määruse (EL) 2019/2035 artiklites 39, 47</w:t>
      </w:r>
      <w:r w:rsidRPr="003B2A6B" w:rsidR="00B26EA5">
        <w:rPr>
          <w:rFonts w:ascii="Times New Roman" w:hAnsi="Times New Roman" w:eastAsia="Times New Roman" w:cs="Times New Roman"/>
          <w:sz w:val="24"/>
          <w:szCs w:val="24"/>
          <w:lang w:eastAsia="et-EE"/>
        </w:rPr>
        <w:t xml:space="preserve">, </w:t>
      </w:r>
      <w:r w:rsidR="00E85EF5">
        <w:rPr>
          <w:rFonts w:ascii="Times New Roman" w:hAnsi="Times New Roman" w:eastAsia="Times New Roman" w:cs="Times New Roman"/>
          <w:sz w:val="24"/>
          <w:szCs w:val="24"/>
          <w:lang w:eastAsia="et-EE"/>
        </w:rPr>
        <w:t xml:space="preserve">53, </w:t>
      </w:r>
      <w:r w:rsidRPr="003B2A6B" w:rsidR="00B26EA5">
        <w:rPr>
          <w:rFonts w:ascii="Times New Roman" w:hAnsi="Times New Roman" w:eastAsia="Times New Roman" w:cs="Times New Roman"/>
          <w:sz w:val="24"/>
          <w:szCs w:val="24"/>
          <w:lang w:eastAsia="et-EE"/>
        </w:rPr>
        <w:t>54 ja 61</w:t>
      </w:r>
      <w:r w:rsidRPr="003B2A6B">
        <w:rPr>
          <w:rFonts w:ascii="Times New Roman" w:hAnsi="Times New Roman" w:eastAsia="Times New Roman" w:cs="Times New Roman"/>
          <w:sz w:val="24"/>
          <w:szCs w:val="24"/>
          <w:lang w:eastAsia="et-EE"/>
        </w:rPr>
        <w:t xml:space="preserve"> sätestatud pädeva asutuse </w:t>
      </w:r>
      <w:r w:rsidR="00C40508">
        <w:rPr>
          <w:rFonts w:ascii="Times New Roman" w:hAnsi="Times New Roman" w:eastAsia="Times New Roman" w:cs="Times New Roman"/>
          <w:sz w:val="24"/>
          <w:szCs w:val="24"/>
          <w:lang w:eastAsia="et-EE"/>
        </w:rPr>
        <w:t>nõusoleku</w:t>
      </w:r>
      <w:r w:rsidRPr="003B2A6B" w:rsidR="00C40508">
        <w:rPr>
          <w:rFonts w:ascii="Times New Roman" w:hAnsi="Times New Roman" w:eastAsia="Times New Roman" w:cs="Times New Roman"/>
          <w:sz w:val="24"/>
          <w:szCs w:val="24"/>
          <w:lang w:eastAsia="et-EE"/>
        </w:rPr>
        <w:t xml:space="preserve"> </w:t>
      </w:r>
      <w:r w:rsidRPr="003B2A6B" w:rsidR="00A04B50">
        <w:rPr>
          <w:rFonts w:ascii="Times New Roman" w:hAnsi="Times New Roman" w:eastAsia="Times New Roman" w:cs="Times New Roman"/>
          <w:sz w:val="24"/>
          <w:szCs w:val="24"/>
          <w:lang w:eastAsia="et-EE"/>
        </w:rPr>
        <w:t xml:space="preserve">põllumajanduslooma </w:t>
      </w:r>
      <w:r w:rsidRPr="003B2A6B">
        <w:rPr>
          <w:rFonts w:ascii="Times New Roman" w:hAnsi="Times New Roman" w:eastAsia="Times New Roman" w:cs="Times New Roman"/>
          <w:sz w:val="24"/>
          <w:szCs w:val="24"/>
          <w:lang w:eastAsia="et-EE"/>
        </w:rPr>
        <w:t>identifitseerimis</w:t>
      </w:r>
      <w:r w:rsidR="000026A3">
        <w:rPr>
          <w:rFonts w:ascii="Times New Roman" w:hAnsi="Times New Roman" w:eastAsia="Times New Roman" w:cs="Times New Roman"/>
          <w:sz w:val="24"/>
          <w:szCs w:val="24"/>
          <w:lang w:eastAsia="et-EE"/>
        </w:rPr>
        <w:t xml:space="preserve">e </w:t>
      </w:r>
      <w:r w:rsidRPr="003B2A6B">
        <w:rPr>
          <w:rFonts w:ascii="Times New Roman" w:hAnsi="Times New Roman" w:eastAsia="Times New Roman" w:cs="Times New Roman"/>
          <w:sz w:val="24"/>
          <w:szCs w:val="24"/>
          <w:lang w:eastAsia="et-EE"/>
        </w:rPr>
        <w:t>nõuetest erandi saamiseks annab Põllumajandus- ja Toiduamet.</w:t>
      </w:r>
    </w:p>
    <w:p w:rsidRPr="003B2A6B" w:rsidR="00D6066D" w:rsidP="004E184B" w:rsidRDefault="00D6066D" w14:paraId="045E0305" w14:textId="77777777">
      <w:pPr>
        <w:jc w:val="both"/>
        <w:rPr>
          <w:rFonts w:ascii="Times New Roman" w:hAnsi="Times New Roman" w:eastAsia="Times New Roman" w:cs="Times New Roman"/>
          <w:sz w:val="24"/>
          <w:szCs w:val="24"/>
          <w:bdr w:val="none" w:color="auto" w:sz="0" w:space="0" w:frame="1"/>
          <w:lang w:eastAsia="et-EE"/>
        </w:rPr>
      </w:pPr>
    </w:p>
    <w:p w:rsidRPr="003B2A6B" w:rsidR="00D6066D" w:rsidP="004E184B" w:rsidRDefault="00D6066D" w14:paraId="25A69802" w14:textId="1087C94E">
      <w:pPr>
        <w:jc w:val="both"/>
        <w:rPr>
          <w:rFonts w:ascii="Times New Roman" w:hAnsi="Times New Roman" w:eastAsia="Times New Roman" w:cs="Times New Roman"/>
          <w:sz w:val="24"/>
          <w:szCs w:val="24"/>
          <w:lang w:eastAsia="et-EE"/>
        </w:rPr>
      </w:pPr>
      <w:r w:rsidRPr="003B2A6B">
        <w:rPr>
          <w:rFonts w:ascii="Times New Roman" w:hAnsi="Times New Roman" w:eastAsia="Times New Roman" w:cs="Times New Roman"/>
          <w:sz w:val="24"/>
          <w:szCs w:val="24"/>
          <w:bdr w:val="none" w:color="auto" w:sz="0" w:space="0" w:frame="1"/>
          <w:lang w:eastAsia="et-EE"/>
        </w:rPr>
        <w:t xml:space="preserve">(2) Käesoleva paragrahvi lõikes 1 nimetatud nõusoleku andmise või sellest keeldumise otsustab Põllumajandus- ja Toiduamet </w:t>
      </w:r>
      <w:r w:rsidRPr="003B2A6B" w:rsidR="002736A3">
        <w:rPr>
          <w:rFonts w:ascii="Times New Roman" w:hAnsi="Times New Roman" w:eastAsia="Times New Roman" w:cs="Times New Roman"/>
          <w:sz w:val="24"/>
          <w:szCs w:val="24"/>
          <w:bdr w:val="none" w:color="auto" w:sz="0" w:space="0" w:frame="1"/>
          <w:lang w:eastAsia="et-EE"/>
        </w:rPr>
        <w:t>3</w:t>
      </w:r>
      <w:r w:rsidRPr="003B2A6B">
        <w:rPr>
          <w:rFonts w:ascii="Times New Roman" w:hAnsi="Times New Roman" w:eastAsia="Times New Roman" w:cs="Times New Roman"/>
          <w:sz w:val="24"/>
          <w:szCs w:val="24"/>
          <w:bdr w:val="none" w:color="auto" w:sz="0" w:space="0" w:frame="1"/>
          <w:lang w:eastAsia="et-EE"/>
        </w:rPr>
        <w:t xml:space="preserve">0 päeva jooksul asjakohase taotluse saamisest </w:t>
      </w:r>
      <w:commentRangeStart w:id="85"/>
      <w:r w:rsidRPr="003B2A6B">
        <w:rPr>
          <w:rFonts w:ascii="Times New Roman" w:hAnsi="Times New Roman" w:eastAsia="Times New Roman" w:cs="Times New Roman"/>
          <w:sz w:val="24"/>
          <w:szCs w:val="24"/>
          <w:bdr w:val="none" w:color="auto" w:sz="0" w:space="0" w:frame="1"/>
          <w:lang w:eastAsia="et-EE"/>
        </w:rPr>
        <w:t>arvates</w:t>
      </w:r>
      <w:bookmarkEnd w:id="84"/>
      <w:commentRangeEnd w:id="85"/>
      <w:r w:rsidR="005F316D">
        <w:rPr>
          <w:rStyle w:val="Kommentaariviide"/>
        </w:rPr>
        <w:commentReference w:id="85"/>
      </w:r>
      <w:r w:rsidRPr="003B2A6B" w:rsidR="006245B4">
        <w:rPr>
          <w:rFonts w:ascii="Times New Roman" w:hAnsi="Times New Roman" w:eastAsia="Times New Roman" w:cs="Times New Roman"/>
          <w:sz w:val="24"/>
          <w:szCs w:val="24"/>
          <w:bdr w:val="none" w:color="auto" w:sz="0" w:space="0" w:frame="1"/>
          <w:lang w:eastAsia="et-EE"/>
        </w:rPr>
        <w:t>.</w:t>
      </w:r>
      <w:ins w:author="Aili Sandre - JUSTDIGI" w:date="2025-09-03T15:15:00Z" w16du:dateUtc="2025-09-03T12:15:00Z" w:id="86">
        <w:r w:rsidR="00115D23">
          <w:rPr>
            <w:rFonts w:ascii="Times New Roman" w:hAnsi="Times New Roman" w:eastAsia="Times New Roman" w:cs="Times New Roman"/>
            <w:sz w:val="24"/>
            <w:szCs w:val="24"/>
            <w:bdr w:val="none" w:color="auto" w:sz="0" w:space="0" w:frame="1"/>
            <w:lang w:eastAsia="et-EE"/>
          </w:rPr>
          <w:t>“</w:t>
        </w:r>
      </w:ins>
      <w:del w:author="Aili Sandre - JUSTDIGI" w:date="2025-09-03T15:15:00Z" w16du:dateUtc="2025-09-03T12:15:00Z" w:id="87">
        <w:r w:rsidRPr="003B2A6B" w:rsidDel="00115D23">
          <w:rPr>
            <w:rFonts w:ascii="Times New Roman" w:hAnsi="Times New Roman" w:eastAsia="Times New Roman" w:cs="Times New Roman"/>
            <w:sz w:val="24"/>
            <w:szCs w:val="24"/>
            <w:lang w:eastAsia="et-EE"/>
          </w:rPr>
          <w:delText>”</w:delText>
        </w:r>
      </w:del>
      <w:r w:rsidRPr="003B2A6B" w:rsidR="006245B4">
        <w:rPr>
          <w:rFonts w:ascii="Times New Roman" w:hAnsi="Times New Roman" w:eastAsia="Times New Roman" w:cs="Times New Roman"/>
          <w:sz w:val="24"/>
          <w:szCs w:val="24"/>
          <w:lang w:eastAsia="et-EE"/>
        </w:rPr>
        <w:t>;</w:t>
      </w:r>
    </w:p>
    <w:p w:rsidRPr="003B2A6B" w:rsidR="00211095" w:rsidP="004E184B" w:rsidRDefault="00211095" w14:paraId="19F55D07" w14:textId="77777777">
      <w:pPr>
        <w:jc w:val="both"/>
        <w:rPr>
          <w:rFonts w:ascii="Times New Roman" w:hAnsi="Times New Roman" w:eastAsia="Times New Roman" w:cs="Times New Roman"/>
          <w:sz w:val="24"/>
          <w:szCs w:val="24"/>
          <w:lang w:eastAsia="et-EE"/>
        </w:rPr>
      </w:pPr>
    </w:p>
    <w:p w:rsidRPr="00A9503E" w:rsidR="00514AD4" w:rsidP="003B2A6B" w:rsidRDefault="009761A6" w14:paraId="4AAF2AD9" w14:textId="5ACF4818">
      <w:pPr>
        <w:pStyle w:val="Pealkiri2"/>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rPr>
        <w:t>20</w:t>
      </w:r>
      <w:r w:rsidRPr="003B2A6B" w:rsidR="009967B6">
        <w:rPr>
          <w:rFonts w:ascii="Times New Roman" w:hAnsi="Times New Roman" w:eastAsia="Times New Roman" w:cs="Times New Roman"/>
          <w:b/>
          <w:bCs/>
          <w:color w:val="auto"/>
          <w:sz w:val="24"/>
          <w:szCs w:val="24"/>
          <w:lang w:eastAsia="et-EE"/>
        </w:rPr>
        <w:t xml:space="preserve">) </w:t>
      </w:r>
      <w:r w:rsidRPr="00A9503E" w:rsidR="00514AD4">
        <w:rPr>
          <w:rFonts w:ascii="Times New Roman" w:hAnsi="Times New Roman" w:eastAsia="Times New Roman" w:cs="Times New Roman"/>
          <w:color w:val="auto"/>
          <w:sz w:val="24"/>
          <w:szCs w:val="24"/>
          <w:lang w:eastAsia="et-EE"/>
        </w:rPr>
        <w:t>paragrahvi 3</w:t>
      </w:r>
      <w:r w:rsidR="00675201">
        <w:rPr>
          <w:rFonts w:ascii="Times New Roman" w:hAnsi="Times New Roman" w:eastAsia="Times New Roman" w:cs="Times New Roman"/>
          <w:color w:val="auto"/>
          <w:sz w:val="24"/>
          <w:szCs w:val="24"/>
          <w:lang w:eastAsia="et-EE"/>
        </w:rPr>
        <w:t>1</w:t>
      </w:r>
      <w:r w:rsidRPr="00A9503E" w:rsidR="00514AD4">
        <w:rPr>
          <w:rFonts w:ascii="Times New Roman" w:hAnsi="Times New Roman" w:eastAsia="Times New Roman" w:cs="Times New Roman"/>
          <w:color w:val="auto"/>
          <w:sz w:val="24"/>
          <w:szCs w:val="24"/>
          <w:lang w:eastAsia="et-EE"/>
        </w:rPr>
        <w:t xml:space="preserve"> lõige 4 muudetakse ja sõnastatakse järgmiselt:</w:t>
      </w:r>
    </w:p>
    <w:p w:rsidRPr="00CF4B3C" w:rsidR="00A9503E" w:rsidP="00A9503E" w:rsidRDefault="00514AD4" w14:paraId="1B6FD678" w14:textId="550FF1B4">
      <w:pPr>
        <w:jc w:val="both"/>
        <w:rPr>
          <w:rFonts w:ascii="Times New Roman" w:hAnsi="Times New Roman" w:cs="Times New Roman"/>
          <w:sz w:val="24"/>
          <w:szCs w:val="24"/>
          <w:lang w:eastAsia="et-EE"/>
        </w:rPr>
      </w:pPr>
      <w:r w:rsidRPr="00514AD4">
        <w:rPr>
          <w:rFonts w:ascii="Times New Roman" w:hAnsi="Times New Roman" w:eastAsia="Times New Roman" w:cs="Times New Roman"/>
          <w:sz w:val="24"/>
          <w:szCs w:val="24"/>
          <w:lang w:eastAsia="et-EE"/>
        </w:rPr>
        <w:t>„</w:t>
      </w:r>
      <w:r w:rsidRPr="00BD4CEA">
        <w:rPr>
          <w:rFonts w:ascii="Times New Roman" w:hAnsi="Times New Roman" w:cs="Times New Roman"/>
          <w:sz w:val="24"/>
          <w:szCs w:val="24"/>
          <w:lang w:eastAsia="et-EE"/>
        </w:rPr>
        <w:t>(4)</w:t>
      </w:r>
      <w:r>
        <w:rPr>
          <w:rFonts w:ascii="Times New Roman" w:hAnsi="Times New Roman" w:cs="Times New Roman"/>
          <w:sz w:val="24"/>
          <w:szCs w:val="24"/>
          <w:lang w:eastAsia="et-EE"/>
        </w:rPr>
        <w:t xml:space="preserve"> </w:t>
      </w:r>
      <w:r w:rsidRPr="00675201" w:rsidR="00A9503E">
        <w:rPr>
          <w:rFonts w:ascii="Times New Roman" w:hAnsi="Times New Roman" w:cs="Times New Roman"/>
          <w:sz w:val="24"/>
          <w:szCs w:val="24"/>
          <w:lang w:eastAsia="et-EE"/>
        </w:rPr>
        <w:t>Valdkonna eest vastutav minister</w:t>
      </w:r>
      <w:r w:rsidR="00A9503E">
        <w:rPr>
          <w:rFonts w:ascii="Times New Roman" w:hAnsi="Times New Roman" w:cs="Times New Roman"/>
          <w:sz w:val="24"/>
          <w:szCs w:val="24"/>
          <w:lang w:eastAsia="et-EE"/>
        </w:rPr>
        <w:t xml:space="preserve"> </w:t>
      </w:r>
      <w:r w:rsidRPr="00BD4CEA" w:rsidR="00A9503E">
        <w:rPr>
          <w:rFonts w:ascii="Times New Roman" w:hAnsi="Times New Roman" w:cs="Times New Roman"/>
          <w:sz w:val="24"/>
          <w:szCs w:val="24"/>
          <w:lang w:eastAsia="et-EE"/>
        </w:rPr>
        <w:t xml:space="preserve">võib määrusega kehtestada komisjoni delegeeritud </w:t>
      </w:r>
      <w:r w:rsidRPr="00CF4B3C" w:rsidR="00A9503E">
        <w:rPr>
          <w:rFonts w:ascii="Times New Roman" w:hAnsi="Times New Roman" w:cs="Times New Roman"/>
          <w:sz w:val="24"/>
          <w:szCs w:val="24"/>
          <w:lang w:eastAsia="et-EE"/>
        </w:rPr>
        <w:t xml:space="preserve">määruse (EL) 2019/2035 artiklites 41, </w:t>
      </w:r>
      <w:r w:rsidRPr="00CF4B3C" w:rsidR="00E85EF5">
        <w:rPr>
          <w:rFonts w:ascii="Times New Roman" w:hAnsi="Times New Roman" w:cs="Times New Roman"/>
          <w:sz w:val="24"/>
          <w:szCs w:val="24"/>
          <w:lang w:eastAsia="et-EE"/>
        </w:rPr>
        <w:t xml:space="preserve">48, </w:t>
      </w:r>
      <w:r w:rsidRPr="00CF4B3C" w:rsidR="00A9503E">
        <w:rPr>
          <w:rFonts w:ascii="Times New Roman" w:hAnsi="Times New Roman" w:cs="Times New Roman"/>
          <w:sz w:val="24"/>
          <w:szCs w:val="24"/>
          <w:lang w:eastAsia="et-EE"/>
        </w:rPr>
        <w:t>59, 60 ja 62 nimetatud erandite kohaldamise ning erandi kohaldamise taotlemise ja taotluse lahendamise korra.</w:t>
      </w:r>
      <w:bookmarkStart w:name="_Hlk183510874" w:id="88"/>
      <w:ins w:author="Aili Sandre - JUSTDIGI" w:date="2025-09-03T16:54:00Z" w16du:dateUtc="2025-09-03T13:54:00Z" w:id="89">
        <w:r w:rsidR="0072649F">
          <w:rPr>
            <w:rFonts w:ascii="Times New Roman" w:hAnsi="Times New Roman" w:cs="Times New Roman"/>
            <w:sz w:val="24"/>
            <w:szCs w:val="24"/>
            <w:lang w:eastAsia="et-EE"/>
          </w:rPr>
          <w:t>“</w:t>
        </w:r>
      </w:ins>
      <w:del w:author="Aili Sandre - JUSTDIGI" w:date="2025-09-03T16:54:00Z" w16du:dateUtc="2025-09-03T13:54:00Z" w:id="90">
        <w:r w:rsidRPr="00CF4B3C" w:rsidDel="0072649F" w:rsidR="00A9503E">
          <w:rPr>
            <w:rFonts w:ascii="Times New Roman" w:hAnsi="Times New Roman" w:eastAsia="Times New Roman" w:cs="Times New Roman"/>
            <w:sz w:val="24"/>
            <w:szCs w:val="24"/>
            <w:lang w:eastAsia="et-EE"/>
          </w:rPr>
          <w:delText>”</w:delText>
        </w:r>
      </w:del>
      <w:bookmarkEnd w:id="88"/>
      <w:r w:rsidRPr="00CF4B3C" w:rsidR="00A9503E">
        <w:rPr>
          <w:rFonts w:ascii="Times New Roman" w:hAnsi="Times New Roman" w:eastAsia="Times New Roman" w:cs="Times New Roman"/>
          <w:sz w:val="24"/>
          <w:szCs w:val="24"/>
          <w:lang w:eastAsia="et-EE"/>
        </w:rPr>
        <w:t>;</w:t>
      </w:r>
    </w:p>
    <w:p w:rsidRPr="00CF4B3C" w:rsidR="00514AD4" w:rsidP="00A9503E" w:rsidRDefault="00514AD4" w14:paraId="49F3FA54" w14:textId="77777777">
      <w:pPr>
        <w:rPr>
          <w:rFonts w:ascii="Times New Roman" w:hAnsi="Times New Roman" w:cs="Times New Roman"/>
          <w:sz w:val="24"/>
          <w:szCs w:val="24"/>
          <w:lang w:eastAsia="et-EE"/>
        </w:rPr>
      </w:pPr>
    </w:p>
    <w:p w:rsidRPr="007B08D6" w:rsidR="009967B6" w:rsidP="00CF4B3C" w:rsidRDefault="009761A6" w14:paraId="3C7A9286" w14:textId="290549B8">
      <w:pPr>
        <w:pStyle w:val="Pealkiri2"/>
        <w:rPr>
          <w:rFonts w:ascii="Times New Roman" w:hAnsi="Times New Roman" w:cs="Times New Roman"/>
          <w:color w:val="auto"/>
          <w:sz w:val="24"/>
          <w:szCs w:val="24"/>
          <w:lang w:eastAsia="et-EE"/>
        </w:rPr>
      </w:pPr>
      <w:bookmarkStart w:name="_Hlk184657746" w:id="91"/>
      <w:r>
        <w:rPr>
          <w:rFonts w:ascii="Times New Roman" w:hAnsi="Times New Roman" w:eastAsia="Times New Roman" w:cs="Times New Roman"/>
          <w:b/>
          <w:bCs/>
          <w:color w:val="auto"/>
          <w:sz w:val="24"/>
          <w:szCs w:val="24"/>
          <w:lang w:eastAsia="et-EE"/>
        </w:rPr>
        <w:t>21</w:t>
      </w:r>
      <w:r w:rsidRPr="007B08D6" w:rsidR="00514AD4">
        <w:rPr>
          <w:rFonts w:ascii="Times New Roman" w:hAnsi="Times New Roman" w:eastAsia="Times New Roman" w:cs="Times New Roman"/>
          <w:b/>
          <w:bCs/>
          <w:color w:val="auto"/>
          <w:sz w:val="24"/>
          <w:szCs w:val="24"/>
        </w:rPr>
        <w:t>)</w:t>
      </w:r>
      <w:r w:rsidRPr="007B08D6" w:rsidR="00514AD4">
        <w:rPr>
          <w:rFonts w:ascii="Times New Roman" w:hAnsi="Times New Roman" w:eastAsia="Times New Roman" w:cs="Times New Roman"/>
          <w:color w:val="auto"/>
          <w:sz w:val="24"/>
          <w:szCs w:val="24"/>
        </w:rPr>
        <w:t xml:space="preserve"> </w:t>
      </w:r>
      <w:r w:rsidRPr="007B08D6" w:rsidR="008C7E26">
        <w:rPr>
          <w:rFonts w:ascii="Times New Roman" w:hAnsi="Times New Roman" w:eastAsia="Times New Roman" w:cs="Times New Roman"/>
          <w:color w:val="auto"/>
          <w:sz w:val="24"/>
          <w:szCs w:val="24"/>
        </w:rPr>
        <w:t>paragrahv</w:t>
      </w:r>
      <w:r w:rsidRPr="007B08D6" w:rsidR="00174BED">
        <w:rPr>
          <w:rFonts w:ascii="Times New Roman" w:hAnsi="Times New Roman" w:eastAsia="Times New Roman" w:cs="Times New Roman"/>
          <w:color w:val="auto"/>
          <w:sz w:val="24"/>
          <w:szCs w:val="24"/>
          <w:lang w:eastAsia="et-EE"/>
        </w:rPr>
        <w:t xml:space="preserve"> 32</w:t>
      </w:r>
      <w:r w:rsidRPr="007B08D6" w:rsidR="0069361A">
        <w:rPr>
          <w:rFonts w:ascii="Times New Roman" w:hAnsi="Times New Roman" w:eastAsia="Times New Roman" w:cs="Times New Roman"/>
          <w:color w:val="auto"/>
          <w:sz w:val="24"/>
          <w:szCs w:val="24"/>
          <w:lang w:eastAsia="et-EE"/>
        </w:rPr>
        <w:t xml:space="preserve"> muudetakse ja sõnastatakse järgmiselt:</w:t>
      </w:r>
      <w:del w:author="Aili Sandre - JUSTDIGI" w:date="2025-09-03T16:56:00Z" w16du:dateUtc="2025-09-03T13:56:00Z" w:id="92">
        <w:r w:rsidRPr="007B08D6" w:rsidDel="0072649F" w:rsidR="00080C42">
          <w:rPr>
            <w:rFonts w:ascii="Times New Roman" w:hAnsi="Times New Roman" w:eastAsia="Times New Roman" w:cs="Times New Roman"/>
            <w:color w:val="auto"/>
            <w:sz w:val="24"/>
            <w:szCs w:val="24"/>
            <w:lang w:eastAsia="et-EE"/>
          </w:rPr>
          <w:delText xml:space="preserve"> </w:delText>
        </w:r>
      </w:del>
    </w:p>
    <w:p w:rsidRPr="003B2A6B" w:rsidR="00B64976" w:rsidP="009152FA" w:rsidRDefault="009152FA" w14:paraId="191FA524" w14:textId="1E73E45E">
      <w:pPr>
        <w:jc w:val="both"/>
        <w:rPr>
          <w:rFonts w:ascii="Times New Roman" w:hAnsi="Times New Roman" w:eastAsia="Times New Roman" w:cs="Times New Roman"/>
          <w:b/>
          <w:bCs/>
          <w:sz w:val="24"/>
          <w:szCs w:val="24"/>
          <w:lang w:eastAsia="et-EE"/>
        </w:rPr>
      </w:pPr>
      <w:r w:rsidRPr="003B2A6B">
        <w:rPr>
          <w:rFonts w:ascii="Times New Roman" w:hAnsi="Times New Roman" w:eastAsia="Times New Roman" w:cs="Times New Roman"/>
          <w:sz w:val="24"/>
          <w:szCs w:val="24"/>
          <w:lang w:eastAsia="et-EE"/>
        </w:rPr>
        <w:t>„</w:t>
      </w:r>
      <w:r w:rsidRPr="003B2A6B" w:rsidR="00B64976">
        <w:rPr>
          <w:rFonts w:ascii="Times New Roman" w:hAnsi="Times New Roman" w:eastAsia="Times New Roman" w:cs="Times New Roman"/>
          <w:b/>
          <w:bCs/>
          <w:sz w:val="24"/>
          <w:szCs w:val="24"/>
          <w:lang w:eastAsia="et-EE"/>
        </w:rPr>
        <w:t>§</w:t>
      </w:r>
      <w:r w:rsidRPr="003B2A6B" w:rsidR="00A821C2">
        <w:rPr>
          <w:rFonts w:ascii="Times New Roman" w:hAnsi="Times New Roman" w:eastAsia="Times New Roman" w:cs="Times New Roman"/>
          <w:b/>
          <w:bCs/>
          <w:sz w:val="24"/>
          <w:szCs w:val="24"/>
          <w:lang w:eastAsia="et-EE"/>
        </w:rPr>
        <w:t xml:space="preserve"> </w:t>
      </w:r>
      <w:r w:rsidRPr="003B2A6B" w:rsidR="00B64976">
        <w:rPr>
          <w:rFonts w:ascii="Times New Roman" w:hAnsi="Times New Roman" w:eastAsia="Times New Roman" w:cs="Times New Roman"/>
          <w:b/>
          <w:bCs/>
          <w:sz w:val="24"/>
          <w:szCs w:val="24"/>
          <w:lang w:eastAsia="et-EE"/>
        </w:rPr>
        <w:t xml:space="preserve">32. </w:t>
      </w:r>
      <w:r w:rsidRPr="003B2A6B" w:rsidR="00CF4DF7">
        <w:rPr>
          <w:rFonts w:ascii="Times New Roman" w:hAnsi="Times New Roman" w:eastAsia="Times New Roman" w:cs="Times New Roman"/>
          <w:b/>
          <w:bCs/>
          <w:sz w:val="24"/>
          <w:szCs w:val="24"/>
          <w:lang w:eastAsia="et-EE"/>
        </w:rPr>
        <w:t>Lemmikloom</w:t>
      </w:r>
      <w:r w:rsidRPr="003B2A6B" w:rsidR="002B0026">
        <w:rPr>
          <w:rFonts w:ascii="Times New Roman" w:hAnsi="Times New Roman" w:eastAsia="Times New Roman" w:cs="Times New Roman"/>
          <w:b/>
          <w:bCs/>
          <w:sz w:val="24"/>
          <w:szCs w:val="24"/>
          <w:lang w:eastAsia="et-EE"/>
        </w:rPr>
        <w:t>a</w:t>
      </w:r>
      <w:r w:rsidRPr="003B2A6B" w:rsidR="00CF4DF7">
        <w:rPr>
          <w:rFonts w:ascii="Times New Roman" w:hAnsi="Times New Roman" w:eastAsia="Times New Roman" w:cs="Times New Roman"/>
          <w:b/>
          <w:bCs/>
          <w:sz w:val="24"/>
          <w:szCs w:val="24"/>
          <w:lang w:eastAsia="et-EE"/>
        </w:rPr>
        <w:t xml:space="preserve"> </w:t>
      </w:r>
      <w:r w:rsidRPr="003B2A6B" w:rsidR="00A821C2">
        <w:rPr>
          <w:rFonts w:ascii="Times New Roman" w:hAnsi="Times New Roman" w:eastAsia="Times New Roman" w:cs="Times New Roman"/>
          <w:b/>
          <w:bCs/>
          <w:sz w:val="24"/>
          <w:szCs w:val="24"/>
          <w:lang w:eastAsia="et-EE"/>
        </w:rPr>
        <w:t>kohta arvestuse pidamine</w:t>
      </w:r>
    </w:p>
    <w:p w:rsidR="001071A4" w:rsidP="00673550" w:rsidRDefault="001071A4" w14:paraId="220BDA3D" w14:textId="77777777">
      <w:pPr>
        <w:jc w:val="both"/>
        <w:rPr>
          <w:rFonts w:ascii="Times New Roman" w:hAnsi="Times New Roman" w:eastAsia="Times New Roman" w:cs="Times New Roman"/>
          <w:sz w:val="24"/>
          <w:szCs w:val="24"/>
          <w:lang w:eastAsia="et-EE"/>
        </w:rPr>
      </w:pPr>
      <w:bookmarkStart w:name="_Hlk176879339" w:id="93"/>
      <w:bookmarkStart w:name="_Hlk174620827" w:id="94"/>
    </w:p>
    <w:p w:rsidR="00A821C2" w:rsidP="00673550" w:rsidRDefault="00B64976" w14:paraId="52F04BF8" w14:textId="7CDFCC70">
      <w:pPr>
        <w:jc w:val="both"/>
        <w:rPr>
          <w:rFonts w:ascii="Times New Roman" w:hAnsi="Times New Roman" w:eastAsia="Times New Roman" w:cs="Times New Roman"/>
          <w:sz w:val="24"/>
          <w:szCs w:val="24"/>
          <w:lang w:eastAsia="et-EE"/>
        </w:rPr>
      </w:pPr>
      <w:bookmarkStart w:name="_Hlk181981640" w:id="95"/>
      <w:r w:rsidRPr="003B2A6B">
        <w:rPr>
          <w:rFonts w:ascii="Times New Roman" w:hAnsi="Times New Roman" w:eastAsia="Times New Roman" w:cs="Times New Roman"/>
          <w:sz w:val="24"/>
          <w:szCs w:val="24"/>
          <w:lang w:eastAsia="et-EE"/>
        </w:rPr>
        <w:t xml:space="preserve">(1) </w:t>
      </w:r>
      <w:r w:rsidRPr="008F2C8F" w:rsidR="00EF372A">
        <w:rPr>
          <w:rFonts w:ascii="Times New Roman" w:hAnsi="Times New Roman" w:eastAsia="Times New Roman" w:cs="Times New Roman"/>
          <w:sz w:val="24"/>
          <w:szCs w:val="24"/>
          <w:lang w:eastAsia="et-EE"/>
        </w:rPr>
        <w:t>Koera, kassi ja valgetuhkru</w:t>
      </w:r>
      <w:del w:author="Aili Sandre - JUSTDIGI" w:date="2025-09-03T16:56:00Z" w16du:dateUtc="2025-09-03T13:56:00Z" w:id="96">
        <w:r w:rsidRPr="008F2C8F" w:rsidDel="0072649F" w:rsidR="00EF372A">
          <w:rPr>
            <w:rFonts w:ascii="Times New Roman" w:hAnsi="Times New Roman" w:eastAsia="Times New Roman" w:cs="Times New Roman"/>
            <w:sz w:val="24"/>
            <w:szCs w:val="24"/>
            <w:lang w:eastAsia="et-EE"/>
          </w:rPr>
          <w:delText xml:space="preserve"> </w:delText>
        </w:r>
        <w:r w:rsidRPr="008F2C8F" w:rsidDel="0072649F" w:rsidR="00CF4DF7">
          <w:rPr>
            <w:rFonts w:ascii="Times New Roman" w:hAnsi="Times New Roman" w:eastAsia="Times New Roman" w:cs="Times New Roman"/>
            <w:sz w:val="24"/>
            <w:szCs w:val="24"/>
            <w:lang w:eastAsia="et-EE"/>
          </w:rPr>
          <w:delText>kohta</w:delText>
        </w:r>
      </w:del>
      <w:bookmarkEnd w:id="93"/>
      <w:r w:rsidRPr="008F2C8F" w:rsidR="00784A16">
        <w:rPr>
          <w:rFonts w:ascii="Times New Roman" w:hAnsi="Times New Roman" w:eastAsia="Times New Roman" w:cs="Times New Roman"/>
          <w:sz w:val="24"/>
          <w:szCs w:val="24"/>
          <w:lang w:eastAsia="et-EE"/>
        </w:rPr>
        <w:t xml:space="preserve">, sealhulgas </w:t>
      </w:r>
      <w:r w:rsidRPr="001B1ECA" w:rsidR="00646F24">
        <w:rPr>
          <w:rFonts w:ascii="Times New Roman" w:hAnsi="Times New Roman" w:eastAsia="Calibri" w:cs="Times New Roman"/>
          <w:bCs/>
          <w:iCs/>
          <w:sz w:val="24"/>
          <w:szCs w:val="24"/>
        </w:rPr>
        <w:t>kaubanduslikul või eriülesannete täitmise eesmärgil</w:t>
      </w:r>
      <w:r w:rsidRPr="001B1ECA" w:rsidR="00646F24">
        <w:rPr>
          <w:rFonts w:ascii="Times New Roman" w:hAnsi="Times New Roman" w:eastAsia="Times New Roman" w:cs="Times New Roman"/>
          <w:sz w:val="24"/>
          <w:szCs w:val="24"/>
          <w:lang w:eastAsia="et-EE"/>
        </w:rPr>
        <w:t xml:space="preserve"> </w:t>
      </w:r>
      <w:r w:rsidRPr="008F2C8F" w:rsidR="00646F24">
        <w:rPr>
          <w:rFonts w:ascii="Times New Roman" w:hAnsi="Times New Roman" w:eastAsia="Times New Roman" w:cs="Times New Roman"/>
          <w:sz w:val="24"/>
          <w:szCs w:val="24"/>
          <w:lang w:eastAsia="et-EE"/>
        </w:rPr>
        <w:t>peetava looma kohta peetakse arvestust loomade registris</w:t>
      </w:r>
      <w:r w:rsidRPr="008F2C8F" w:rsidR="00225DDA">
        <w:rPr>
          <w:rFonts w:ascii="Times New Roman" w:hAnsi="Times New Roman" w:eastAsia="Times New Roman" w:cs="Times New Roman"/>
          <w:sz w:val="24"/>
          <w:szCs w:val="24"/>
          <w:lang w:eastAsia="et-EE"/>
        </w:rPr>
        <w:t>.</w:t>
      </w:r>
    </w:p>
    <w:p w:rsidR="00AF55C3" w:rsidP="00673550" w:rsidRDefault="00AF55C3" w14:paraId="0EEA076D" w14:textId="77777777">
      <w:pPr>
        <w:jc w:val="both"/>
        <w:rPr>
          <w:rFonts w:ascii="Times New Roman" w:hAnsi="Times New Roman" w:eastAsia="Times New Roman" w:cs="Times New Roman"/>
          <w:sz w:val="24"/>
          <w:szCs w:val="24"/>
          <w:lang w:eastAsia="et-EE"/>
        </w:rPr>
      </w:pPr>
    </w:p>
    <w:p w:rsidRPr="003B0E8A" w:rsidR="003B0E8A" w:rsidP="003B0E8A" w:rsidRDefault="00AF55C3" w14:paraId="42A28680" w14:textId="4B156EBA">
      <w:pPr>
        <w:jc w:val="both"/>
        <w:rPr>
          <w:rFonts w:ascii="Times New Roman" w:hAnsi="Times New Roman" w:eastAsia="Aptos" w:cs="Times New Roman"/>
          <w:sz w:val="24"/>
          <w:szCs w:val="24"/>
          <w14:ligatures w14:val="standardContextual"/>
        </w:rPr>
      </w:pPr>
      <w:bookmarkStart w:name="_Hlk206059838" w:id="97"/>
      <w:r w:rsidRPr="00653B46">
        <w:rPr>
          <w:rFonts w:ascii="Times New Roman" w:hAnsi="Times New Roman" w:eastAsia="Aptos" w:cs="Times New Roman"/>
          <w:sz w:val="24"/>
          <w:szCs w:val="24"/>
          <w14:ligatures w14:val="standardContextual"/>
        </w:rPr>
        <w:t xml:space="preserve">(2) </w:t>
      </w:r>
      <w:r w:rsidR="00646F24">
        <w:rPr>
          <w:rFonts w:ascii="Times New Roman" w:hAnsi="Times New Roman" w:eastAsia="Aptos" w:cs="Times New Roman"/>
          <w:sz w:val="24"/>
          <w:szCs w:val="24"/>
          <w14:ligatures w14:val="standardContextual"/>
        </w:rPr>
        <w:t>L</w:t>
      </w:r>
      <w:r w:rsidRPr="00653B46">
        <w:rPr>
          <w:rFonts w:ascii="Times New Roman" w:hAnsi="Times New Roman" w:eastAsia="Aptos" w:cs="Times New Roman"/>
          <w:sz w:val="24"/>
          <w:szCs w:val="24"/>
          <w14:ligatures w14:val="standardContextual"/>
        </w:rPr>
        <w:t xml:space="preserve">oomade registris </w:t>
      </w:r>
      <w:r w:rsidRPr="001D2B92" w:rsidR="006A1A60">
        <w:rPr>
          <w:rFonts w:ascii="Times New Roman" w:hAnsi="Times New Roman" w:eastAsia="Aptos" w:cs="Times New Roman"/>
          <w:sz w:val="24"/>
          <w:szCs w:val="24"/>
          <w14:ligatures w14:val="standardContextual"/>
        </w:rPr>
        <w:t xml:space="preserve">registreeritakse </w:t>
      </w:r>
      <w:r w:rsidRPr="006519BE" w:rsidR="001D2B92">
        <w:rPr>
          <w:rFonts w:ascii="Times New Roman" w:hAnsi="Times New Roman" w:eastAsia="Aptos" w:cs="Times New Roman"/>
          <w:sz w:val="24"/>
          <w:szCs w:val="24"/>
          <w14:ligatures w14:val="standardContextual"/>
        </w:rPr>
        <w:t>Euroopa Liidu liikmesriigist sisse toodud või Eestisse toimetatud</w:t>
      </w:r>
      <w:r w:rsidR="00183451">
        <w:rPr>
          <w:rFonts w:ascii="Times New Roman" w:hAnsi="Times New Roman" w:eastAsia="Aptos" w:cs="Times New Roman"/>
          <w:sz w:val="24"/>
          <w:szCs w:val="24"/>
          <w14:ligatures w14:val="standardContextual"/>
        </w:rPr>
        <w:t xml:space="preserve"> </w:t>
      </w:r>
      <w:r w:rsidRPr="00653B46">
        <w:rPr>
          <w:rFonts w:ascii="Times New Roman" w:hAnsi="Times New Roman" w:eastAsia="Aptos" w:cs="Times New Roman"/>
          <w:sz w:val="24"/>
          <w:szCs w:val="24"/>
          <w14:ligatures w14:val="standardContextual"/>
        </w:rPr>
        <w:t>koer, kass ja valgetuhk</w:t>
      </w:r>
      <w:r w:rsidR="00183451">
        <w:rPr>
          <w:rFonts w:ascii="Times New Roman" w:hAnsi="Times New Roman" w:eastAsia="Aptos" w:cs="Times New Roman"/>
          <w:sz w:val="24"/>
          <w:szCs w:val="24"/>
          <w14:ligatures w14:val="standardContextual"/>
        </w:rPr>
        <w:t>ur</w:t>
      </w:r>
      <w:r w:rsidRPr="003B0E8A" w:rsidR="003B0E8A">
        <w:rPr>
          <w:rFonts w:ascii="Times New Roman" w:hAnsi="Times New Roman" w:eastAsia="Aptos" w:cs="Times New Roman"/>
          <w:sz w:val="24"/>
          <w:szCs w:val="24"/>
          <w14:ligatures w14:val="standardContextual"/>
        </w:rPr>
        <w:t xml:space="preserve"> </w:t>
      </w:r>
      <w:r w:rsidR="00183451">
        <w:rPr>
          <w:rFonts w:ascii="Times New Roman" w:hAnsi="Times New Roman" w:eastAsia="Aptos" w:cs="Times New Roman"/>
          <w:sz w:val="24"/>
          <w:szCs w:val="24"/>
          <w14:ligatures w14:val="standardContextual"/>
        </w:rPr>
        <w:t>järgmise</w:t>
      </w:r>
      <w:r w:rsidRPr="003B0E8A" w:rsidR="003B0E8A">
        <w:rPr>
          <w:rFonts w:ascii="Times New Roman" w:hAnsi="Times New Roman" w:eastAsia="Aptos" w:cs="Times New Roman"/>
          <w:sz w:val="24"/>
          <w:szCs w:val="24"/>
          <w14:ligatures w14:val="standardContextual"/>
        </w:rPr>
        <w:t xml:space="preserve"> tähta</w:t>
      </w:r>
      <w:r w:rsidR="00183451">
        <w:rPr>
          <w:rFonts w:ascii="Times New Roman" w:hAnsi="Times New Roman" w:eastAsia="Aptos" w:cs="Times New Roman"/>
          <w:sz w:val="24"/>
          <w:szCs w:val="24"/>
          <w14:ligatures w14:val="standardContextual"/>
        </w:rPr>
        <w:t>ja jooksul</w:t>
      </w:r>
      <w:r w:rsidRPr="003B0E8A" w:rsidR="003B0E8A">
        <w:rPr>
          <w:rFonts w:ascii="Times New Roman" w:hAnsi="Times New Roman" w:eastAsia="Aptos" w:cs="Times New Roman"/>
          <w:sz w:val="24"/>
          <w:szCs w:val="24"/>
          <w14:ligatures w14:val="standardContextual"/>
        </w:rPr>
        <w:t>:</w:t>
      </w:r>
    </w:p>
    <w:p w:rsidRPr="003B0E8A" w:rsidR="003B0E8A" w:rsidP="003B0E8A" w:rsidRDefault="003B0E8A" w14:paraId="700EA900" w14:textId="47175398">
      <w:pPr>
        <w:jc w:val="both"/>
        <w:rPr>
          <w:rFonts w:ascii="Times New Roman" w:hAnsi="Times New Roman" w:eastAsia="Aptos" w:cs="Times New Roman"/>
          <w:sz w:val="24"/>
          <w:szCs w:val="24"/>
          <w14:ligatures w14:val="standardContextual"/>
        </w:rPr>
      </w:pPr>
      <w:r w:rsidRPr="003B0E8A">
        <w:rPr>
          <w:rFonts w:ascii="Times New Roman" w:hAnsi="Times New Roman" w:eastAsia="Aptos" w:cs="Times New Roman"/>
          <w:sz w:val="24"/>
          <w:szCs w:val="24"/>
          <w14:ligatures w14:val="standardContextual"/>
        </w:rPr>
        <w:t xml:space="preserve">1) ühe kuu jooksul </w:t>
      </w:r>
      <w:r w:rsidR="002C3465">
        <w:rPr>
          <w:rFonts w:ascii="Times New Roman" w:hAnsi="Times New Roman" w:eastAsia="Aptos" w:cs="Times New Roman"/>
          <w:sz w:val="24"/>
          <w:szCs w:val="24"/>
          <w14:ligatures w14:val="standardContextual"/>
        </w:rPr>
        <w:t>looma pidaja</w:t>
      </w:r>
      <w:r w:rsidR="00183451">
        <w:rPr>
          <w:rFonts w:ascii="Times New Roman" w:hAnsi="Times New Roman" w:eastAsia="Aptos" w:cs="Times New Roman"/>
          <w:sz w:val="24"/>
          <w:szCs w:val="24"/>
          <w14:ligatures w14:val="standardContextual"/>
        </w:rPr>
        <w:t xml:space="preserve"> </w:t>
      </w:r>
      <w:r w:rsidRPr="003B0E8A">
        <w:rPr>
          <w:rFonts w:ascii="Times New Roman" w:hAnsi="Times New Roman" w:eastAsia="Aptos" w:cs="Times New Roman"/>
          <w:sz w:val="24"/>
          <w:szCs w:val="24"/>
          <w14:ligatures w14:val="standardContextual"/>
        </w:rPr>
        <w:t xml:space="preserve">elamisloa alusel Eestisse saabumise päevast arvates või </w:t>
      </w:r>
      <w:r w:rsidR="00183451">
        <w:rPr>
          <w:rFonts w:ascii="Times New Roman" w:hAnsi="Times New Roman" w:eastAsia="Aptos" w:cs="Times New Roman"/>
          <w:sz w:val="24"/>
          <w:szCs w:val="24"/>
          <w14:ligatures w14:val="standardContextual"/>
        </w:rPr>
        <w:t>t</w:t>
      </w:r>
      <w:r w:rsidR="002C3465">
        <w:rPr>
          <w:rFonts w:ascii="Times New Roman" w:hAnsi="Times New Roman" w:eastAsia="Aptos" w:cs="Times New Roman"/>
          <w:sz w:val="24"/>
          <w:szCs w:val="24"/>
          <w14:ligatures w14:val="standardContextual"/>
        </w:rPr>
        <w:t>emal</w:t>
      </w:r>
      <w:r w:rsidR="00183451">
        <w:rPr>
          <w:rFonts w:ascii="Times New Roman" w:hAnsi="Times New Roman" w:eastAsia="Aptos" w:cs="Times New Roman"/>
          <w:sz w:val="24"/>
          <w:szCs w:val="24"/>
          <w14:ligatures w14:val="standardContextual"/>
        </w:rPr>
        <w:t xml:space="preserve">e </w:t>
      </w:r>
      <w:r w:rsidRPr="003B0E8A">
        <w:rPr>
          <w:rFonts w:ascii="Times New Roman" w:hAnsi="Times New Roman" w:eastAsia="Aptos" w:cs="Times New Roman"/>
          <w:sz w:val="24"/>
          <w:szCs w:val="24"/>
          <w14:ligatures w14:val="standardContextual"/>
        </w:rPr>
        <w:t xml:space="preserve">elamisloa andmise otsusest teavitamise päevast arvates, kui </w:t>
      </w:r>
      <w:ins w:author="Aili Sandre - JUSTDIGI" w:date="2025-09-05T12:06:00Z" w16du:dateUtc="2025-09-05T09:06:00Z" w:id="98">
        <w:r w:rsidR="0033060E">
          <w:rPr>
            <w:rFonts w:ascii="Times New Roman" w:hAnsi="Times New Roman" w:eastAsia="Aptos" w:cs="Times New Roman"/>
            <w:sz w:val="24"/>
            <w:szCs w:val="24"/>
            <w14:ligatures w14:val="standardContextual"/>
          </w:rPr>
          <w:t>ta</w:t>
        </w:r>
      </w:ins>
      <w:del w:author="Aili Sandre - JUSTDIGI" w:date="2025-09-05T12:06:00Z" w16du:dateUtc="2025-09-05T09:06:00Z" w:id="99">
        <w:r w:rsidRPr="003B0E8A" w:rsidDel="0033060E">
          <w:rPr>
            <w:rFonts w:ascii="Times New Roman" w:hAnsi="Times New Roman" w:eastAsia="Aptos" w:cs="Times New Roman"/>
            <w:sz w:val="24"/>
            <w:szCs w:val="24"/>
            <w14:ligatures w14:val="standardContextual"/>
          </w:rPr>
          <w:delText>looma</w:delText>
        </w:r>
        <w:r w:rsidDel="0033060E" w:rsidR="002C3465">
          <w:rPr>
            <w:rFonts w:ascii="Times New Roman" w:hAnsi="Times New Roman" w:eastAsia="Aptos" w:cs="Times New Roman"/>
            <w:sz w:val="24"/>
            <w:szCs w:val="24"/>
            <w14:ligatures w14:val="standardContextual"/>
          </w:rPr>
          <w:delText xml:space="preserve"> </w:delText>
        </w:r>
        <w:r w:rsidRPr="003B0E8A" w:rsidDel="0033060E">
          <w:rPr>
            <w:rFonts w:ascii="Times New Roman" w:hAnsi="Times New Roman" w:eastAsia="Aptos" w:cs="Times New Roman"/>
            <w:sz w:val="24"/>
            <w:szCs w:val="24"/>
            <w14:ligatures w14:val="standardContextual"/>
          </w:rPr>
          <w:delText>pidaja</w:delText>
        </w:r>
      </w:del>
      <w:r w:rsidRPr="003B0E8A">
        <w:rPr>
          <w:rFonts w:ascii="Times New Roman" w:hAnsi="Times New Roman" w:eastAsia="Aptos" w:cs="Times New Roman"/>
          <w:sz w:val="24"/>
          <w:szCs w:val="24"/>
          <w14:ligatures w14:val="standardContextual"/>
        </w:rPr>
        <w:t xml:space="preserve"> on välismaalane välismaalaste seaduse </w:t>
      </w:r>
      <w:r w:rsidR="00E1125D">
        <w:rPr>
          <w:rFonts w:ascii="Times New Roman" w:hAnsi="Times New Roman" w:eastAsia="Aptos" w:cs="Times New Roman"/>
          <w:sz w:val="24"/>
          <w:szCs w:val="24"/>
          <w14:ligatures w14:val="standardContextual"/>
        </w:rPr>
        <w:t>tähenduses</w:t>
      </w:r>
      <w:r w:rsidRPr="003B0E8A">
        <w:rPr>
          <w:rFonts w:ascii="Times New Roman" w:hAnsi="Times New Roman" w:eastAsia="Aptos" w:cs="Times New Roman"/>
          <w:sz w:val="24"/>
          <w:szCs w:val="24"/>
          <w14:ligatures w14:val="standardContextual"/>
        </w:rPr>
        <w:t>;</w:t>
      </w:r>
    </w:p>
    <w:p w:rsidR="0060695D" w:rsidP="00A63380" w:rsidRDefault="003B0E8A" w14:paraId="28B3ADE6" w14:textId="6B776DAC">
      <w:pPr>
        <w:jc w:val="both"/>
        <w:rPr>
          <w:rFonts w:ascii="Times New Roman" w:hAnsi="Times New Roman" w:eastAsia="Aptos" w:cs="Times New Roman"/>
          <w:sz w:val="24"/>
          <w:szCs w:val="24"/>
          <w14:ligatures w14:val="standardContextual"/>
        </w:rPr>
      </w:pPr>
      <w:r w:rsidRPr="003B0E8A">
        <w:rPr>
          <w:rFonts w:ascii="Times New Roman" w:hAnsi="Times New Roman" w:eastAsia="Aptos" w:cs="Times New Roman"/>
          <w:sz w:val="24"/>
          <w:szCs w:val="24"/>
          <w14:ligatures w14:val="standardContextual"/>
        </w:rPr>
        <w:t xml:space="preserve">2) kolme kuu jooksul </w:t>
      </w:r>
      <w:r w:rsidR="002C3465">
        <w:rPr>
          <w:rFonts w:ascii="Times New Roman" w:hAnsi="Times New Roman" w:eastAsia="Aptos" w:cs="Times New Roman"/>
          <w:sz w:val="24"/>
          <w:szCs w:val="24"/>
          <w14:ligatures w14:val="standardContextual"/>
        </w:rPr>
        <w:t>looma</w:t>
      </w:r>
      <w:r w:rsidR="00E1125D">
        <w:rPr>
          <w:rFonts w:ascii="Times New Roman" w:hAnsi="Times New Roman" w:eastAsia="Aptos" w:cs="Times New Roman"/>
          <w:sz w:val="24"/>
          <w:szCs w:val="24"/>
          <w14:ligatures w14:val="standardContextual"/>
        </w:rPr>
        <w:t xml:space="preserve"> pidaja </w:t>
      </w:r>
      <w:r w:rsidRPr="003B0E8A">
        <w:rPr>
          <w:rFonts w:ascii="Times New Roman" w:hAnsi="Times New Roman" w:eastAsia="Aptos" w:cs="Times New Roman"/>
          <w:sz w:val="24"/>
          <w:szCs w:val="24"/>
          <w14:ligatures w14:val="standardContextual"/>
        </w:rPr>
        <w:t xml:space="preserve">Eestisse sisenemise päevast arvates, kui </w:t>
      </w:r>
      <w:ins w:author="Aili Sandre - JUSTDIGI" w:date="2025-09-05T12:04:00Z" w16du:dateUtc="2025-09-05T09:04:00Z" w:id="100">
        <w:r w:rsidR="00604F1F">
          <w:rPr>
            <w:rFonts w:ascii="Times New Roman" w:hAnsi="Times New Roman" w:eastAsia="Aptos" w:cs="Times New Roman"/>
            <w:sz w:val="24"/>
            <w:szCs w:val="24"/>
            <w14:ligatures w14:val="standardContextual"/>
          </w:rPr>
          <w:t>ta</w:t>
        </w:r>
      </w:ins>
      <w:del w:author="Aili Sandre - JUSTDIGI" w:date="2025-09-05T12:04:00Z" w16du:dateUtc="2025-09-05T09:04:00Z" w:id="101">
        <w:r w:rsidRPr="003B0E8A" w:rsidDel="00604F1F">
          <w:rPr>
            <w:rFonts w:ascii="Times New Roman" w:hAnsi="Times New Roman" w:eastAsia="Aptos" w:cs="Times New Roman"/>
            <w:sz w:val="24"/>
            <w:szCs w:val="24"/>
            <w14:ligatures w14:val="standardContextual"/>
          </w:rPr>
          <w:delText>looma</w:delText>
        </w:r>
        <w:r w:rsidDel="00604F1F" w:rsidR="00F855B8">
          <w:rPr>
            <w:rFonts w:ascii="Times New Roman" w:hAnsi="Times New Roman" w:eastAsia="Aptos" w:cs="Times New Roman"/>
            <w:sz w:val="24"/>
            <w:szCs w:val="24"/>
            <w14:ligatures w14:val="standardContextual"/>
          </w:rPr>
          <w:delText xml:space="preserve"> </w:delText>
        </w:r>
        <w:r w:rsidRPr="003B0E8A" w:rsidDel="00604F1F">
          <w:rPr>
            <w:rFonts w:ascii="Times New Roman" w:hAnsi="Times New Roman" w:eastAsia="Aptos" w:cs="Times New Roman"/>
            <w:sz w:val="24"/>
            <w:szCs w:val="24"/>
            <w14:ligatures w14:val="standardContextual"/>
          </w:rPr>
          <w:delText>pida</w:delText>
        </w:r>
      </w:del>
      <w:del w:author="Aili Sandre - JUSTDIGI" w:date="2025-09-05T12:05:00Z" w16du:dateUtc="2025-09-05T09:05:00Z" w:id="102">
        <w:r w:rsidRPr="003B0E8A" w:rsidDel="00604F1F">
          <w:rPr>
            <w:rFonts w:ascii="Times New Roman" w:hAnsi="Times New Roman" w:eastAsia="Aptos" w:cs="Times New Roman"/>
            <w:sz w:val="24"/>
            <w:szCs w:val="24"/>
            <w14:ligatures w14:val="standardContextual"/>
          </w:rPr>
          <w:delText>ja</w:delText>
        </w:r>
      </w:del>
      <w:r w:rsidRPr="003B0E8A">
        <w:rPr>
          <w:rFonts w:ascii="Times New Roman" w:hAnsi="Times New Roman" w:eastAsia="Aptos" w:cs="Times New Roman"/>
          <w:sz w:val="24"/>
          <w:szCs w:val="24"/>
          <w14:ligatures w14:val="standardContextual"/>
        </w:rPr>
        <w:t xml:space="preserve"> on Euroopa Liidu liikmesriigi, Euroopa Majanduspiirkonna liikmesriigi </w:t>
      </w:r>
      <w:r w:rsidR="00F855B8">
        <w:rPr>
          <w:rFonts w:ascii="Times New Roman" w:hAnsi="Times New Roman" w:eastAsia="Aptos" w:cs="Times New Roman"/>
          <w:sz w:val="24"/>
          <w:szCs w:val="24"/>
          <w14:ligatures w14:val="standardContextual"/>
        </w:rPr>
        <w:t>või</w:t>
      </w:r>
      <w:r w:rsidRPr="003B0E8A">
        <w:rPr>
          <w:rFonts w:ascii="Times New Roman" w:hAnsi="Times New Roman" w:eastAsia="Aptos" w:cs="Times New Roman"/>
          <w:sz w:val="24"/>
          <w:szCs w:val="24"/>
          <w14:ligatures w14:val="standardContextual"/>
        </w:rPr>
        <w:t xml:space="preserve"> Šveitsi Konföderatsiooni kodanik või </w:t>
      </w:r>
      <w:r w:rsidR="00F855B8">
        <w:rPr>
          <w:rFonts w:ascii="Times New Roman" w:hAnsi="Times New Roman" w:eastAsia="Aptos" w:cs="Times New Roman"/>
          <w:sz w:val="24"/>
          <w:szCs w:val="24"/>
          <w14:ligatures w14:val="standardContextual"/>
        </w:rPr>
        <w:t>nimetatud kodaniku</w:t>
      </w:r>
      <w:r w:rsidRPr="003B0E8A">
        <w:rPr>
          <w:rFonts w:ascii="Times New Roman" w:hAnsi="Times New Roman" w:eastAsia="Aptos" w:cs="Times New Roman"/>
          <w:sz w:val="24"/>
          <w:szCs w:val="24"/>
          <w14:ligatures w14:val="standardContextual"/>
        </w:rPr>
        <w:t xml:space="preserve"> perekonnaliige</w:t>
      </w:r>
      <w:r w:rsidR="0060695D">
        <w:rPr>
          <w:rFonts w:ascii="Times New Roman" w:hAnsi="Times New Roman" w:eastAsia="Aptos" w:cs="Times New Roman"/>
          <w:sz w:val="24"/>
          <w:szCs w:val="24"/>
          <w14:ligatures w14:val="standardContextual"/>
        </w:rPr>
        <w:t>;</w:t>
      </w:r>
    </w:p>
    <w:p w:rsidR="001C1C54" w:rsidP="00A63380" w:rsidRDefault="0060695D" w14:paraId="10E10511" w14:textId="2EB2E984">
      <w:pPr>
        <w:jc w:val="both"/>
        <w:rPr>
          <w:rFonts w:ascii="Times New Roman" w:hAnsi="Times New Roman" w:eastAsia="Aptos" w:cs="Times New Roman"/>
          <w:sz w:val="24"/>
          <w:szCs w:val="24"/>
          <w14:ligatures w14:val="standardContextual"/>
        </w:rPr>
      </w:pPr>
      <w:r>
        <w:rPr>
          <w:rFonts w:ascii="Times New Roman" w:hAnsi="Times New Roman" w:eastAsia="Aptos" w:cs="Times New Roman"/>
          <w:sz w:val="24"/>
          <w:szCs w:val="24"/>
          <w14:ligatures w14:val="standardContextual"/>
        </w:rPr>
        <w:t xml:space="preserve">3) </w:t>
      </w:r>
      <w:r w:rsidR="004E6A92">
        <w:rPr>
          <w:rFonts w:ascii="Times New Roman" w:hAnsi="Times New Roman" w:eastAsia="Aptos" w:cs="Times New Roman"/>
          <w:sz w:val="24"/>
          <w:szCs w:val="24"/>
          <w14:ligatures w14:val="standardContextual"/>
        </w:rPr>
        <w:t xml:space="preserve">viivitamata, kuid mitte hiljem kui </w:t>
      </w:r>
      <w:r w:rsidRPr="004E6A92">
        <w:rPr>
          <w:rFonts w:ascii="Times New Roman" w:hAnsi="Times New Roman" w:eastAsia="Aptos" w:cs="Times New Roman"/>
          <w:sz w:val="24"/>
          <w:szCs w:val="24"/>
          <w14:ligatures w14:val="standardContextual"/>
        </w:rPr>
        <w:t>kahe tööpäeva jooksul</w:t>
      </w:r>
      <w:r w:rsidR="00DD22CE">
        <w:rPr>
          <w:rFonts w:ascii="Times New Roman" w:hAnsi="Times New Roman" w:eastAsia="Aptos" w:cs="Times New Roman"/>
          <w:sz w:val="24"/>
          <w:szCs w:val="24"/>
          <w14:ligatures w14:val="standardContextual"/>
        </w:rPr>
        <w:t xml:space="preserve"> sihtkohta jõudmise päevast a</w:t>
      </w:r>
      <w:r w:rsidR="002B0C3E">
        <w:rPr>
          <w:rFonts w:ascii="Times New Roman" w:hAnsi="Times New Roman" w:eastAsia="Aptos" w:cs="Times New Roman"/>
          <w:sz w:val="24"/>
          <w:szCs w:val="24"/>
          <w14:ligatures w14:val="standardContextual"/>
        </w:rPr>
        <w:t>rv</w:t>
      </w:r>
      <w:r w:rsidR="00DD22CE">
        <w:rPr>
          <w:rFonts w:ascii="Times New Roman" w:hAnsi="Times New Roman" w:eastAsia="Aptos" w:cs="Times New Roman"/>
          <w:sz w:val="24"/>
          <w:szCs w:val="24"/>
          <w14:ligatures w14:val="standardContextual"/>
        </w:rPr>
        <w:t>ates</w:t>
      </w:r>
      <w:r>
        <w:rPr>
          <w:rFonts w:ascii="Times New Roman" w:hAnsi="Times New Roman" w:eastAsia="Aptos" w:cs="Times New Roman"/>
          <w:sz w:val="24"/>
          <w:szCs w:val="24"/>
          <w14:ligatures w14:val="standardContextual"/>
        </w:rPr>
        <w:t xml:space="preserve">, kui </w:t>
      </w:r>
      <w:r w:rsidR="006C26BE">
        <w:rPr>
          <w:rFonts w:ascii="Times New Roman" w:hAnsi="Times New Roman" w:eastAsia="Aptos" w:cs="Times New Roman"/>
          <w:sz w:val="24"/>
          <w:szCs w:val="24"/>
          <w14:ligatures w14:val="standardContextual"/>
        </w:rPr>
        <w:t>loom</w:t>
      </w:r>
      <w:r w:rsidR="00E303B8">
        <w:rPr>
          <w:rFonts w:ascii="Times New Roman" w:hAnsi="Times New Roman" w:eastAsia="Aptos" w:cs="Times New Roman"/>
          <w:sz w:val="24"/>
          <w:szCs w:val="24"/>
          <w14:ligatures w14:val="standardContextual"/>
        </w:rPr>
        <w:t xml:space="preserve"> on </w:t>
      </w:r>
      <w:r w:rsidR="00F35701">
        <w:rPr>
          <w:rFonts w:ascii="Times New Roman" w:hAnsi="Times New Roman" w:eastAsia="Aptos" w:cs="Times New Roman"/>
          <w:sz w:val="24"/>
          <w:szCs w:val="24"/>
          <w14:ligatures w14:val="standardContextual"/>
        </w:rPr>
        <w:t xml:space="preserve">Eestisse </w:t>
      </w:r>
      <w:r w:rsidR="00E303B8">
        <w:rPr>
          <w:rFonts w:ascii="Times New Roman" w:hAnsi="Times New Roman" w:eastAsia="Aptos" w:cs="Times New Roman"/>
          <w:sz w:val="24"/>
          <w:szCs w:val="24"/>
          <w14:ligatures w14:val="standardContextual"/>
        </w:rPr>
        <w:t xml:space="preserve">toimetatud </w:t>
      </w:r>
      <w:r w:rsidRPr="006C26BE" w:rsidR="006C26BE">
        <w:rPr>
          <w:rFonts w:ascii="Times New Roman" w:hAnsi="Times New Roman" w:eastAsia="Aptos" w:cs="Times New Roman"/>
          <w:sz w:val="24"/>
          <w:szCs w:val="24"/>
          <w14:ligatures w14:val="standardContextual"/>
        </w:rPr>
        <w:t>kaubanduslikul eesmärgil</w:t>
      </w:r>
      <w:r w:rsidR="00E303B8">
        <w:rPr>
          <w:rFonts w:ascii="Times New Roman" w:hAnsi="Times New Roman" w:eastAsia="Aptos" w:cs="Times New Roman"/>
          <w:sz w:val="24"/>
          <w:szCs w:val="24"/>
          <w14:ligatures w14:val="standardContextual"/>
        </w:rPr>
        <w:t xml:space="preserve"> </w:t>
      </w:r>
      <w:r w:rsidRPr="0015269A" w:rsidR="00E303B8">
        <w:rPr>
          <w:rFonts w:ascii="Times New Roman" w:hAnsi="Times New Roman" w:eastAsia="Aptos" w:cs="Times New Roman"/>
          <w:sz w:val="24"/>
          <w:szCs w:val="24"/>
          <w:highlight w:val="yellow"/>
          <w14:ligatures w14:val="standardContextual"/>
          <w:rPrChange w:author="Aili Sandre - JUSTDIGI" w:date="2025-09-03T17:04:00Z" w16du:dateUtc="2025-09-03T14:04:00Z" w:id="103">
            <w:rPr>
              <w:rFonts w:ascii="Times New Roman" w:hAnsi="Times New Roman" w:eastAsia="Aptos" w:cs="Times New Roman"/>
              <w:sz w:val="24"/>
              <w:szCs w:val="24"/>
              <w14:ligatures w14:val="standardContextual"/>
            </w:rPr>
          </w:rPrChange>
        </w:rPr>
        <w:t xml:space="preserve">liikumise </w:t>
      </w:r>
      <w:commentRangeStart w:id="104"/>
      <w:r w:rsidRPr="0015269A" w:rsidR="00E303B8">
        <w:rPr>
          <w:rFonts w:ascii="Times New Roman" w:hAnsi="Times New Roman" w:eastAsia="Aptos" w:cs="Times New Roman"/>
          <w:sz w:val="24"/>
          <w:szCs w:val="24"/>
          <w:highlight w:val="yellow"/>
          <w14:ligatures w14:val="standardContextual"/>
          <w:rPrChange w:author="Aili Sandre - JUSTDIGI" w:date="2025-09-03T17:04:00Z" w16du:dateUtc="2025-09-03T14:04:00Z" w:id="105">
            <w:rPr>
              <w:rFonts w:ascii="Times New Roman" w:hAnsi="Times New Roman" w:eastAsia="Aptos" w:cs="Times New Roman"/>
              <w:sz w:val="24"/>
              <w:szCs w:val="24"/>
              <w14:ligatures w14:val="standardContextual"/>
            </w:rPr>
          </w:rPrChange>
        </w:rPr>
        <w:t>korras</w:t>
      </w:r>
      <w:commentRangeEnd w:id="104"/>
      <w:r w:rsidR="008A46C8">
        <w:rPr>
          <w:rStyle w:val="Kommentaariviide"/>
        </w:rPr>
        <w:commentReference w:id="104"/>
      </w:r>
      <w:r w:rsidRPr="00653B46" w:rsidR="00AF55C3">
        <w:rPr>
          <w:rFonts w:ascii="Times New Roman" w:hAnsi="Times New Roman" w:eastAsia="Aptos" w:cs="Times New Roman"/>
          <w:sz w:val="24"/>
          <w:szCs w:val="24"/>
          <w14:ligatures w14:val="standardContextual"/>
        </w:rPr>
        <w:t>.</w:t>
      </w:r>
      <w:bookmarkEnd w:id="95"/>
      <w:bookmarkEnd w:id="97"/>
    </w:p>
    <w:p w:rsidRPr="00A63380" w:rsidR="00A63380" w:rsidP="00A63380" w:rsidRDefault="00A63380" w14:paraId="3E24B54C" w14:textId="77777777">
      <w:pPr>
        <w:jc w:val="both"/>
        <w:rPr>
          <w:rFonts w:ascii="Times New Roman" w:hAnsi="Times New Roman" w:eastAsia="Aptos" w:cs="Times New Roman"/>
          <w:sz w:val="24"/>
          <w:szCs w:val="24"/>
          <w14:ligatures w14:val="standardContextual"/>
        </w:rPr>
      </w:pPr>
    </w:p>
    <w:p w:rsidR="00465F39" w:rsidP="00673550" w:rsidRDefault="00465F39" w14:paraId="1D4E2A20" w14:textId="17EF2EEB">
      <w:pPr>
        <w:jc w:val="both"/>
        <w:rPr>
          <w:rFonts w:ascii="Times New Roman" w:hAnsi="Times New Roman" w:eastAsia="Times New Roman" w:cs="Times New Roman"/>
          <w:sz w:val="24"/>
          <w:szCs w:val="24"/>
          <w:lang w:eastAsia="et-EE"/>
        </w:rPr>
      </w:pPr>
      <w:bookmarkStart w:name="_Hlk181981359" w:id="106"/>
      <w:r>
        <w:rPr>
          <w:rFonts w:ascii="Times New Roman" w:hAnsi="Times New Roman" w:eastAsia="Times New Roman" w:cs="Times New Roman"/>
          <w:sz w:val="24"/>
          <w:szCs w:val="24"/>
          <w:lang w:eastAsia="et-EE"/>
        </w:rPr>
        <w:t>(</w:t>
      </w:r>
      <w:r w:rsidR="00847519">
        <w:rPr>
          <w:rFonts w:ascii="Times New Roman" w:hAnsi="Times New Roman" w:eastAsia="Times New Roman" w:cs="Times New Roman"/>
          <w:sz w:val="24"/>
          <w:szCs w:val="24"/>
          <w:lang w:eastAsia="et-EE"/>
        </w:rPr>
        <w:t>3</w:t>
      </w:r>
      <w:r>
        <w:rPr>
          <w:rFonts w:ascii="Times New Roman" w:hAnsi="Times New Roman" w:eastAsia="Times New Roman" w:cs="Times New Roman"/>
          <w:sz w:val="24"/>
          <w:szCs w:val="24"/>
          <w:lang w:eastAsia="et-EE"/>
        </w:rPr>
        <w:t>)</w:t>
      </w:r>
      <w:r w:rsidR="00F805DD">
        <w:rPr>
          <w:rFonts w:ascii="Times New Roman" w:hAnsi="Times New Roman" w:eastAsia="Times New Roman" w:cs="Times New Roman"/>
          <w:sz w:val="24"/>
          <w:szCs w:val="24"/>
          <w:lang w:eastAsia="et-EE"/>
        </w:rPr>
        <w:t xml:space="preserve"> </w:t>
      </w:r>
      <w:r w:rsidR="00E35E33">
        <w:rPr>
          <w:rFonts w:ascii="Times New Roman" w:hAnsi="Times New Roman" w:eastAsia="Times New Roman" w:cs="Times New Roman"/>
          <w:sz w:val="24"/>
          <w:szCs w:val="24"/>
          <w:lang w:eastAsia="et-EE"/>
        </w:rPr>
        <w:t>M</w:t>
      </w:r>
      <w:r w:rsidRPr="00461FBD" w:rsidR="00461FBD">
        <w:rPr>
          <w:rFonts w:ascii="Times New Roman" w:hAnsi="Times New Roman" w:eastAsia="Times New Roman" w:cs="Times New Roman"/>
          <w:sz w:val="24"/>
          <w:szCs w:val="24"/>
          <w:lang w:eastAsia="et-EE"/>
        </w:rPr>
        <w:t>uu kui käesoleva paragrahvi lõikes 1 nimetatud</w:t>
      </w:r>
      <w:r w:rsidR="00B1562C">
        <w:rPr>
          <w:rFonts w:ascii="Times New Roman" w:hAnsi="Times New Roman" w:eastAsia="Times New Roman" w:cs="Times New Roman"/>
          <w:sz w:val="24"/>
          <w:szCs w:val="24"/>
          <w:lang w:eastAsia="et-EE"/>
        </w:rPr>
        <w:t xml:space="preserve"> </w:t>
      </w:r>
      <w:r w:rsidR="00F805DD">
        <w:rPr>
          <w:rFonts w:ascii="Times New Roman" w:hAnsi="Times New Roman" w:eastAsia="Times New Roman" w:cs="Times New Roman"/>
          <w:sz w:val="24"/>
          <w:szCs w:val="24"/>
          <w:lang w:eastAsia="et-EE"/>
        </w:rPr>
        <w:t>liiki lemmiklooma kohta</w:t>
      </w:r>
      <w:r w:rsidR="00E35E33">
        <w:rPr>
          <w:rFonts w:ascii="Times New Roman" w:hAnsi="Times New Roman" w:eastAsia="Times New Roman" w:cs="Times New Roman"/>
          <w:sz w:val="24"/>
          <w:szCs w:val="24"/>
          <w:lang w:eastAsia="et-EE"/>
        </w:rPr>
        <w:t xml:space="preserve"> peetakse arvestust loomade registris</w:t>
      </w:r>
      <w:r w:rsidR="00F805DD">
        <w:rPr>
          <w:rFonts w:ascii="Times New Roman" w:hAnsi="Times New Roman" w:eastAsia="Times New Roman" w:cs="Times New Roman"/>
          <w:sz w:val="24"/>
          <w:szCs w:val="24"/>
          <w:lang w:eastAsia="et-EE"/>
        </w:rPr>
        <w:t>,</w:t>
      </w:r>
      <w:r w:rsidRPr="00F805DD" w:rsidR="00F805DD">
        <w:rPr>
          <w:rFonts w:ascii="Times New Roman" w:hAnsi="Times New Roman" w:eastAsia="Times New Roman" w:cs="Times New Roman"/>
          <w:sz w:val="24"/>
          <w:szCs w:val="24"/>
          <w:lang w:eastAsia="et-EE"/>
        </w:rPr>
        <w:t xml:space="preserve"> kui </w:t>
      </w:r>
      <w:r w:rsidR="0069546C">
        <w:rPr>
          <w:rFonts w:ascii="Times New Roman" w:hAnsi="Times New Roman" w:eastAsia="Times New Roman" w:cs="Times New Roman"/>
          <w:sz w:val="24"/>
          <w:szCs w:val="24"/>
          <w:lang w:eastAsia="et-EE"/>
        </w:rPr>
        <w:t>lemmik</w:t>
      </w:r>
      <w:r w:rsidRPr="00F805DD" w:rsidR="00F805DD">
        <w:rPr>
          <w:rFonts w:ascii="Times New Roman" w:hAnsi="Times New Roman" w:eastAsia="Times New Roman" w:cs="Times New Roman"/>
          <w:sz w:val="24"/>
          <w:szCs w:val="24"/>
          <w:lang w:eastAsia="et-EE"/>
        </w:rPr>
        <w:t xml:space="preserve">loomapidaja soovib oma lemmiklooma </w:t>
      </w:r>
      <w:del w:author="Aili Sandre - JUSTDIGI" w:date="2025-09-05T12:11:00Z" w16du:dateUtc="2025-09-05T09:11:00Z" w:id="107">
        <w:r w:rsidRPr="00F805DD" w:rsidDel="006C15D7" w:rsidR="00F805DD">
          <w:rPr>
            <w:rFonts w:ascii="Times New Roman" w:hAnsi="Times New Roman" w:eastAsia="Times New Roman" w:cs="Times New Roman"/>
            <w:sz w:val="24"/>
            <w:szCs w:val="24"/>
            <w:lang w:eastAsia="et-EE"/>
          </w:rPr>
          <w:delText xml:space="preserve">loomade </w:delText>
        </w:r>
      </w:del>
      <w:r w:rsidRPr="00F805DD" w:rsidR="00F805DD">
        <w:rPr>
          <w:rFonts w:ascii="Times New Roman" w:hAnsi="Times New Roman" w:eastAsia="Times New Roman" w:cs="Times New Roman"/>
          <w:sz w:val="24"/>
          <w:szCs w:val="24"/>
          <w:lang w:eastAsia="et-EE"/>
        </w:rPr>
        <w:t>registris registreerida.</w:t>
      </w:r>
    </w:p>
    <w:p w:rsidR="005F1336" w:rsidP="003261A5" w:rsidRDefault="005F1336" w14:paraId="791D99D2" w14:textId="77777777">
      <w:pPr>
        <w:jc w:val="both"/>
        <w:rPr>
          <w:rFonts w:ascii="Times New Roman" w:hAnsi="Times New Roman" w:eastAsia="Times New Roman" w:cs="Times New Roman"/>
          <w:sz w:val="24"/>
          <w:szCs w:val="24"/>
          <w:lang w:eastAsia="et-EE"/>
        </w:rPr>
      </w:pPr>
      <w:bookmarkStart w:name="para31lg2" w:id="108"/>
    </w:p>
    <w:p w:rsidR="003261A5" w:rsidP="003261A5" w:rsidRDefault="003261A5" w14:paraId="244C4D20" w14:textId="1DCE9B20">
      <w:pPr>
        <w:jc w:val="both"/>
        <w:rPr>
          <w:rFonts w:ascii="Times New Roman" w:hAnsi="Times New Roman" w:cs="Times New Roman"/>
          <w:sz w:val="24"/>
          <w:szCs w:val="24"/>
        </w:rPr>
      </w:pPr>
      <w:bookmarkStart w:name="_Hlk181802867" w:id="109"/>
      <w:bookmarkStart w:name="_Hlk187305235" w:id="110"/>
      <w:bookmarkEnd w:id="108"/>
      <w:r w:rsidRPr="00166C0F">
        <w:rPr>
          <w:rFonts w:ascii="Times New Roman" w:hAnsi="Times New Roman" w:cs="Times New Roman"/>
          <w:sz w:val="24"/>
          <w:szCs w:val="24"/>
        </w:rPr>
        <w:t>(</w:t>
      </w:r>
      <w:r w:rsidRPr="00166C0F" w:rsidR="00847519">
        <w:rPr>
          <w:rFonts w:ascii="Times New Roman" w:hAnsi="Times New Roman" w:cs="Times New Roman"/>
          <w:sz w:val="24"/>
          <w:szCs w:val="24"/>
        </w:rPr>
        <w:t>4</w:t>
      </w:r>
      <w:r w:rsidRPr="00166C0F">
        <w:rPr>
          <w:rFonts w:ascii="Times New Roman" w:hAnsi="Times New Roman" w:cs="Times New Roman"/>
          <w:sz w:val="24"/>
          <w:szCs w:val="24"/>
        </w:rPr>
        <w:t xml:space="preserve">) </w:t>
      </w:r>
      <w:r w:rsidRPr="00166C0F" w:rsidR="000155D2">
        <w:rPr>
          <w:rFonts w:ascii="Times New Roman" w:hAnsi="Times New Roman" w:cs="Times New Roman"/>
          <w:sz w:val="24"/>
          <w:szCs w:val="24"/>
        </w:rPr>
        <w:t>Koe</w:t>
      </w:r>
      <w:r w:rsidRPr="00166C0F" w:rsidR="00920678">
        <w:rPr>
          <w:rFonts w:ascii="Times New Roman" w:hAnsi="Times New Roman" w:cs="Times New Roman"/>
          <w:sz w:val="24"/>
          <w:szCs w:val="24"/>
        </w:rPr>
        <w:t xml:space="preserve">ra, kassi ja valgetuhkru </w:t>
      </w:r>
      <w:r w:rsidRPr="00166C0F" w:rsidR="000155D2">
        <w:rPr>
          <w:rFonts w:ascii="Times New Roman" w:hAnsi="Times New Roman" w:cs="Times New Roman"/>
          <w:sz w:val="24"/>
          <w:szCs w:val="24"/>
        </w:rPr>
        <w:t xml:space="preserve">pidaja </w:t>
      </w:r>
      <w:r w:rsidRPr="00166C0F" w:rsidR="00060BD1">
        <w:rPr>
          <w:rFonts w:ascii="Times New Roman" w:hAnsi="Times New Roman" w:cs="Times New Roman"/>
          <w:sz w:val="24"/>
          <w:szCs w:val="24"/>
        </w:rPr>
        <w:t>ning</w:t>
      </w:r>
      <w:r w:rsidRPr="00166C0F" w:rsidR="00920678">
        <w:rPr>
          <w:rFonts w:ascii="Times New Roman" w:hAnsi="Times New Roman" w:cs="Times New Roman"/>
          <w:sz w:val="24"/>
          <w:szCs w:val="24"/>
        </w:rPr>
        <w:t xml:space="preserve"> </w:t>
      </w:r>
      <w:r w:rsidRPr="00166C0F">
        <w:rPr>
          <w:rFonts w:ascii="Times New Roman" w:hAnsi="Times New Roman" w:cs="Times New Roman"/>
          <w:sz w:val="24"/>
          <w:szCs w:val="24"/>
        </w:rPr>
        <w:t>käesoleva paragrahvi lõi</w:t>
      </w:r>
      <w:r w:rsidRPr="00166C0F" w:rsidR="00920678">
        <w:rPr>
          <w:rFonts w:ascii="Times New Roman" w:hAnsi="Times New Roman" w:cs="Times New Roman"/>
          <w:sz w:val="24"/>
          <w:szCs w:val="24"/>
        </w:rPr>
        <w:t xml:space="preserve">kes </w:t>
      </w:r>
      <w:r w:rsidRPr="00166C0F" w:rsidR="00D10696">
        <w:rPr>
          <w:rFonts w:ascii="Times New Roman" w:hAnsi="Times New Roman" w:cs="Times New Roman"/>
          <w:sz w:val="24"/>
          <w:szCs w:val="24"/>
        </w:rPr>
        <w:t>3</w:t>
      </w:r>
      <w:r w:rsidRPr="00166C0F">
        <w:rPr>
          <w:rFonts w:ascii="Times New Roman" w:hAnsi="Times New Roman" w:cs="Times New Roman"/>
          <w:sz w:val="24"/>
          <w:szCs w:val="24"/>
        </w:rPr>
        <w:t xml:space="preserve"> nimetatud</w:t>
      </w:r>
      <w:r w:rsidRPr="00166C0F" w:rsidR="001C7030">
        <w:rPr>
          <w:rFonts w:ascii="Times New Roman" w:hAnsi="Times New Roman" w:cs="Times New Roman"/>
          <w:sz w:val="24"/>
          <w:szCs w:val="24"/>
        </w:rPr>
        <w:t xml:space="preserve"> </w:t>
      </w:r>
      <w:r w:rsidRPr="00166C0F" w:rsidR="0054625C">
        <w:rPr>
          <w:rFonts w:ascii="Times New Roman" w:hAnsi="Times New Roman" w:cs="Times New Roman"/>
          <w:sz w:val="24"/>
          <w:szCs w:val="24"/>
        </w:rPr>
        <w:t>lemmik</w:t>
      </w:r>
      <w:r w:rsidRPr="00166C0F">
        <w:rPr>
          <w:rFonts w:ascii="Times New Roman" w:hAnsi="Times New Roman" w:cs="Times New Roman"/>
          <w:sz w:val="24"/>
          <w:szCs w:val="24"/>
        </w:rPr>
        <w:t>looma</w:t>
      </w:r>
      <w:r w:rsidRPr="00166C0F" w:rsidR="00483791">
        <w:rPr>
          <w:rFonts w:ascii="Times New Roman" w:hAnsi="Times New Roman" w:cs="Times New Roman"/>
          <w:sz w:val="24"/>
          <w:szCs w:val="24"/>
        </w:rPr>
        <w:t xml:space="preserve"> </w:t>
      </w:r>
      <w:r w:rsidRPr="00166C0F" w:rsidR="000155D2">
        <w:rPr>
          <w:rFonts w:ascii="Times New Roman" w:hAnsi="Times New Roman" w:cs="Times New Roman"/>
          <w:sz w:val="24"/>
          <w:szCs w:val="24"/>
        </w:rPr>
        <w:t xml:space="preserve">pidaja esitab </w:t>
      </w:r>
      <w:r w:rsidRPr="003B0E8A" w:rsidR="003B0E8A">
        <w:rPr>
          <w:rFonts w:ascii="Times New Roman" w:hAnsi="Times New Roman" w:cs="Times New Roman"/>
          <w:sz w:val="24"/>
          <w:szCs w:val="24"/>
        </w:rPr>
        <w:t xml:space="preserve">käesoleva seaduse § 35 lõike 1 punktis 7 või 8 nimetatud </w:t>
      </w:r>
      <w:r w:rsidRPr="00166C0F" w:rsidR="00CF1E87">
        <w:rPr>
          <w:rFonts w:ascii="Times New Roman" w:hAnsi="Times New Roman" w:cs="Times New Roman"/>
          <w:sz w:val="24"/>
          <w:szCs w:val="24"/>
        </w:rPr>
        <w:t xml:space="preserve">andmed enda ning </w:t>
      </w:r>
      <w:r w:rsidRPr="00166C0F" w:rsidR="000155D2">
        <w:rPr>
          <w:rFonts w:ascii="Times New Roman" w:hAnsi="Times New Roman" w:cs="Times New Roman"/>
          <w:sz w:val="24"/>
          <w:szCs w:val="24"/>
        </w:rPr>
        <w:t xml:space="preserve">oma </w:t>
      </w:r>
      <w:r w:rsidRPr="00166C0F" w:rsidR="00483791">
        <w:rPr>
          <w:rFonts w:ascii="Times New Roman" w:hAnsi="Times New Roman" w:cs="Times New Roman"/>
          <w:sz w:val="24"/>
          <w:szCs w:val="24"/>
        </w:rPr>
        <w:t xml:space="preserve">peetava </w:t>
      </w:r>
      <w:r w:rsidRPr="00166C0F" w:rsidR="000155D2">
        <w:rPr>
          <w:rFonts w:ascii="Times New Roman" w:hAnsi="Times New Roman" w:cs="Times New Roman"/>
          <w:sz w:val="24"/>
          <w:szCs w:val="24"/>
        </w:rPr>
        <w:t xml:space="preserve">looma </w:t>
      </w:r>
      <w:r w:rsidRPr="00166C0F" w:rsidR="00920678">
        <w:rPr>
          <w:rFonts w:ascii="Times New Roman" w:hAnsi="Times New Roman" w:cs="Times New Roman"/>
          <w:sz w:val="24"/>
          <w:szCs w:val="24"/>
        </w:rPr>
        <w:t>kohta</w:t>
      </w:r>
      <w:r w:rsidRPr="00166C0F">
        <w:rPr>
          <w:rFonts w:ascii="Times New Roman" w:hAnsi="Times New Roman" w:cs="Times New Roman"/>
          <w:sz w:val="24"/>
          <w:szCs w:val="24"/>
        </w:rPr>
        <w:t xml:space="preserve"> loomade registri</w:t>
      </w:r>
      <w:r w:rsidRPr="00166C0F" w:rsidR="00920678">
        <w:rPr>
          <w:rFonts w:ascii="Times New Roman" w:hAnsi="Times New Roman" w:cs="Times New Roman"/>
          <w:sz w:val="24"/>
          <w:szCs w:val="24"/>
        </w:rPr>
        <w:t>sse kandmiseks</w:t>
      </w:r>
      <w:r w:rsidRPr="00166C0F">
        <w:rPr>
          <w:rFonts w:ascii="Times New Roman" w:hAnsi="Times New Roman" w:cs="Times New Roman"/>
          <w:sz w:val="24"/>
          <w:szCs w:val="24"/>
        </w:rPr>
        <w:t xml:space="preserve"> käesolevas</w:t>
      </w:r>
      <w:r w:rsidRPr="001B1ECA">
        <w:rPr>
          <w:rFonts w:ascii="Times New Roman" w:hAnsi="Times New Roman" w:cs="Times New Roman"/>
          <w:sz w:val="24"/>
          <w:szCs w:val="24"/>
        </w:rPr>
        <w:t xml:space="preserve"> seaduses ja selle alusel kehtestatud õigusaktis sätestatud korras.</w:t>
      </w:r>
    </w:p>
    <w:p w:rsidR="00B92C5A" w:rsidP="003261A5" w:rsidRDefault="00B92C5A" w14:paraId="12CB3680" w14:textId="77777777">
      <w:pPr>
        <w:jc w:val="both"/>
        <w:rPr>
          <w:rStyle w:val="Kommentaariviide"/>
          <w:rFonts w:ascii="Times New Roman" w:hAnsi="Times New Roman" w:cs="Times New Roman"/>
          <w:sz w:val="24"/>
          <w:szCs w:val="24"/>
        </w:rPr>
      </w:pPr>
    </w:p>
    <w:p w:rsidR="006C6455" w:rsidP="003261A5" w:rsidRDefault="00B92C5A" w14:paraId="6C26E4E2" w14:textId="5FC08FF4">
      <w:pPr>
        <w:jc w:val="both"/>
        <w:rPr>
          <w:rFonts w:ascii="Times New Roman" w:hAnsi="Times New Roman" w:cs="Times New Roman"/>
          <w:sz w:val="24"/>
          <w:szCs w:val="24"/>
        </w:rPr>
      </w:pPr>
      <w:bookmarkStart w:name="_Hlk187438216" w:id="111"/>
      <w:r>
        <w:rPr>
          <w:rStyle w:val="Kommentaariviide"/>
          <w:rFonts w:ascii="Times New Roman" w:hAnsi="Times New Roman" w:cs="Times New Roman"/>
          <w:sz w:val="24"/>
          <w:szCs w:val="24"/>
        </w:rPr>
        <w:lastRenderedPageBreak/>
        <w:t>(</w:t>
      </w:r>
      <w:r w:rsidR="008F7E7C">
        <w:rPr>
          <w:rStyle w:val="Kommentaariviide"/>
          <w:rFonts w:ascii="Times New Roman" w:hAnsi="Times New Roman" w:cs="Times New Roman"/>
          <w:sz w:val="24"/>
          <w:szCs w:val="24"/>
        </w:rPr>
        <w:t>5</w:t>
      </w:r>
      <w:r>
        <w:rPr>
          <w:rStyle w:val="Kommentaariviide"/>
          <w:rFonts w:ascii="Times New Roman" w:hAnsi="Times New Roman" w:cs="Times New Roman"/>
          <w:sz w:val="24"/>
          <w:szCs w:val="24"/>
        </w:rPr>
        <w:t xml:space="preserve">) </w:t>
      </w:r>
      <w:r>
        <w:rPr>
          <w:rFonts w:ascii="Times New Roman" w:hAnsi="Times New Roman" w:cs="Times New Roman"/>
          <w:sz w:val="24"/>
          <w:szCs w:val="24"/>
        </w:rPr>
        <w:t xml:space="preserve">Käesoleva </w:t>
      </w:r>
      <w:bookmarkStart w:name="_Hlk188457621" w:id="112"/>
      <w:r w:rsidRPr="00073AEB">
        <w:rPr>
          <w:rFonts w:ascii="Times New Roman" w:hAnsi="Times New Roman" w:cs="Times New Roman"/>
          <w:sz w:val="24"/>
          <w:szCs w:val="24"/>
        </w:rPr>
        <w:t>seaduse § 37 lõigete 2 ja 4 tähenduses omanikuta või loomapidaja juurest lahti pääsenud</w:t>
      </w:r>
      <w:r>
        <w:rPr>
          <w:rFonts w:ascii="Times New Roman" w:hAnsi="Times New Roman" w:cs="Times New Roman"/>
          <w:sz w:val="24"/>
          <w:szCs w:val="24"/>
        </w:rPr>
        <w:t xml:space="preserve"> loom</w:t>
      </w:r>
      <w:r w:rsidR="006C6455">
        <w:rPr>
          <w:rFonts w:ascii="Times New Roman" w:hAnsi="Times New Roman" w:cs="Times New Roman"/>
          <w:sz w:val="24"/>
          <w:szCs w:val="24"/>
        </w:rPr>
        <w:t>a</w:t>
      </w:r>
      <w:r>
        <w:rPr>
          <w:rFonts w:ascii="Times New Roman" w:hAnsi="Times New Roman" w:cs="Times New Roman"/>
          <w:sz w:val="24"/>
          <w:szCs w:val="24"/>
        </w:rPr>
        <w:t xml:space="preserve"> </w:t>
      </w:r>
      <w:r w:rsidRPr="00073AEB">
        <w:rPr>
          <w:rFonts w:ascii="Times New Roman" w:hAnsi="Times New Roman" w:cs="Times New Roman"/>
          <w:sz w:val="24"/>
          <w:szCs w:val="24"/>
        </w:rPr>
        <w:t xml:space="preserve">(edaspidi </w:t>
      </w:r>
      <w:r w:rsidRPr="00DB490F">
        <w:rPr>
          <w:rFonts w:ascii="Times New Roman" w:hAnsi="Times New Roman" w:cs="Times New Roman"/>
          <w:i/>
          <w:iCs/>
          <w:sz w:val="24"/>
          <w:szCs w:val="24"/>
        </w:rPr>
        <w:t>hulkuv</w:t>
      </w:r>
      <w:r>
        <w:rPr>
          <w:rFonts w:ascii="Times New Roman" w:hAnsi="Times New Roman" w:cs="Times New Roman"/>
          <w:i/>
          <w:iCs/>
          <w:sz w:val="24"/>
          <w:szCs w:val="24"/>
        </w:rPr>
        <w:t xml:space="preserve"> loom</w:t>
      </w:r>
      <w:r w:rsidRPr="00073AEB">
        <w:rPr>
          <w:rFonts w:ascii="Times New Roman" w:hAnsi="Times New Roman" w:cs="Times New Roman"/>
          <w:sz w:val="24"/>
          <w:szCs w:val="24"/>
        </w:rPr>
        <w:t xml:space="preserve">) </w:t>
      </w:r>
      <w:r>
        <w:rPr>
          <w:rStyle w:val="Kommentaariviide"/>
          <w:rFonts w:ascii="Times New Roman" w:hAnsi="Times New Roman" w:cs="Times New Roman"/>
          <w:sz w:val="24"/>
          <w:szCs w:val="24"/>
        </w:rPr>
        <w:t>pida</w:t>
      </w:r>
      <w:r w:rsidR="006C6455">
        <w:rPr>
          <w:rStyle w:val="Kommentaariviide"/>
          <w:rFonts w:ascii="Times New Roman" w:hAnsi="Times New Roman" w:cs="Times New Roman"/>
          <w:sz w:val="24"/>
          <w:szCs w:val="24"/>
        </w:rPr>
        <w:t>misega tegelev</w:t>
      </w:r>
      <w:r>
        <w:rPr>
          <w:rStyle w:val="Kommentaariviide"/>
          <w:rFonts w:ascii="Times New Roman" w:hAnsi="Times New Roman" w:cs="Times New Roman"/>
          <w:sz w:val="24"/>
          <w:szCs w:val="24"/>
        </w:rPr>
        <w:t xml:space="preserve"> </w:t>
      </w:r>
      <w:r w:rsidRPr="00842371" w:rsidR="005A026F">
        <w:rPr>
          <w:rStyle w:val="Kommentaariviide"/>
          <w:rFonts w:ascii="Times New Roman" w:hAnsi="Times New Roman" w:cs="Times New Roman"/>
          <w:sz w:val="24"/>
          <w:szCs w:val="24"/>
        </w:rPr>
        <w:t>isik</w:t>
      </w:r>
      <w:r w:rsidR="006C6455">
        <w:rPr>
          <w:rStyle w:val="Kommentaariviide"/>
          <w:rFonts w:ascii="Times New Roman" w:hAnsi="Times New Roman" w:cs="Times New Roman"/>
          <w:sz w:val="24"/>
          <w:szCs w:val="24"/>
        </w:rPr>
        <w:t xml:space="preserve"> esitab </w:t>
      </w:r>
      <w:r w:rsidR="00875129">
        <w:rPr>
          <w:rStyle w:val="Kommentaariviide"/>
          <w:rFonts w:ascii="Times New Roman" w:hAnsi="Times New Roman" w:cs="Times New Roman"/>
          <w:sz w:val="24"/>
          <w:szCs w:val="24"/>
        </w:rPr>
        <w:t>andmed</w:t>
      </w:r>
      <w:r w:rsidR="0079515E">
        <w:rPr>
          <w:rStyle w:val="Kommentaariviide"/>
          <w:rFonts w:ascii="Times New Roman" w:hAnsi="Times New Roman" w:cs="Times New Roman"/>
          <w:sz w:val="24"/>
          <w:szCs w:val="24"/>
        </w:rPr>
        <w:t xml:space="preserve"> enda ning</w:t>
      </w:r>
      <w:r w:rsidR="00875129">
        <w:rPr>
          <w:rStyle w:val="Kommentaariviide"/>
          <w:rFonts w:ascii="Times New Roman" w:hAnsi="Times New Roman" w:cs="Times New Roman"/>
          <w:sz w:val="24"/>
          <w:szCs w:val="24"/>
        </w:rPr>
        <w:t xml:space="preserve"> </w:t>
      </w:r>
      <w:r w:rsidR="00C41239">
        <w:rPr>
          <w:rStyle w:val="Kommentaariviide"/>
          <w:rFonts w:ascii="Times New Roman" w:hAnsi="Times New Roman" w:cs="Times New Roman"/>
          <w:sz w:val="24"/>
          <w:szCs w:val="24"/>
        </w:rPr>
        <w:t>hulkuvate loomade pidamiseks ettenähtud kohas</w:t>
      </w:r>
      <w:r w:rsidR="006C6455">
        <w:rPr>
          <w:rStyle w:val="Kommentaariviide"/>
          <w:rFonts w:ascii="Times New Roman" w:hAnsi="Times New Roman" w:cs="Times New Roman"/>
          <w:sz w:val="24"/>
          <w:szCs w:val="24"/>
        </w:rPr>
        <w:t xml:space="preserve"> (edaspidi </w:t>
      </w:r>
      <w:r w:rsidRPr="004F0E63" w:rsidR="006C6455">
        <w:rPr>
          <w:rStyle w:val="Kommentaariviide"/>
          <w:rFonts w:ascii="Times New Roman" w:hAnsi="Times New Roman" w:cs="Times New Roman"/>
          <w:i/>
          <w:iCs/>
          <w:sz w:val="24"/>
          <w:szCs w:val="24"/>
        </w:rPr>
        <w:t>varjupaik</w:t>
      </w:r>
      <w:r w:rsidR="006C6455">
        <w:rPr>
          <w:rStyle w:val="Kommentaariviide"/>
          <w:rFonts w:ascii="Times New Roman" w:hAnsi="Times New Roman" w:cs="Times New Roman"/>
          <w:sz w:val="24"/>
          <w:szCs w:val="24"/>
        </w:rPr>
        <w:t xml:space="preserve">) </w:t>
      </w:r>
      <w:r w:rsidR="000718DE">
        <w:rPr>
          <w:rFonts w:ascii="Times New Roman" w:hAnsi="Times New Roman" w:cs="Times New Roman"/>
          <w:sz w:val="24"/>
          <w:szCs w:val="24"/>
        </w:rPr>
        <w:t xml:space="preserve">loomakaitseseaduse § 5 lõikes 2 nimetatud </w:t>
      </w:r>
      <w:r w:rsidR="00381E22">
        <w:rPr>
          <w:rFonts w:ascii="Times New Roman" w:hAnsi="Times New Roman" w:cs="Times New Roman"/>
          <w:sz w:val="24"/>
          <w:szCs w:val="24"/>
        </w:rPr>
        <w:t>ajavahemikul</w:t>
      </w:r>
      <w:r w:rsidR="000718DE">
        <w:rPr>
          <w:rStyle w:val="Kommentaariviide"/>
          <w:rFonts w:ascii="Times New Roman" w:hAnsi="Times New Roman" w:cs="Times New Roman"/>
          <w:sz w:val="24"/>
          <w:szCs w:val="24"/>
        </w:rPr>
        <w:t xml:space="preserve"> </w:t>
      </w:r>
      <w:r w:rsidR="0048472C">
        <w:rPr>
          <w:rStyle w:val="Kommentaariviide"/>
          <w:rFonts w:ascii="Times New Roman" w:hAnsi="Times New Roman" w:cs="Times New Roman"/>
          <w:sz w:val="24"/>
          <w:szCs w:val="24"/>
        </w:rPr>
        <w:t xml:space="preserve">peetava </w:t>
      </w:r>
      <w:r>
        <w:rPr>
          <w:rStyle w:val="Kommentaariviide"/>
          <w:rFonts w:ascii="Times New Roman" w:hAnsi="Times New Roman" w:cs="Times New Roman"/>
          <w:sz w:val="24"/>
          <w:szCs w:val="24"/>
        </w:rPr>
        <w:t xml:space="preserve">koera, kassi ja valgetuhkru </w:t>
      </w:r>
      <w:r w:rsidR="00842371">
        <w:rPr>
          <w:rStyle w:val="Kommentaariviide"/>
          <w:rFonts w:ascii="Times New Roman" w:hAnsi="Times New Roman" w:cs="Times New Roman"/>
          <w:sz w:val="24"/>
          <w:szCs w:val="24"/>
        </w:rPr>
        <w:t xml:space="preserve">ning käesoleva paragrahvi lõikes 3 nimetatud looma </w:t>
      </w:r>
      <w:bookmarkEnd w:id="112"/>
      <w:r>
        <w:rPr>
          <w:rStyle w:val="Kommentaariviide"/>
          <w:rFonts w:ascii="Times New Roman" w:hAnsi="Times New Roman" w:cs="Times New Roman"/>
          <w:sz w:val="24"/>
          <w:szCs w:val="24"/>
        </w:rPr>
        <w:t xml:space="preserve">kohta </w:t>
      </w:r>
      <w:r w:rsidR="000718DE">
        <w:rPr>
          <w:rStyle w:val="Kommentaariviide"/>
          <w:rFonts w:ascii="Times New Roman" w:hAnsi="Times New Roman" w:cs="Times New Roman"/>
          <w:sz w:val="24"/>
          <w:szCs w:val="24"/>
        </w:rPr>
        <w:t>loomade registrisse kandmiseks</w:t>
      </w:r>
      <w:r>
        <w:rPr>
          <w:rFonts w:ascii="Times New Roman" w:hAnsi="Times New Roman" w:cs="Times New Roman"/>
          <w:sz w:val="24"/>
          <w:szCs w:val="24"/>
        </w:rPr>
        <w:t>.</w:t>
      </w:r>
    </w:p>
    <w:bookmarkEnd w:id="111"/>
    <w:p w:rsidR="008F7E7C" w:rsidP="003261A5" w:rsidRDefault="008F7E7C" w14:paraId="6B1556F7" w14:textId="77777777">
      <w:pPr>
        <w:jc w:val="both"/>
        <w:rPr>
          <w:rFonts w:ascii="Times New Roman" w:hAnsi="Times New Roman" w:cs="Times New Roman"/>
          <w:sz w:val="24"/>
          <w:szCs w:val="24"/>
        </w:rPr>
      </w:pPr>
    </w:p>
    <w:p w:rsidRPr="00842371" w:rsidR="00891875" w:rsidP="00891875" w:rsidRDefault="00891875" w14:paraId="28189138" w14:textId="77777777">
      <w:pPr>
        <w:jc w:val="both"/>
        <w:rPr>
          <w:rFonts w:ascii="Times New Roman" w:hAnsi="Times New Roman" w:cs="Times New Roman"/>
          <w:sz w:val="24"/>
          <w:szCs w:val="24"/>
        </w:rPr>
      </w:pPr>
      <w:r w:rsidRPr="00842371">
        <w:rPr>
          <w:rFonts w:ascii="Times New Roman" w:hAnsi="Times New Roman" w:cs="Times New Roman"/>
          <w:sz w:val="24"/>
          <w:szCs w:val="24"/>
        </w:rPr>
        <w:t>(6) Koera, kassi ja valgetuhkru pidaja ning käesoleva paragrahvi lõikes 3 nimetatud lemmiklooma pidaja vahetumise registreerimise loomade registris tagab iga järgmine loomapidaja või lemmikloomapidaja.</w:t>
      </w:r>
    </w:p>
    <w:p w:rsidR="00891875" w:rsidP="00891875" w:rsidRDefault="00891875" w14:paraId="5187C87D" w14:textId="77777777">
      <w:pPr>
        <w:jc w:val="both"/>
        <w:rPr>
          <w:rFonts w:ascii="Times New Roman" w:hAnsi="Times New Roman" w:eastAsia="Times New Roman" w:cs="Times New Roman"/>
          <w:sz w:val="24"/>
          <w:szCs w:val="24"/>
          <w:lang w:eastAsia="et-EE"/>
        </w:rPr>
      </w:pPr>
    </w:p>
    <w:p w:rsidRPr="0024031A" w:rsidR="00891875" w:rsidP="00891875" w:rsidRDefault="00891875" w14:paraId="6123579F" w14:textId="01D2E381">
      <w:pPr>
        <w:jc w:val="both"/>
        <w:rPr>
          <w:rFonts w:ascii="Times New Roman" w:hAnsi="Times New Roman" w:eastAsia="Times New Roman" w:cs="Times New Roman"/>
          <w:sz w:val="24"/>
          <w:szCs w:val="24"/>
          <w:lang w:eastAsia="et-EE"/>
        </w:rPr>
      </w:pPr>
      <w:r w:rsidRPr="0024031A">
        <w:rPr>
          <w:rFonts w:ascii="Times New Roman" w:hAnsi="Times New Roman" w:eastAsia="Times New Roman" w:cs="Times New Roman"/>
          <w:sz w:val="24"/>
          <w:szCs w:val="24"/>
          <w:lang w:eastAsia="et-EE"/>
        </w:rPr>
        <w:t xml:space="preserve">(7) Veterinaararst korraldab </w:t>
      </w:r>
      <w:r>
        <w:rPr>
          <w:rFonts w:ascii="Times New Roman" w:hAnsi="Times New Roman" w:eastAsia="Times New Roman" w:cs="Times New Roman"/>
          <w:sz w:val="24"/>
          <w:szCs w:val="24"/>
          <w:lang w:eastAsia="et-EE"/>
        </w:rPr>
        <w:t xml:space="preserve">viivitamata </w:t>
      </w:r>
      <w:r w:rsidRPr="0024031A">
        <w:rPr>
          <w:rFonts w:ascii="Times New Roman" w:hAnsi="Times New Roman" w:eastAsia="Times New Roman" w:cs="Times New Roman"/>
          <w:sz w:val="24"/>
          <w:szCs w:val="24"/>
          <w:lang w:eastAsia="et-EE"/>
        </w:rPr>
        <w:t>andmete esitamise loomade registrisse:</w:t>
      </w:r>
    </w:p>
    <w:p w:rsidR="00891875" w:rsidP="00891875" w:rsidRDefault="00891875" w14:paraId="23E56467" w14:textId="029A2DB8">
      <w:pPr>
        <w:jc w:val="both"/>
        <w:rPr>
          <w:rFonts w:ascii="Times New Roman" w:hAnsi="Times New Roman" w:eastAsia="Times New Roman" w:cs="Times New Roman"/>
          <w:sz w:val="24"/>
          <w:szCs w:val="24"/>
          <w:lang w:eastAsia="et-EE"/>
        </w:rPr>
      </w:pPr>
      <w:r w:rsidRPr="0024031A">
        <w:rPr>
          <w:rFonts w:ascii="Times New Roman" w:hAnsi="Times New Roman" w:eastAsia="Times New Roman" w:cs="Times New Roman"/>
          <w:sz w:val="24"/>
          <w:szCs w:val="24"/>
          <w:lang w:eastAsia="et-EE"/>
        </w:rPr>
        <w:t xml:space="preserve">1) </w:t>
      </w:r>
      <w:r w:rsidRPr="00C43A30">
        <w:rPr>
          <w:rFonts w:ascii="Times New Roman" w:hAnsi="Times New Roman" w:eastAsia="Times New Roman" w:cs="Times New Roman"/>
          <w:sz w:val="24"/>
          <w:szCs w:val="24"/>
          <w:lang w:eastAsia="et-EE"/>
        </w:rPr>
        <w:t>koera, kassi, valgetuhkru ja käesoleva paragrahvi lõikes 3 nimetatud lemmiklooma ning tema pidaja kohta esmakordse kande tegemiseks loomale mikrokiibi paigaldamise järel;</w:t>
      </w:r>
    </w:p>
    <w:p w:rsidRPr="00823CD0" w:rsidR="00891875" w:rsidP="00891875" w:rsidRDefault="00891875" w14:paraId="32497DA3" w14:textId="567F8C14">
      <w:pPr>
        <w:jc w:val="both"/>
        <w:rPr>
          <w:rFonts w:ascii="Times New Roman" w:hAnsi="Times New Roman" w:eastAsia="Times New Roman" w:cs="Times New Roman"/>
          <w:sz w:val="24"/>
          <w:szCs w:val="24"/>
          <w:lang w:eastAsia="et-EE"/>
        </w:rPr>
      </w:pPr>
      <w:r w:rsidRPr="00823CD0">
        <w:rPr>
          <w:rFonts w:ascii="Times New Roman" w:hAnsi="Times New Roman" w:eastAsia="Times New Roman" w:cs="Times New Roman"/>
          <w:sz w:val="24"/>
          <w:szCs w:val="24"/>
          <w:lang w:eastAsia="et-EE"/>
        </w:rPr>
        <w:t xml:space="preserve">2) </w:t>
      </w:r>
      <w:r w:rsidRPr="009D5BFA" w:rsidR="009D5BFA">
        <w:rPr>
          <w:rFonts w:ascii="Times New Roman" w:hAnsi="Times New Roman" w:eastAsia="Times New Roman" w:cs="Times New Roman"/>
          <w:sz w:val="24"/>
          <w:szCs w:val="24"/>
          <w:lang w:eastAsia="et-EE"/>
        </w:rPr>
        <w:t>käesoleva paragrahvi lõikes 5 nimetatud hulkuva looma veterinaarse läbivaatuse ja loomale tehtud ravi kohta kande tegemiseks nimetatud läbivaatuse või ravi tegemise järel</w:t>
      </w:r>
      <w:r w:rsidRPr="00823CD0">
        <w:rPr>
          <w:rFonts w:ascii="Times New Roman" w:hAnsi="Times New Roman" w:eastAsia="Times New Roman" w:cs="Times New Roman"/>
          <w:sz w:val="24"/>
          <w:szCs w:val="24"/>
          <w:lang w:eastAsia="et-EE"/>
        </w:rPr>
        <w:t>.</w:t>
      </w:r>
    </w:p>
    <w:bookmarkEnd w:id="91"/>
    <w:bookmarkEnd w:id="106"/>
    <w:bookmarkEnd w:id="109"/>
    <w:bookmarkEnd w:id="110"/>
    <w:p w:rsidRPr="003B2A6B" w:rsidR="00A821C2" w:rsidP="00673550" w:rsidRDefault="00A821C2" w14:paraId="7B367741" w14:textId="77777777">
      <w:pPr>
        <w:jc w:val="both"/>
        <w:rPr>
          <w:rFonts w:ascii="Times New Roman" w:hAnsi="Times New Roman" w:eastAsia="Times New Roman" w:cs="Times New Roman"/>
          <w:sz w:val="24"/>
          <w:szCs w:val="24"/>
          <w:lang w:eastAsia="et-EE"/>
        </w:rPr>
      </w:pPr>
    </w:p>
    <w:p w:rsidRPr="003B2A6B" w:rsidR="00891875" w:rsidP="00891875" w:rsidRDefault="00891875" w14:paraId="3EB5543C" w14:textId="39E5B4AF">
      <w:pPr>
        <w:jc w:val="both"/>
        <w:rPr>
          <w:rFonts w:ascii="Times New Roman" w:hAnsi="Times New Roman" w:cs="Times New Roman"/>
          <w:sz w:val="24"/>
          <w:szCs w:val="24"/>
        </w:rPr>
      </w:pPr>
      <w:r w:rsidRPr="003B2A6B">
        <w:rPr>
          <w:rFonts w:ascii="Times New Roman" w:hAnsi="Times New Roman" w:eastAsia="Times New Roman" w:cs="Times New Roman"/>
          <w:sz w:val="24"/>
          <w:szCs w:val="24"/>
          <w:lang w:eastAsia="et-EE"/>
        </w:rPr>
        <w:t>(</w:t>
      </w:r>
      <w:r>
        <w:rPr>
          <w:rFonts w:ascii="Times New Roman" w:hAnsi="Times New Roman" w:eastAsia="Times New Roman" w:cs="Times New Roman"/>
          <w:sz w:val="24"/>
          <w:szCs w:val="24"/>
          <w:lang w:eastAsia="et-EE"/>
        </w:rPr>
        <w:t>8</w:t>
      </w:r>
      <w:r w:rsidRPr="003B2A6B">
        <w:rPr>
          <w:rFonts w:ascii="Times New Roman" w:hAnsi="Times New Roman" w:eastAsia="Times New Roman" w:cs="Times New Roman"/>
          <w:sz w:val="24"/>
          <w:szCs w:val="24"/>
          <w:lang w:eastAsia="et-EE"/>
        </w:rPr>
        <w:t xml:space="preserve">) </w:t>
      </w:r>
      <w:r w:rsidRPr="003B2A6B">
        <w:rPr>
          <w:rFonts w:ascii="Times New Roman" w:hAnsi="Times New Roman" w:cs="Times New Roman"/>
          <w:sz w:val="24"/>
          <w:szCs w:val="24"/>
        </w:rPr>
        <w:t xml:space="preserve">Mikrokiibiga identifitseeritava </w:t>
      </w:r>
      <w:ins w:author="Aili Sandre - JUSTDIGI" w:date="2025-09-05T12:09:00Z" w16du:dateUtc="2025-09-05T09:09:00Z" w:id="113">
        <w:r w:rsidR="00824F33">
          <w:rPr>
            <w:rFonts w:ascii="Times New Roman" w:hAnsi="Times New Roman" w:cs="Times New Roman"/>
            <w:sz w:val="24"/>
            <w:szCs w:val="24"/>
          </w:rPr>
          <w:t>ning</w:t>
        </w:r>
      </w:ins>
      <w:del w:author="Aili Sandre - JUSTDIGI" w:date="2025-09-05T12:09:00Z" w16du:dateUtc="2025-09-05T09:09:00Z" w:id="114">
        <w:r w:rsidRPr="003B2A6B" w:rsidDel="00824F33">
          <w:rPr>
            <w:rFonts w:ascii="Times New Roman" w:hAnsi="Times New Roman" w:cs="Times New Roman"/>
            <w:sz w:val="24"/>
            <w:szCs w:val="24"/>
          </w:rPr>
          <w:delText>ja</w:delText>
        </w:r>
      </w:del>
      <w:r w:rsidRPr="003B2A6B">
        <w:rPr>
          <w:rFonts w:ascii="Times New Roman" w:hAnsi="Times New Roman" w:cs="Times New Roman"/>
          <w:sz w:val="24"/>
          <w:szCs w:val="24"/>
        </w:rPr>
        <w:t xml:space="preserve"> loomade registris registreeritava </w:t>
      </w:r>
      <w:r w:rsidRPr="00C43A30">
        <w:rPr>
          <w:rFonts w:ascii="Times New Roman" w:hAnsi="Times New Roman" w:cs="Times New Roman"/>
          <w:sz w:val="24"/>
          <w:szCs w:val="24"/>
        </w:rPr>
        <w:t>koera, kassi, valgetuhkru ja</w:t>
      </w:r>
      <w:r w:rsidRPr="00C43A30" w:rsidR="00B42121">
        <w:rPr>
          <w:rFonts w:ascii="Times New Roman" w:hAnsi="Times New Roman" w:cs="Times New Roman"/>
          <w:sz w:val="24"/>
          <w:szCs w:val="24"/>
        </w:rPr>
        <w:t xml:space="preserve"> käesoleva paragrahvi lõikes 3 nimetatud</w:t>
      </w:r>
      <w:r w:rsidRPr="00C43A30">
        <w:rPr>
          <w:rFonts w:ascii="Times New Roman" w:hAnsi="Times New Roman" w:cs="Times New Roman"/>
          <w:sz w:val="24"/>
          <w:szCs w:val="24"/>
        </w:rPr>
        <w:t xml:space="preserve"> lemmiklooma</w:t>
      </w:r>
      <w:r w:rsidRPr="003B2A6B">
        <w:rPr>
          <w:rFonts w:ascii="Times New Roman" w:hAnsi="Times New Roman" w:cs="Times New Roman"/>
          <w:sz w:val="24"/>
          <w:szCs w:val="24"/>
        </w:rPr>
        <w:t xml:space="preserve"> märgistamise </w:t>
      </w:r>
      <w:r>
        <w:rPr>
          <w:rFonts w:ascii="Times New Roman" w:hAnsi="Times New Roman" w:cs="Times New Roman"/>
          <w:sz w:val="24"/>
          <w:szCs w:val="24"/>
        </w:rPr>
        <w:t>ning</w:t>
      </w:r>
      <w:r w:rsidRPr="003B2A6B">
        <w:rPr>
          <w:rFonts w:ascii="Times New Roman" w:hAnsi="Times New Roman" w:cs="Times New Roman"/>
          <w:sz w:val="24"/>
          <w:szCs w:val="24"/>
        </w:rPr>
        <w:t xml:space="preserve"> registreerimise täpsemad tingimused ja korra, nõuded andmete esitamise ja ajakohasena hoidmise kohta ning mikrokiibi asendamise nõuded kehtestab valdkonna eest vastutav minister määrusega.</w:t>
      </w:r>
    </w:p>
    <w:p w:rsidRPr="003B2A6B" w:rsidR="00A821C2" w:rsidP="00673550" w:rsidRDefault="00A821C2" w14:paraId="4008C4BD" w14:textId="75A954E0">
      <w:pPr>
        <w:jc w:val="both"/>
        <w:rPr>
          <w:rFonts w:ascii="Times New Roman" w:hAnsi="Times New Roman" w:cs="Times New Roman"/>
          <w:sz w:val="24"/>
          <w:szCs w:val="24"/>
        </w:rPr>
      </w:pPr>
    </w:p>
    <w:bookmarkEnd w:id="94"/>
    <w:p w:rsidR="00891875" w:rsidP="00C43A30" w:rsidRDefault="00891875" w14:paraId="0D34D55A" w14:textId="4E04E546">
      <w:pPr>
        <w:jc w:val="both"/>
      </w:pPr>
      <w:r w:rsidRPr="00C43A30">
        <w:rPr>
          <w:rFonts w:ascii="Times New Roman" w:hAnsi="Times New Roman" w:eastAsia="Times New Roman" w:cs="Times New Roman"/>
          <w:sz w:val="24"/>
          <w:szCs w:val="24"/>
          <w:lang w:eastAsia="et-EE"/>
        </w:rPr>
        <w:t xml:space="preserve">(9) Loomade registris koera, kassi, valgetuhkru ja </w:t>
      </w:r>
      <w:r w:rsidRPr="00C43A30" w:rsidR="007907EB">
        <w:rPr>
          <w:rFonts w:ascii="Times New Roman" w:hAnsi="Times New Roman" w:eastAsia="Times New Roman" w:cs="Times New Roman"/>
          <w:sz w:val="24"/>
          <w:szCs w:val="24"/>
          <w:lang w:eastAsia="et-EE"/>
        </w:rPr>
        <w:t xml:space="preserve">käesoleva paragrahvi </w:t>
      </w:r>
      <w:r w:rsidRPr="00C43A30">
        <w:rPr>
          <w:rFonts w:ascii="Times New Roman" w:hAnsi="Times New Roman" w:eastAsia="Times New Roman" w:cs="Times New Roman"/>
          <w:sz w:val="24"/>
          <w:szCs w:val="24"/>
          <w:lang w:eastAsia="et-EE"/>
        </w:rPr>
        <w:t xml:space="preserve">lõikes 3 nimetatud lemmiklooma registreerimise eest </w:t>
      </w:r>
      <w:r w:rsidRPr="00C43A30" w:rsidR="007907EB">
        <w:rPr>
          <w:rFonts w:ascii="Times New Roman" w:hAnsi="Times New Roman" w:eastAsia="Times New Roman" w:cs="Times New Roman"/>
          <w:sz w:val="24"/>
          <w:szCs w:val="24"/>
          <w:lang w:eastAsia="et-EE"/>
        </w:rPr>
        <w:t>ning</w:t>
      </w:r>
      <w:r w:rsidRPr="00C43A30">
        <w:rPr>
          <w:rFonts w:ascii="Times New Roman" w:hAnsi="Times New Roman" w:eastAsia="Times New Roman" w:cs="Times New Roman"/>
          <w:sz w:val="24"/>
          <w:szCs w:val="24"/>
          <w:lang w:eastAsia="et-EE"/>
        </w:rPr>
        <w:t xml:space="preserve"> </w:t>
      </w:r>
      <w:r w:rsidRPr="00823CD0">
        <w:rPr>
          <w:rFonts w:ascii="Times New Roman" w:hAnsi="Times New Roman" w:eastAsia="Times New Roman" w:cs="Times New Roman"/>
          <w:sz w:val="24"/>
          <w:szCs w:val="24"/>
          <w:lang w:eastAsia="et-EE"/>
        </w:rPr>
        <w:t>loomapidaja või lemmikloomapidaja</w:t>
      </w:r>
      <w:r w:rsidRPr="00C43A30">
        <w:rPr>
          <w:rFonts w:ascii="Times New Roman" w:hAnsi="Times New Roman" w:eastAsia="Times New Roman" w:cs="Times New Roman"/>
          <w:sz w:val="24"/>
          <w:szCs w:val="24"/>
          <w:lang w:eastAsia="et-EE"/>
        </w:rPr>
        <w:t xml:space="preserve"> vahetumise korral andmete muutmise eest tasutakse riigilõivu riigilõivuseaduses sätestatud määras</w:t>
      </w:r>
      <w:r w:rsidRPr="00C43A30">
        <w:rPr>
          <w:rFonts w:ascii="Times New Roman" w:hAnsi="Times New Roman" w:eastAsia="Calibri" w:cs="Times New Roman"/>
          <w:sz w:val="24"/>
          <w:szCs w:val="24"/>
          <w:shd w:val="clear" w:color="auto" w:fill="FFFFFF"/>
        </w:rPr>
        <w:t>.</w:t>
      </w:r>
      <w:ins w:author="Aili Sandre - JUSTDIGI" w:date="2025-09-03T17:14:00Z" w16du:dateUtc="2025-09-03T14:14:00Z" w:id="115">
        <w:r w:rsidR="002A38C1">
          <w:rPr>
            <w:rFonts w:ascii="Times New Roman" w:hAnsi="Times New Roman" w:eastAsia="Calibri" w:cs="Times New Roman"/>
            <w:sz w:val="24"/>
            <w:szCs w:val="24"/>
            <w:shd w:val="clear" w:color="auto" w:fill="FFFFFF"/>
          </w:rPr>
          <w:t>“</w:t>
        </w:r>
      </w:ins>
      <w:del w:author="Aili Sandre - JUSTDIGI" w:date="2025-09-03T17:14:00Z" w16du:dateUtc="2025-09-03T14:14:00Z" w:id="116">
        <w:r w:rsidRPr="00C43A30" w:rsidDel="002A38C1">
          <w:rPr>
            <w:rFonts w:ascii="Times New Roman" w:hAnsi="Times New Roman" w:eastAsia="Times New Roman" w:cs="Times New Roman"/>
            <w:sz w:val="24"/>
            <w:szCs w:val="24"/>
            <w:lang w:eastAsia="et-EE"/>
          </w:rPr>
          <w:delText>”</w:delText>
        </w:r>
      </w:del>
      <w:r w:rsidRPr="00C43A30">
        <w:rPr>
          <w:rFonts w:ascii="Times New Roman" w:hAnsi="Times New Roman" w:eastAsia="Times New Roman" w:cs="Times New Roman"/>
          <w:sz w:val="24"/>
          <w:szCs w:val="24"/>
          <w:lang w:eastAsia="et-EE"/>
        </w:rPr>
        <w:t>;</w:t>
      </w:r>
    </w:p>
    <w:p w:rsidRPr="003B2A6B" w:rsidR="006907EE" w:rsidP="005C2B52" w:rsidRDefault="006907EE" w14:paraId="54DC61B9" w14:textId="77777777">
      <w:pPr>
        <w:jc w:val="both"/>
        <w:rPr>
          <w:rFonts w:ascii="Times New Roman" w:hAnsi="Times New Roman" w:eastAsia="Times New Roman" w:cs="Times New Roman"/>
          <w:sz w:val="24"/>
          <w:szCs w:val="24"/>
          <w:lang w:eastAsia="et-EE"/>
        </w:rPr>
      </w:pPr>
    </w:p>
    <w:p w:rsidRPr="008F196A" w:rsidR="00AB7E9D" w:rsidP="000A2ED5" w:rsidRDefault="009761A6" w14:paraId="784DF8CF" w14:textId="4B5304E4">
      <w:pPr>
        <w:pStyle w:val="Pealkiri2"/>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t>22</w:t>
      </w:r>
      <w:r w:rsidRPr="008F196A" w:rsidR="00F36110">
        <w:rPr>
          <w:rFonts w:ascii="Times New Roman" w:hAnsi="Times New Roman" w:eastAsia="Times New Roman" w:cs="Times New Roman"/>
          <w:color w:val="auto"/>
          <w:sz w:val="24"/>
          <w:szCs w:val="24"/>
          <w:lang w:eastAsia="et-EE"/>
        </w:rPr>
        <w:t>)</w:t>
      </w:r>
      <w:r w:rsidRPr="008F196A" w:rsidR="00DC74D5">
        <w:rPr>
          <w:rFonts w:ascii="Times New Roman" w:hAnsi="Times New Roman" w:eastAsia="Times New Roman" w:cs="Times New Roman"/>
          <w:color w:val="auto"/>
          <w:sz w:val="24"/>
          <w:szCs w:val="24"/>
          <w:lang w:eastAsia="et-EE"/>
        </w:rPr>
        <w:t xml:space="preserve"> </w:t>
      </w:r>
      <w:r w:rsidRPr="008F196A" w:rsidR="00394D5C">
        <w:rPr>
          <w:rFonts w:ascii="Times New Roman" w:hAnsi="Times New Roman" w:eastAsia="Times New Roman" w:cs="Times New Roman"/>
          <w:color w:val="auto"/>
          <w:sz w:val="24"/>
          <w:szCs w:val="24"/>
          <w:lang w:eastAsia="et-EE"/>
        </w:rPr>
        <w:t xml:space="preserve">paragrahvi 33 </w:t>
      </w:r>
      <w:r w:rsidRPr="008F196A" w:rsidR="000F4BCA">
        <w:rPr>
          <w:rFonts w:ascii="Times New Roman" w:hAnsi="Times New Roman" w:eastAsia="Times New Roman" w:cs="Times New Roman"/>
          <w:color w:val="auto"/>
          <w:sz w:val="24"/>
          <w:szCs w:val="24"/>
          <w:lang w:eastAsia="et-EE"/>
        </w:rPr>
        <w:t>pealkiri muudetakse ja sõnastatakse järgmiselt</w:t>
      </w:r>
      <w:r w:rsidRPr="008F196A" w:rsidR="00394D5C">
        <w:rPr>
          <w:rFonts w:ascii="Times New Roman" w:hAnsi="Times New Roman" w:eastAsia="Times New Roman" w:cs="Times New Roman"/>
          <w:color w:val="auto"/>
          <w:sz w:val="24"/>
          <w:szCs w:val="24"/>
          <w:lang w:eastAsia="et-EE"/>
        </w:rPr>
        <w:t>:</w:t>
      </w:r>
    </w:p>
    <w:p w:rsidRPr="008F196A" w:rsidR="000F4BCA" w:rsidP="00DD4596" w:rsidRDefault="000F4BCA" w14:paraId="79213834" w14:textId="0AFC89E1">
      <w:pPr>
        <w:rPr>
          <w:rFonts w:ascii="Times New Roman" w:hAnsi="Times New Roman" w:cs="Times New Roman"/>
          <w:b/>
          <w:bCs/>
          <w:sz w:val="24"/>
          <w:szCs w:val="24"/>
          <w:lang w:eastAsia="et-EE"/>
        </w:rPr>
      </w:pPr>
      <w:r w:rsidRPr="008F196A">
        <w:rPr>
          <w:rFonts w:ascii="Times New Roman" w:hAnsi="Times New Roman" w:eastAsia="Times New Roman" w:cs="Times New Roman"/>
          <w:sz w:val="24"/>
          <w:szCs w:val="24"/>
          <w:lang w:eastAsia="et-EE"/>
        </w:rPr>
        <w:t>„</w:t>
      </w:r>
      <w:r w:rsidRPr="008F196A">
        <w:rPr>
          <w:rFonts w:ascii="Times New Roman" w:hAnsi="Times New Roman" w:cs="Times New Roman"/>
          <w:b/>
          <w:bCs/>
          <w:sz w:val="24"/>
          <w:szCs w:val="24"/>
          <w:lang w:eastAsia="et-EE"/>
        </w:rPr>
        <w:t>§ 33. Lemmikloomapass</w:t>
      </w:r>
      <w:ins w:author="Aili Sandre - JUSTDIGI" w:date="2025-09-03T17:14:00Z" w16du:dateUtc="2025-09-03T14:14:00Z" w:id="117">
        <w:r w:rsidR="002A38C1">
          <w:rPr>
            <w:rFonts w:ascii="Times New Roman" w:hAnsi="Times New Roman" w:cs="Times New Roman"/>
            <w:b/>
            <w:bCs/>
            <w:sz w:val="24"/>
            <w:szCs w:val="24"/>
            <w:lang w:eastAsia="et-EE"/>
          </w:rPr>
          <w:t>“</w:t>
        </w:r>
      </w:ins>
      <w:del w:author="Aili Sandre - JUSTDIGI" w:date="2025-09-03T17:14:00Z" w16du:dateUtc="2025-09-03T14:14:00Z" w:id="118">
        <w:r w:rsidRPr="008F196A" w:rsidDel="002A38C1" w:rsidR="00833637">
          <w:rPr>
            <w:rFonts w:ascii="Times New Roman" w:hAnsi="Times New Roman" w:eastAsia="Times New Roman" w:cs="Times New Roman"/>
            <w:sz w:val="24"/>
            <w:szCs w:val="24"/>
            <w:lang w:eastAsia="et-EE"/>
          </w:rPr>
          <w:delText>”</w:delText>
        </w:r>
      </w:del>
      <w:r w:rsidRPr="008F196A">
        <w:rPr>
          <w:rFonts w:ascii="Times New Roman" w:hAnsi="Times New Roman" w:cs="Times New Roman"/>
          <w:sz w:val="24"/>
          <w:szCs w:val="24"/>
          <w:lang w:eastAsia="et-EE"/>
        </w:rPr>
        <w:t>;</w:t>
      </w:r>
    </w:p>
    <w:p w:rsidRPr="008F196A" w:rsidR="000A2ED5" w:rsidP="00DD4596" w:rsidRDefault="000A2ED5" w14:paraId="1A7652C2" w14:textId="77777777">
      <w:pPr>
        <w:rPr>
          <w:rFonts w:ascii="Times New Roman" w:hAnsi="Times New Roman" w:eastAsia="Times New Roman" w:cs="Times New Roman"/>
          <w:sz w:val="24"/>
          <w:szCs w:val="24"/>
          <w:lang w:eastAsia="et-EE"/>
        </w:rPr>
      </w:pPr>
    </w:p>
    <w:p w:rsidRPr="008F196A" w:rsidR="00394D5C" w:rsidP="000A2ED5" w:rsidRDefault="009761A6" w14:paraId="1FDFE7E3" w14:textId="3CA117D5">
      <w:pPr>
        <w:pStyle w:val="Pealkiri2"/>
        <w:rPr>
          <w:rFonts w:ascii="Times New Roman" w:hAnsi="Times New Roman" w:cs="Times New Roman"/>
          <w:color w:val="auto"/>
          <w:sz w:val="24"/>
          <w:szCs w:val="24"/>
          <w:lang w:eastAsia="et-EE"/>
        </w:rPr>
      </w:pPr>
      <w:r>
        <w:rPr>
          <w:rFonts w:ascii="Times New Roman" w:hAnsi="Times New Roman" w:cs="Times New Roman"/>
          <w:b/>
          <w:bCs/>
          <w:color w:val="auto"/>
          <w:sz w:val="24"/>
          <w:szCs w:val="24"/>
          <w:lang w:eastAsia="et-EE"/>
        </w:rPr>
        <w:t>23</w:t>
      </w:r>
      <w:r w:rsidRPr="008F196A" w:rsidR="00271EC6">
        <w:rPr>
          <w:rFonts w:ascii="Times New Roman" w:hAnsi="Times New Roman" w:cs="Times New Roman"/>
          <w:b/>
          <w:bCs/>
          <w:color w:val="auto"/>
          <w:sz w:val="24"/>
          <w:szCs w:val="24"/>
          <w:lang w:eastAsia="et-EE"/>
        </w:rPr>
        <w:t>)</w:t>
      </w:r>
      <w:r w:rsidRPr="008F196A" w:rsidR="00271EC6">
        <w:rPr>
          <w:rFonts w:ascii="Times New Roman" w:hAnsi="Times New Roman" w:cs="Times New Roman"/>
          <w:color w:val="auto"/>
          <w:sz w:val="24"/>
          <w:szCs w:val="24"/>
          <w:lang w:eastAsia="et-EE"/>
        </w:rPr>
        <w:t xml:space="preserve"> paragrahvi 33 lõiked 1–5 tunnistatakse kehtetuks;</w:t>
      </w:r>
    </w:p>
    <w:p w:rsidRPr="008F196A" w:rsidR="009258B0" w:rsidP="00DD4596" w:rsidRDefault="009258B0" w14:paraId="3D2D0955" w14:textId="77777777">
      <w:pPr>
        <w:rPr>
          <w:rFonts w:ascii="Times New Roman" w:hAnsi="Times New Roman" w:cs="Times New Roman"/>
          <w:sz w:val="24"/>
          <w:szCs w:val="24"/>
          <w:lang w:eastAsia="et-EE"/>
        </w:rPr>
      </w:pPr>
    </w:p>
    <w:p w:rsidRPr="008F196A" w:rsidR="00570E98" w:rsidP="00D24D6C" w:rsidRDefault="009761A6" w14:paraId="372150A1" w14:textId="5EF6E935">
      <w:pPr>
        <w:pStyle w:val="Pealkiri2"/>
        <w:rPr>
          <w:rFonts w:ascii="Times New Roman" w:hAnsi="Times New Roman" w:cs="Times New Roman"/>
          <w:color w:val="auto"/>
          <w:sz w:val="24"/>
          <w:szCs w:val="24"/>
        </w:rPr>
      </w:pPr>
      <w:r>
        <w:rPr>
          <w:rFonts w:ascii="Times New Roman" w:hAnsi="Times New Roman" w:cs="Times New Roman"/>
          <w:b/>
          <w:bCs/>
          <w:color w:val="auto"/>
          <w:sz w:val="24"/>
          <w:szCs w:val="24"/>
        </w:rPr>
        <w:t>24</w:t>
      </w:r>
      <w:r w:rsidRPr="008F196A" w:rsidR="00570E98">
        <w:rPr>
          <w:rFonts w:ascii="Times New Roman" w:hAnsi="Times New Roman" w:cs="Times New Roman"/>
          <w:b/>
          <w:bCs/>
          <w:color w:val="auto"/>
          <w:sz w:val="24"/>
          <w:szCs w:val="24"/>
        </w:rPr>
        <w:t>)</w:t>
      </w:r>
      <w:r w:rsidRPr="008F196A" w:rsidR="00570E98">
        <w:rPr>
          <w:rFonts w:ascii="Times New Roman" w:hAnsi="Times New Roman" w:cs="Times New Roman"/>
          <w:color w:val="auto"/>
          <w:sz w:val="24"/>
          <w:szCs w:val="24"/>
        </w:rPr>
        <w:t xml:space="preserve"> paragrahvi 33 täiendatakse lõikega </w:t>
      </w:r>
      <w:r w:rsidRPr="008F196A" w:rsidR="000A303B">
        <w:rPr>
          <w:rFonts w:ascii="Times New Roman" w:hAnsi="Times New Roman" w:eastAsia="Times New Roman" w:cs="Times New Roman"/>
          <w:color w:val="auto"/>
          <w:sz w:val="24"/>
          <w:szCs w:val="24"/>
        </w:rPr>
        <w:t>6</w:t>
      </w:r>
      <w:r w:rsidRPr="008F196A" w:rsidR="000A303B">
        <w:rPr>
          <w:rFonts w:ascii="Times New Roman" w:hAnsi="Times New Roman" w:eastAsia="Times New Roman" w:cs="Times New Roman"/>
          <w:color w:val="auto"/>
          <w:sz w:val="24"/>
          <w:szCs w:val="24"/>
          <w:vertAlign w:val="superscript"/>
        </w:rPr>
        <w:t>1</w:t>
      </w:r>
      <w:r w:rsidRPr="008F196A" w:rsidR="000A303B">
        <w:rPr>
          <w:rFonts w:ascii="Times New Roman" w:hAnsi="Times New Roman" w:eastAsia="Times New Roman" w:cs="Times New Roman"/>
          <w:color w:val="auto"/>
          <w:sz w:val="24"/>
          <w:szCs w:val="24"/>
        </w:rPr>
        <w:t xml:space="preserve"> </w:t>
      </w:r>
      <w:r w:rsidRPr="008F196A" w:rsidR="00570E98">
        <w:rPr>
          <w:rFonts w:ascii="Times New Roman" w:hAnsi="Times New Roman" w:cs="Times New Roman"/>
          <w:color w:val="auto"/>
          <w:sz w:val="24"/>
          <w:szCs w:val="24"/>
        </w:rPr>
        <w:t>järgmises sõnastuses:</w:t>
      </w:r>
    </w:p>
    <w:p w:rsidRPr="008F196A" w:rsidR="00570E98" w:rsidP="00DD4596" w:rsidRDefault="00570E98" w14:paraId="4B97DD8B" w14:textId="0FF94643">
      <w:pPr>
        <w:jc w:val="both"/>
        <w:rPr>
          <w:rFonts w:ascii="Times New Roman" w:hAnsi="Times New Roman" w:eastAsia="Times New Roman" w:cs="Times New Roman"/>
          <w:sz w:val="24"/>
          <w:szCs w:val="24"/>
          <w:lang w:eastAsia="et-EE"/>
        </w:rPr>
      </w:pPr>
      <w:r w:rsidRPr="008F196A">
        <w:rPr>
          <w:rFonts w:ascii="Times New Roman" w:hAnsi="Times New Roman" w:eastAsia="Times New Roman" w:cs="Times New Roman"/>
          <w:sz w:val="24"/>
          <w:szCs w:val="24"/>
          <w:lang w:eastAsia="et-EE"/>
        </w:rPr>
        <w:t>„(6</w:t>
      </w:r>
      <w:r w:rsidRPr="008F196A">
        <w:rPr>
          <w:rFonts w:ascii="Times New Roman" w:hAnsi="Times New Roman" w:eastAsia="Times New Roman" w:cs="Times New Roman"/>
          <w:sz w:val="24"/>
          <w:szCs w:val="24"/>
          <w:vertAlign w:val="superscript"/>
          <w:lang w:eastAsia="et-EE"/>
        </w:rPr>
        <w:t>1</w:t>
      </w:r>
      <w:r w:rsidRPr="008F196A">
        <w:rPr>
          <w:rFonts w:ascii="Times New Roman" w:hAnsi="Times New Roman" w:eastAsia="Times New Roman" w:cs="Times New Roman"/>
          <w:sz w:val="24"/>
          <w:szCs w:val="24"/>
          <w:lang w:eastAsia="et-EE"/>
        </w:rPr>
        <w:t>) Veterinaararst lisab lemmikloomapassi väljastamisel oma allkirjale kutsetegevuse loa numbri ning kannab lemmikloomapassiga seotud andmed loomade registrisse</w:t>
      </w:r>
      <w:r w:rsidRPr="008F196A">
        <w:rPr>
          <w:rFonts w:ascii="Times New Roman" w:hAnsi="Times New Roman" w:cs="Times New Roman"/>
          <w:sz w:val="24"/>
          <w:szCs w:val="24"/>
        </w:rPr>
        <w:t xml:space="preserve"> </w:t>
      </w:r>
      <w:r w:rsidRPr="008F196A">
        <w:rPr>
          <w:rFonts w:ascii="Times New Roman" w:hAnsi="Times New Roman" w:eastAsia="Times New Roman" w:cs="Times New Roman"/>
          <w:sz w:val="24"/>
          <w:szCs w:val="24"/>
          <w:lang w:eastAsia="et-EE"/>
        </w:rPr>
        <w:t>käesolevas seaduses ja selle alusel kehtestatud õigusaktis sätestatud korras.</w:t>
      </w:r>
      <w:ins w:author="Aili Sandre - JUSTDIGI" w:date="2025-09-03T17:15:00Z" w16du:dateUtc="2025-09-03T14:15:00Z" w:id="119">
        <w:r w:rsidR="002A38C1">
          <w:rPr>
            <w:rFonts w:ascii="Times New Roman" w:hAnsi="Times New Roman" w:eastAsia="Times New Roman" w:cs="Times New Roman"/>
            <w:sz w:val="24"/>
            <w:szCs w:val="24"/>
            <w:lang w:eastAsia="et-EE"/>
          </w:rPr>
          <w:t>“</w:t>
        </w:r>
      </w:ins>
      <w:del w:author="Aili Sandre - JUSTDIGI" w:date="2025-09-03T17:15:00Z" w16du:dateUtc="2025-09-03T14:15:00Z" w:id="120">
        <w:r w:rsidRPr="008F196A" w:rsidDel="002A38C1" w:rsidR="00833637">
          <w:rPr>
            <w:rFonts w:ascii="Times New Roman" w:hAnsi="Times New Roman" w:eastAsia="Times New Roman" w:cs="Times New Roman"/>
            <w:sz w:val="24"/>
            <w:szCs w:val="24"/>
            <w:lang w:eastAsia="et-EE"/>
          </w:rPr>
          <w:delText>”</w:delText>
        </w:r>
      </w:del>
      <w:r w:rsidRPr="008F196A">
        <w:rPr>
          <w:rFonts w:ascii="Times New Roman" w:hAnsi="Times New Roman" w:eastAsia="Times New Roman" w:cs="Times New Roman"/>
          <w:sz w:val="24"/>
          <w:szCs w:val="24"/>
          <w:lang w:eastAsia="et-EE"/>
        </w:rPr>
        <w:t>;</w:t>
      </w:r>
    </w:p>
    <w:p w:rsidRPr="008F196A" w:rsidR="00570E98" w:rsidP="00DD4596" w:rsidRDefault="00570E98" w14:paraId="56A96823" w14:textId="77777777">
      <w:pPr>
        <w:jc w:val="both"/>
        <w:rPr>
          <w:rFonts w:ascii="Times New Roman" w:hAnsi="Times New Roman" w:eastAsia="Times New Roman" w:cs="Times New Roman"/>
          <w:sz w:val="24"/>
          <w:szCs w:val="24"/>
          <w:lang w:eastAsia="et-EE"/>
        </w:rPr>
      </w:pPr>
    </w:p>
    <w:p w:rsidRPr="008F196A" w:rsidR="00570E98" w:rsidP="00E74327" w:rsidRDefault="009761A6" w14:paraId="50ED0552" w14:textId="4F598BBA">
      <w:pPr>
        <w:pStyle w:val="Pealkiri2"/>
        <w:jc w:val="both"/>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t>25</w:t>
      </w:r>
      <w:r w:rsidRPr="008F196A" w:rsidR="00570E98">
        <w:rPr>
          <w:rFonts w:ascii="Times New Roman" w:hAnsi="Times New Roman" w:eastAsia="Times New Roman" w:cs="Times New Roman"/>
          <w:b/>
          <w:bCs/>
          <w:color w:val="auto"/>
          <w:sz w:val="24"/>
          <w:szCs w:val="24"/>
          <w:lang w:eastAsia="et-EE"/>
        </w:rPr>
        <w:t>)</w:t>
      </w:r>
      <w:r w:rsidRPr="008F196A" w:rsidR="00570E98">
        <w:rPr>
          <w:rFonts w:ascii="Times New Roman" w:hAnsi="Times New Roman" w:eastAsia="Times New Roman" w:cs="Times New Roman"/>
          <w:color w:val="auto"/>
          <w:sz w:val="24"/>
          <w:szCs w:val="24"/>
          <w:lang w:eastAsia="et-EE"/>
        </w:rPr>
        <w:t xml:space="preserve"> paragrahvi 33 </w:t>
      </w:r>
      <w:r w:rsidRPr="008F196A" w:rsidR="00DD4596">
        <w:rPr>
          <w:rFonts w:ascii="Times New Roman" w:hAnsi="Times New Roman" w:eastAsia="Times New Roman" w:cs="Times New Roman"/>
          <w:color w:val="auto"/>
          <w:sz w:val="24"/>
          <w:szCs w:val="24"/>
          <w:lang w:eastAsia="et-EE"/>
        </w:rPr>
        <w:t>lõikes 8 asendatakse tekstiosa „Põllumajandus- ja Toiduametiga</w:t>
      </w:r>
      <w:ins w:author="Aili Sandre - JUSTDIGI" w:date="2025-09-03T17:15:00Z" w16du:dateUtc="2025-09-03T14:15:00Z" w:id="121">
        <w:r w:rsidR="003F0F95">
          <w:rPr>
            <w:rFonts w:ascii="Times New Roman" w:hAnsi="Times New Roman" w:eastAsia="Times New Roman" w:cs="Times New Roman"/>
            <w:color w:val="auto"/>
            <w:sz w:val="24"/>
            <w:szCs w:val="24"/>
            <w:lang w:eastAsia="et-EE"/>
          </w:rPr>
          <w:t>“</w:t>
        </w:r>
      </w:ins>
      <w:del w:author="Aili Sandre - JUSTDIGI" w:date="2025-09-03T17:15:00Z" w16du:dateUtc="2025-09-03T14:15:00Z" w:id="122">
        <w:r w:rsidRPr="008F196A" w:rsidDel="003F0F95" w:rsidR="00833637">
          <w:rPr>
            <w:rFonts w:ascii="Times New Roman" w:hAnsi="Times New Roman" w:eastAsia="Times New Roman" w:cs="Times New Roman"/>
            <w:color w:val="auto"/>
            <w:sz w:val="24"/>
            <w:szCs w:val="24"/>
            <w:lang w:eastAsia="et-EE"/>
          </w:rPr>
          <w:delText>”</w:delText>
        </w:r>
      </w:del>
      <w:r w:rsidRPr="008F196A" w:rsidR="00DD4596">
        <w:rPr>
          <w:rFonts w:ascii="Times New Roman" w:hAnsi="Times New Roman" w:eastAsia="Times New Roman" w:cs="Times New Roman"/>
          <w:color w:val="auto"/>
          <w:sz w:val="24"/>
          <w:szCs w:val="24"/>
          <w:lang w:eastAsia="et-EE"/>
        </w:rPr>
        <w:t xml:space="preserve"> tekstiosaga „</w:t>
      </w:r>
      <w:r w:rsidRPr="008F196A" w:rsidR="00DD4596">
        <w:rPr>
          <w:rFonts w:ascii="Times New Roman" w:hAnsi="Times New Roman" w:cs="Times New Roman" w:eastAsiaTheme="minorHAnsi"/>
          <w:color w:val="auto"/>
          <w:sz w:val="24"/>
          <w:szCs w:val="24"/>
        </w:rPr>
        <w:t>Põllumajandus- ja Toiduamet või temaga</w:t>
      </w:r>
      <w:ins w:author="Aili Sandre - JUSTDIGI" w:date="2025-09-03T17:15:00Z" w16du:dateUtc="2025-09-03T14:15:00Z" w:id="123">
        <w:r w:rsidR="003F0F95">
          <w:rPr>
            <w:rFonts w:ascii="Times New Roman" w:hAnsi="Times New Roman" w:cs="Times New Roman" w:eastAsiaTheme="minorHAnsi"/>
            <w:color w:val="auto"/>
            <w:sz w:val="24"/>
            <w:szCs w:val="24"/>
          </w:rPr>
          <w:t>“</w:t>
        </w:r>
      </w:ins>
      <w:del w:author="Aili Sandre - JUSTDIGI" w:date="2025-09-03T17:15:00Z" w16du:dateUtc="2025-09-03T14:15:00Z" w:id="124">
        <w:r w:rsidRPr="008F196A" w:rsidDel="003F0F95" w:rsidR="00833637">
          <w:rPr>
            <w:rFonts w:ascii="Times New Roman" w:hAnsi="Times New Roman" w:eastAsia="Times New Roman" w:cs="Times New Roman"/>
            <w:color w:val="auto"/>
            <w:sz w:val="24"/>
            <w:szCs w:val="24"/>
            <w:lang w:eastAsia="et-EE"/>
          </w:rPr>
          <w:delText>”</w:delText>
        </w:r>
      </w:del>
      <w:r w:rsidRPr="008F196A" w:rsidR="00DD4596">
        <w:rPr>
          <w:rFonts w:ascii="Times New Roman" w:hAnsi="Times New Roman" w:cs="Times New Roman" w:eastAsiaTheme="minorHAnsi"/>
          <w:color w:val="auto"/>
          <w:sz w:val="24"/>
          <w:szCs w:val="24"/>
        </w:rPr>
        <w:t>;</w:t>
      </w:r>
    </w:p>
    <w:p w:rsidRPr="003B2A6B" w:rsidR="00314F3D" w:rsidP="00673550" w:rsidRDefault="00314F3D" w14:paraId="28A409F0" w14:textId="77777777">
      <w:pPr>
        <w:jc w:val="both"/>
        <w:rPr>
          <w:rFonts w:ascii="Times New Roman" w:hAnsi="Times New Roman" w:eastAsia="Times New Roman" w:cs="Times New Roman"/>
          <w:sz w:val="24"/>
          <w:szCs w:val="24"/>
          <w:lang w:eastAsia="et-EE"/>
        </w:rPr>
      </w:pPr>
    </w:p>
    <w:p w:rsidRPr="00C97E06" w:rsidR="004F55EC" w:rsidP="00D24D6C" w:rsidRDefault="009761A6" w14:paraId="185F2857" w14:textId="273F0A33">
      <w:pPr>
        <w:pStyle w:val="Pealkiri2"/>
        <w:jc w:val="both"/>
        <w:rPr>
          <w:rFonts w:ascii="Times New Roman" w:hAnsi="Times New Roman" w:cs="Times New Roman"/>
          <w:color w:val="auto"/>
          <w:sz w:val="24"/>
          <w:szCs w:val="24"/>
          <w:bdr w:val="none" w:color="auto" w:sz="0" w:space="0" w:frame="1"/>
          <w:lang w:eastAsia="et-EE"/>
        </w:rPr>
      </w:pPr>
      <w:bookmarkStart w:name="_Hlk173766830" w:id="125"/>
      <w:bookmarkStart w:name="_Hlk163568242" w:id="126"/>
      <w:r>
        <w:rPr>
          <w:rFonts w:ascii="Times New Roman" w:hAnsi="Times New Roman" w:cs="Times New Roman"/>
          <w:b/>
          <w:bCs/>
          <w:color w:val="auto"/>
          <w:sz w:val="24"/>
          <w:szCs w:val="24"/>
          <w:bdr w:val="none" w:color="auto" w:sz="0" w:space="0" w:frame="1"/>
          <w:lang w:eastAsia="et-EE"/>
        </w:rPr>
        <w:t>26</w:t>
      </w:r>
      <w:r w:rsidRPr="00C97E06" w:rsidR="0004098F">
        <w:rPr>
          <w:rFonts w:ascii="Times New Roman" w:hAnsi="Times New Roman" w:cs="Times New Roman"/>
          <w:b/>
          <w:bCs/>
          <w:color w:val="auto"/>
          <w:sz w:val="24"/>
          <w:szCs w:val="24"/>
          <w:bdr w:val="none" w:color="auto" w:sz="0" w:space="0" w:frame="1"/>
          <w:lang w:eastAsia="et-EE"/>
        </w:rPr>
        <w:t>)</w:t>
      </w:r>
      <w:r w:rsidRPr="00C97E06" w:rsidR="0004098F">
        <w:rPr>
          <w:rFonts w:ascii="Times New Roman" w:hAnsi="Times New Roman" w:cs="Times New Roman"/>
          <w:color w:val="auto"/>
          <w:sz w:val="24"/>
          <w:szCs w:val="24"/>
          <w:bdr w:val="none" w:color="auto" w:sz="0" w:space="0" w:frame="1"/>
          <w:lang w:eastAsia="et-EE"/>
        </w:rPr>
        <w:t xml:space="preserve"> </w:t>
      </w:r>
      <w:r w:rsidRPr="00C97E06" w:rsidR="008C7E26">
        <w:rPr>
          <w:rFonts w:ascii="Times New Roman" w:hAnsi="Times New Roman" w:eastAsia="Times New Roman" w:cs="Times New Roman"/>
          <w:color w:val="auto"/>
          <w:sz w:val="24"/>
          <w:szCs w:val="24"/>
        </w:rPr>
        <w:t>paragrahvi</w:t>
      </w:r>
      <w:r w:rsidRPr="00C97E06" w:rsidR="008C7E26">
        <w:rPr>
          <w:rFonts w:ascii="Times New Roman" w:hAnsi="Times New Roman" w:cs="Times New Roman"/>
          <w:color w:val="auto"/>
          <w:sz w:val="24"/>
          <w:szCs w:val="24"/>
          <w:bdr w:val="none" w:color="auto" w:sz="0" w:space="0" w:frame="1"/>
          <w:lang w:eastAsia="et-EE"/>
        </w:rPr>
        <w:t xml:space="preserve"> </w:t>
      </w:r>
      <w:r w:rsidRPr="00C97E06" w:rsidR="004F55EC">
        <w:rPr>
          <w:rFonts w:ascii="Times New Roman" w:hAnsi="Times New Roman" w:cs="Times New Roman"/>
          <w:color w:val="auto"/>
          <w:sz w:val="24"/>
          <w:szCs w:val="24"/>
          <w:bdr w:val="none" w:color="auto" w:sz="0" w:space="0" w:frame="1"/>
          <w:lang w:eastAsia="et-EE"/>
        </w:rPr>
        <w:t>34 lõi</w:t>
      </w:r>
      <w:r w:rsidRPr="00C97E06" w:rsidR="0089342A">
        <w:rPr>
          <w:rFonts w:ascii="Times New Roman" w:hAnsi="Times New Roman" w:cs="Times New Roman"/>
          <w:color w:val="auto"/>
          <w:sz w:val="24"/>
          <w:szCs w:val="24"/>
          <w:bdr w:val="none" w:color="auto" w:sz="0" w:space="0" w:frame="1"/>
          <w:lang w:eastAsia="et-EE"/>
        </w:rPr>
        <w:t>k</w:t>
      </w:r>
      <w:r w:rsidRPr="00C97E06" w:rsidR="004F55EC">
        <w:rPr>
          <w:rFonts w:ascii="Times New Roman" w:hAnsi="Times New Roman" w:cs="Times New Roman"/>
          <w:color w:val="auto"/>
          <w:sz w:val="24"/>
          <w:szCs w:val="24"/>
          <w:bdr w:val="none" w:color="auto" w:sz="0" w:space="0" w:frame="1"/>
          <w:lang w:eastAsia="et-EE"/>
        </w:rPr>
        <w:t xml:space="preserve">e 2 </w:t>
      </w:r>
      <w:r w:rsidRPr="00C97E06" w:rsidR="0089342A">
        <w:rPr>
          <w:rFonts w:ascii="Times New Roman" w:hAnsi="Times New Roman" w:cs="Times New Roman"/>
          <w:color w:val="auto"/>
          <w:sz w:val="24"/>
          <w:szCs w:val="24"/>
          <w:bdr w:val="none" w:color="auto" w:sz="0" w:space="0" w:frame="1"/>
          <w:lang w:eastAsia="et-EE"/>
        </w:rPr>
        <w:t xml:space="preserve">sissejuhatav lauseosa muudetakse ja sõnastatakse </w:t>
      </w:r>
      <w:r w:rsidRPr="00C97E06" w:rsidR="004F55EC">
        <w:rPr>
          <w:rFonts w:ascii="Times New Roman" w:hAnsi="Times New Roman" w:cs="Times New Roman"/>
          <w:color w:val="auto"/>
          <w:sz w:val="24"/>
          <w:szCs w:val="24"/>
          <w:bdr w:val="none" w:color="auto" w:sz="0" w:space="0" w:frame="1"/>
          <w:lang w:eastAsia="et-EE"/>
        </w:rPr>
        <w:t>järgmise</w:t>
      </w:r>
      <w:r w:rsidRPr="00C97E06" w:rsidR="0089342A">
        <w:rPr>
          <w:rFonts w:ascii="Times New Roman" w:hAnsi="Times New Roman" w:cs="Times New Roman"/>
          <w:color w:val="auto"/>
          <w:sz w:val="24"/>
          <w:szCs w:val="24"/>
          <w:bdr w:val="none" w:color="auto" w:sz="0" w:space="0" w:frame="1"/>
          <w:lang w:eastAsia="et-EE"/>
        </w:rPr>
        <w:t>lt</w:t>
      </w:r>
      <w:r w:rsidRPr="00C97E06" w:rsidR="004F55EC">
        <w:rPr>
          <w:rFonts w:ascii="Times New Roman" w:hAnsi="Times New Roman" w:cs="Times New Roman"/>
          <w:color w:val="auto"/>
          <w:sz w:val="24"/>
          <w:szCs w:val="24"/>
          <w:bdr w:val="none" w:color="auto" w:sz="0" w:space="0" w:frame="1"/>
          <w:lang w:eastAsia="et-EE"/>
        </w:rPr>
        <w:t>:</w:t>
      </w:r>
    </w:p>
    <w:bookmarkEnd w:id="125"/>
    <w:p w:rsidRPr="00C97E06" w:rsidR="004F55EC" w:rsidP="00C97E06" w:rsidRDefault="004F55EC" w14:paraId="3B66DC71" w14:textId="4EAFB53E">
      <w:pPr>
        <w:jc w:val="both"/>
        <w:rPr>
          <w:rFonts w:ascii="Times New Roman" w:hAnsi="Times New Roman" w:eastAsia="Times New Roman" w:cs="Times New Roman"/>
          <w:color w:val="202020"/>
          <w:sz w:val="24"/>
          <w:szCs w:val="24"/>
          <w:lang w:eastAsia="et-EE"/>
        </w:rPr>
      </w:pPr>
      <w:r w:rsidRPr="00C97E06">
        <w:rPr>
          <w:rFonts w:ascii="Times New Roman" w:hAnsi="Times New Roman" w:eastAsia="Times New Roman" w:cs="Times New Roman"/>
          <w:color w:val="202020"/>
          <w:sz w:val="24"/>
          <w:szCs w:val="24"/>
          <w:lang w:eastAsia="et-EE"/>
        </w:rPr>
        <w:t>„</w:t>
      </w:r>
      <w:r w:rsidRPr="00653B46" w:rsidR="00C97E06">
        <w:rPr>
          <w:rFonts w:ascii="Times New Roman" w:hAnsi="Times New Roman" w:cs="Times New Roman"/>
          <w:sz w:val="24"/>
          <w:szCs w:val="24"/>
        </w:rPr>
        <w:t xml:space="preserve">Loomade registri eesmärk </w:t>
      </w:r>
      <w:r w:rsidRPr="001D006E" w:rsidR="00C97E06">
        <w:rPr>
          <w:rFonts w:ascii="Times New Roman" w:hAnsi="Times New Roman" w:cs="Times New Roman"/>
          <w:sz w:val="24"/>
          <w:szCs w:val="24"/>
        </w:rPr>
        <w:t xml:space="preserve">on tagada loomade jälgitavus ning tõhusa </w:t>
      </w:r>
      <w:r w:rsidRPr="00653B46" w:rsidR="00C97E06">
        <w:rPr>
          <w:rFonts w:ascii="Times New Roman" w:hAnsi="Times New Roman" w:cs="Times New Roman"/>
          <w:sz w:val="24"/>
          <w:szCs w:val="24"/>
        </w:rPr>
        <w:t>veterinaarjärelevalve ja veterinaarkontrolli tagamiseks pidada arvestust järgmiste isikute ning nende tegevuse kohta:</w:t>
      </w:r>
      <w:ins w:author="Aili Sandre - JUSTDIGI" w:date="2025-09-03T17:16:00Z" w16du:dateUtc="2025-09-03T14:16:00Z" w:id="127">
        <w:r w:rsidR="003F0F95">
          <w:rPr>
            <w:rFonts w:ascii="Times New Roman" w:hAnsi="Times New Roman" w:cs="Times New Roman"/>
            <w:sz w:val="24"/>
            <w:szCs w:val="24"/>
          </w:rPr>
          <w:t>“</w:t>
        </w:r>
      </w:ins>
      <w:del w:author="Aili Sandre - JUSTDIGI" w:date="2025-09-03T17:16:00Z" w16du:dateUtc="2025-09-03T14:16:00Z" w:id="128">
        <w:r w:rsidRPr="00514AD4" w:rsidDel="003F0F95" w:rsidR="00833637">
          <w:rPr>
            <w:rFonts w:ascii="Times New Roman" w:hAnsi="Times New Roman" w:eastAsia="Times New Roman" w:cs="Times New Roman"/>
            <w:sz w:val="24"/>
            <w:szCs w:val="24"/>
            <w:lang w:eastAsia="et-EE"/>
          </w:rPr>
          <w:delText>”</w:delText>
        </w:r>
      </w:del>
      <w:r w:rsidRPr="00C97E06">
        <w:rPr>
          <w:rFonts w:ascii="Times New Roman" w:hAnsi="Times New Roman" w:eastAsia="Times New Roman" w:cs="Times New Roman"/>
          <w:color w:val="202020"/>
          <w:sz w:val="24"/>
          <w:szCs w:val="24"/>
          <w:lang w:eastAsia="et-EE"/>
        </w:rPr>
        <w:t>;</w:t>
      </w:r>
    </w:p>
    <w:p w:rsidR="004F55EC" w:rsidP="00CC3AE3" w:rsidRDefault="004F55EC" w14:paraId="050B9663" w14:textId="268B781F">
      <w:pPr>
        <w:rPr>
          <w:rFonts w:ascii="Times New Roman" w:hAnsi="Times New Roman" w:cs="Times New Roman"/>
          <w:sz w:val="24"/>
          <w:szCs w:val="24"/>
          <w:bdr w:val="none" w:color="auto" w:sz="0" w:space="0" w:frame="1"/>
          <w:lang w:eastAsia="et-EE"/>
        </w:rPr>
      </w:pPr>
    </w:p>
    <w:p w:rsidRPr="001D006E" w:rsidR="00E205F5" w:rsidP="00D24D6C" w:rsidRDefault="009761A6" w14:paraId="727BC147" w14:textId="308C90F8">
      <w:pPr>
        <w:pStyle w:val="Pealkiri2"/>
        <w:rPr>
          <w:rFonts w:ascii="Times New Roman" w:hAnsi="Times New Roman" w:cs="Times New Roman"/>
          <w:color w:val="auto"/>
          <w:sz w:val="24"/>
          <w:szCs w:val="24"/>
          <w:bdr w:val="none" w:color="auto" w:sz="0" w:space="0" w:frame="1"/>
          <w:lang w:eastAsia="et-EE"/>
        </w:rPr>
      </w:pPr>
      <w:r>
        <w:rPr>
          <w:rFonts w:ascii="Times New Roman" w:hAnsi="Times New Roman" w:cs="Times New Roman"/>
          <w:b/>
          <w:bCs/>
          <w:color w:val="auto"/>
          <w:sz w:val="24"/>
          <w:szCs w:val="24"/>
          <w:bdr w:val="none" w:color="auto" w:sz="0" w:space="0" w:frame="1"/>
          <w:lang w:eastAsia="et-EE"/>
        </w:rPr>
        <w:t>27</w:t>
      </w:r>
      <w:r w:rsidRPr="001D006E" w:rsidR="00E205F5">
        <w:rPr>
          <w:rFonts w:ascii="Times New Roman" w:hAnsi="Times New Roman" w:cs="Times New Roman"/>
          <w:b/>
          <w:bCs/>
          <w:color w:val="auto"/>
          <w:sz w:val="24"/>
          <w:szCs w:val="24"/>
          <w:bdr w:val="none" w:color="auto" w:sz="0" w:space="0" w:frame="1"/>
          <w:lang w:eastAsia="et-EE"/>
        </w:rPr>
        <w:t>)</w:t>
      </w:r>
      <w:r w:rsidRPr="001D006E" w:rsidR="00E205F5">
        <w:rPr>
          <w:rFonts w:ascii="Times New Roman" w:hAnsi="Times New Roman" w:cs="Times New Roman"/>
          <w:color w:val="auto"/>
          <w:sz w:val="24"/>
          <w:szCs w:val="24"/>
          <w:bdr w:val="none" w:color="auto" w:sz="0" w:space="0" w:frame="1"/>
          <w:lang w:eastAsia="et-EE"/>
        </w:rPr>
        <w:t xml:space="preserve"> paragrahvi 34 lõiget 2 täiendatakse punktiga </w:t>
      </w:r>
      <w:r w:rsidRPr="001D006E" w:rsidR="00BC7A01">
        <w:rPr>
          <w:rFonts w:ascii="Times New Roman" w:hAnsi="Times New Roman" w:cs="Times New Roman"/>
          <w:color w:val="auto"/>
          <w:sz w:val="24"/>
          <w:szCs w:val="24"/>
          <w:bdr w:val="none" w:color="auto" w:sz="0" w:space="0" w:frame="1"/>
          <w:lang w:eastAsia="et-EE"/>
        </w:rPr>
        <w:t>4</w:t>
      </w:r>
      <w:r w:rsidRPr="001D006E" w:rsidR="00E205F5">
        <w:rPr>
          <w:rFonts w:ascii="Times New Roman" w:hAnsi="Times New Roman" w:cs="Times New Roman"/>
          <w:color w:val="auto"/>
          <w:sz w:val="24"/>
          <w:szCs w:val="24"/>
          <w:bdr w:val="none" w:color="auto" w:sz="0" w:space="0" w:frame="1"/>
          <w:lang w:eastAsia="et-EE"/>
        </w:rPr>
        <w:t xml:space="preserve"> järgmises sõnastuses:</w:t>
      </w:r>
    </w:p>
    <w:p w:rsidRPr="001D006E" w:rsidR="00E205F5" w:rsidP="00653B46" w:rsidRDefault="00E205F5" w14:paraId="5BE0D1AE" w14:textId="2C2053A6">
      <w:pPr>
        <w:jc w:val="both"/>
        <w:rPr>
          <w:rFonts w:ascii="Times New Roman" w:hAnsi="Times New Roman" w:cs="Times New Roman"/>
          <w:sz w:val="24"/>
          <w:szCs w:val="24"/>
        </w:rPr>
      </w:pPr>
      <w:r w:rsidRPr="001D006E">
        <w:rPr>
          <w:rFonts w:ascii="Times New Roman" w:hAnsi="Times New Roman" w:cs="Times New Roman"/>
          <w:sz w:val="24"/>
          <w:szCs w:val="24"/>
          <w:bdr w:val="none" w:color="auto" w:sz="0" w:space="0" w:frame="1"/>
          <w:lang w:eastAsia="et-EE"/>
        </w:rPr>
        <w:t>„</w:t>
      </w:r>
      <w:r w:rsidRPr="001D006E" w:rsidR="00BC7A01">
        <w:rPr>
          <w:rFonts w:ascii="Times New Roman" w:hAnsi="Times New Roman" w:eastAsia="Times New Roman" w:cs="Times New Roman"/>
          <w:sz w:val="24"/>
          <w:szCs w:val="24"/>
          <w:lang w:eastAsia="et-EE"/>
        </w:rPr>
        <w:t>4) koera, kassi</w:t>
      </w:r>
      <w:r w:rsidRPr="001D006E" w:rsidR="00606083">
        <w:rPr>
          <w:rFonts w:ascii="Times New Roman" w:hAnsi="Times New Roman" w:eastAsia="Times New Roman" w:cs="Times New Roman"/>
          <w:sz w:val="24"/>
          <w:szCs w:val="24"/>
          <w:lang w:eastAsia="et-EE"/>
        </w:rPr>
        <w:t xml:space="preserve"> ja</w:t>
      </w:r>
      <w:r w:rsidRPr="001D006E" w:rsidR="00BC7A01">
        <w:rPr>
          <w:rFonts w:ascii="Times New Roman" w:hAnsi="Times New Roman" w:eastAsia="Times New Roman" w:cs="Times New Roman"/>
          <w:sz w:val="24"/>
          <w:szCs w:val="24"/>
          <w:lang w:eastAsia="et-EE"/>
        </w:rPr>
        <w:t xml:space="preserve"> valgetuhkru </w:t>
      </w:r>
      <w:r w:rsidRPr="001D006E" w:rsidR="00606083">
        <w:rPr>
          <w:rFonts w:ascii="Times New Roman" w:hAnsi="Times New Roman" w:eastAsia="Times New Roman" w:cs="Times New Roman"/>
          <w:sz w:val="24"/>
          <w:szCs w:val="24"/>
          <w:lang w:eastAsia="et-EE"/>
        </w:rPr>
        <w:t>pidaja ning</w:t>
      </w:r>
      <w:r w:rsidRPr="001D006E" w:rsidR="00BC7A01">
        <w:rPr>
          <w:rFonts w:ascii="Times New Roman" w:hAnsi="Times New Roman" w:eastAsia="Times New Roman" w:cs="Times New Roman"/>
          <w:sz w:val="24"/>
          <w:szCs w:val="24"/>
          <w:lang w:eastAsia="et-EE"/>
        </w:rPr>
        <w:t xml:space="preserve"> </w:t>
      </w:r>
      <w:r w:rsidRPr="001D006E" w:rsidR="00DF5094">
        <w:rPr>
          <w:rFonts w:ascii="Times New Roman" w:hAnsi="Times New Roman" w:eastAsia="Times New Roman" w:cs="Times New Roman"/>
          <w:sz w:val="24"/>
          <w:szCs w:val="24"/>
          <w:lang w:eastAsia="et-EE"/>
        </w:rPr>
        <w:t xml:space="preserve">käesoleva seaduse </w:t>
      </w:r>
      <w:r w:rsidRPr="001D006E" w:rsidR="00BC7A01">
        <w:rPr>
          <w:rFonts w:ascii="Times New Roman" w:hAnsi="Times New Roman" w:eastAsia="Times New Roman" w:cs="Times New Roman"/>
          <w:sz w:val="24"/>
          <w:szCs w:val="24"/>
          <w:lang w:eastAsia="et-EE"/>
        </w:rPr>
        <w:t xml:space="preserve">§ 32 lõikes </w:t>
      </w:r>
      <w:r w:rsidRPr="001D006E" w:rsidR="00D92B8F">
        <w:rPr>
          <w:rFonts w:ascii="Times New Roman" w:hAnsi="Times New Roman" w:eastAsia="Times New Roman" w:cs="Times New Roman"/>
          <w:sz w:val="24"/>
          <w:szCs w:val="24"/>
          <w:lang w:eastAsia="et-EE"/>
        </w:rPr>
        <w:t>3</w:t>
      </w:r>
      <w:r w:rsidRPr="001D006E" w:rsidR="00BC7A01">
        <w:rPr>
          <w:rFonts w:ascii="Times New Roman" w:hAnsi="Times New Roman" w:eastAsia="Times New Roman" w:cs="Times New Roman"/>
          <w:sz w:val="24"/>
          <w:szCs w:val="24"/>
          <w:lang w:eastAsia="et-EE"/>
        </w:rPr>
        <w:t xml:space="preserve"> nimetatud lemmiklooma pidaja</w:t>
      </w:r>
      <w:r w:rsidRPr="001D006E" w:rsidR="00BC7A01">
        <w:rPr>
          <w:rFonts w:ascii="Times New Roman" w:hAnsi="Times New Roman" w:cs="Times New Roman"/>
          <w:sz w:val="24"/>
          <w:szCs w:val="24"/>
        </w:rPr>
        <w:t>.</w:t>
      </w:r>
      <w:ins w:author="Aili Sandre - JUSTDIGI" w:date="2025-09-03T17:16:00Z" w16du:dateUtc="2025-09-03T14:16:00Z" w:id="129">
        <w:r w:rsidR="003F0F95">
          <w:rPr>
            <w:rFonts w:ascii="Times New Roman" w:hAnsi="Times New Roman" w:cs="Times New Roman"/>
            <w:sz w:val="24"/>
            <w:szCs w:val="24"/>
          </w:rPr>
          <w:t>“</w:t>
        </w:r>
      </w:ins>
      <w:del w:author="Aili Sandre - JUSTDIGI" w:date="2025-09-03T17:16:00Z" w16du:dateUtc="2025-09-03T14:16:00Z" w:id="130">
        <w:r w:rsidRPr="001D006E" w:rsidDel="003F0F95" w:rsidR="00833637">
          <w:rPr>
            <w:rFonts w:ascii="Times New Roman" w:hAnsi="Times New Roman" w:eastAsia="Times New Roman" w:cs="Times New Roman"/>
            <w:sz w:val="24"/>
            <w:szCs w:val="24"/>
            <w:lang w:eastAsia="et-EE"/>
          </w:rPr>
          <w:delText>”</w:delText>
        </w:r>
      </w:del>
      <w:r w:rsidRPr="001D006E" w:rsidR="00BC7A01">
        <w:rPr>
          <w:rFonts w:ascii="Times New Roman" w:hAnsi="Times New Roman" w:cs="Times New Roman"/>
          <w:sz w:val="24"/>
          <w:szCs w:val="24"/>
        </w:rPr>
        <w:t>;</w:t>
      </w:r>
    </w:p>
    <w:p w:rsidRPr="00BC7A01" w:rsidR="00E205F5" w:rsidP="00653B46" w:rsidRDefault="00E205F5" w14:paraId="70D93288" w14:textId="77777777">
      <w:pPr>
        <w:jc w:val="both"/>
        <w:rPr>
          <w:rFonts w:ascii="Times New Roman" w:hAnsi="Times New Roman" w:cs="Times New Roman"/>
          <w:sz w:val="24"/>
          <w:szCs w:val="24"/>
          <w:bdr w:val="none" w:color="auto" w:sz="0" w:space="0" w:frame="1"/>
          <w:lang w:eastAsia="et-EE"/>
        </w:rPr>
      </w:pPr>
    </w:p>
    <w:p w:rsidRPr="003B0E8A" w:rsidR="003B0E8A" w:rsidP="003B0E8A" w:rsidRDefault="009761A6" w14:paraId="516D2341" w14:textId="1418C030">
      <w:pPr>
        <w:pStyle w:val="Pealkiri2"/>
        <w:rPr>
          <w:rFonts w:ascii="Times New Roman" w:hAnsi="Times New Roman" w:cs="Times New Roman"/>
          <w:color w:val="auto"/>
          <w:sz w:val="24"/>
          <w:szCs w:val="24"/>
          <w:bdr w:val="none" w:color="auto" w:sz="0" w:space="0" w:frame="1"/>
          <w:lang w:eastAsia="et-EE"/>
        </w:rPr>
      </w:pPr>
      <w:r>
        <w:rPr>
          <w:rFonts w:ascii="Times New Roman" w:hAnsi="Times New Roman" w:cs="Times New Roman"/>
          <w:b/>
          <w:bCs/>
          <w:color w:val="auto"/>
          <w:sz w:val="24"/>
          <w:szCs w:val="24"/>
          <w:bdr w:val="none" w:color="auto" w:sz="0" w:space="0" w:frame="1"/>
          <w:lang w:eastAsia="et-EE"/>
        </w:rPr>
        <w:t>28</w:t>
      </w:r>
      <w:r w:rsidRPr="00D24D6C" w:rsidR="0039534A">
        <w:rPr>
          <w:rFonts w:ascii="Times New Roman" w:hAnsi="Times New Roman" w:cs="Times New Roman"/>
          <w:b/>
          <w:bCs/>
          <w:color w:val="auto"/>
          <w:sz w:val="24"/>
          <w:szCs w:val="24"/>
          <w:bdr w:val="none" w:color="auto" w:sz="0" w:space="0" w:frame="1"/>
          <w:lang w:eastAsia="et-EE"/>
        </w:rPr>
        <w:t>)</w:t>
      </w:r>
      <w:r w:rsidRPr="00D24D6C" w:rsidR="0039534A">
        <w:rPr>
          <w:rFonts w:ascii="Times New Roman" w:hAnsi="Times New Roman" w:cs="Times New Roman"/>
          <w:color w:val="auto"/>
          <w:sz w:val="24"/>
          <w:szCs w:val="24"/>
          <w:bdr w:val="none" w:color="auto" w:sz="0" w:space="0" w:frame="1"/>
          <w:lang w:eastAsia="et-EE"/>
        </w:rPr>
        <w:t xml:space="preserve"> </w:t>
      </w:r>
      <w:r w:rsidRPr="003B0E8A" w:rsidR="003B0E8A">
        <w:rPr>
          <w:rFonts w:ascii="Times New Roman" w:hAnsi="Times New Roman" w:cs="Times New Roman"/>
          <w:color w:val="auto"/>
          <w:sz w:val="24"/>
          <w:szCs w:val="24"/>
          <w:bdr w:val="none" w:color="auto" w:sz="0" w:space="0" w:frame="1"/>
          <w:lang w:eastAsia="et-EE"/>
        </w:rPr>
        <w:t xml:space="preserve">paragrahvi 34 </w:t>
      </w:r>
      <w:r w:rsidR="00A06633">
        <w:rPr>
          <w:rFonts w:ascii="Times New Roman" w:hAnsi="Times New Roman" w:cs="Times New Roman"/>
          <w:color w:val="auto"/>
          <w:sz w:val="24"/>
          <w:szCs w:val="24"/>
          <w:bdr w:val="none" w:color="auto" w:sz="0" w:space="0" w:frame="1"/>
          <w:lang w:eastAsia="et-EE"/>
        </w:rPr>
        <w:t xml:space="preserve">täiendatakse </w:t>
      </w:r>
      <w:r w:rsidRPr="003B0E8A" w:rsidR="003B0E8A">
        <w:rPr>
          <w:rFonts w:ascii="Times New Roman" w:hAnsi="Times New Roman" w:cs="Times New Roman"/>
          <w:color w:val="auto"/>
          <w:sz w:val="24"/>
          <w:szCs w:val="24"/>
          <w:bdr w:val="none" w:color="auto" w:sz="0" w:space="0" w:frame="1"/>
          <w:lang w:eastAsia="et-EE"/>
        </w:rPr>
        <w:t>lõi</w:t>
      </w:r>
      <w:r w:rsidR="00A06633">
        <w:rPr>
          <w:rFonts w:ascii="Times New Roman" w:hAnsi="Times New Roman" w:cs="Times New Roman"/>
          <w:color w:val="auto"/>
          <w:sz w:val="24"/>
          <w:szCs w:val="24"/>
          <w:bdr w:val="none" w:color="auto" w:sz="0" w:space="0" w:frame="1"/>
          <w:lang w:eastAsia="et-EE"/>
        </w:rPr>
        <w:t>k</w:t>
      </w:r>
      <w:r w:rsidRPr="003B0E8A" w:rsidR="003B0E8A">
        <w:rPr>
          <w:rFonts w:ascii="Times New Roman" w:hAnsi="Times New Roman" w:cs="Times New Roman"/>
          <w:color w:val="auto"/>
          <w:sz w:val="24"/>
          <w:szCs w:val="24"/>
          <w:bdr w:val="none" w:color="auto" w:sz="0" w:space="0" w:frame="1"/>
          <w:lang w:eastAsia="et-EE"/>
        </w:rPr>
        <w:t>e</w:t>
      </w:r>
      <w:r w:rsidR="00A06633">
        <w:rPr>
          <w:rFonts w:ascii="Times New Roman" w:hAnsi="Times New Roman" w:cs="Times New Roman"/>
          <w:color w:val="auto"/>
          <w:sz w:val="24"/>
          <w:szCs w:val="24"/>
          <w:bdr w:val="none" w:color="auto" w:sz="0" w:space="0" w:frame="1"/>
          <w:lang w:eastAsia="et-EE"/>
        </w:rPr>
        <w:t>ga</w:t>
      </w:r>
      <w:r w:rsidRPr="003B0E8A" w:rsidR="003B0E8A">
        <w:rPr>
          <w:rFonts w:ascii="Times New Roman" w:hAnsi="Times New Roman" w:cs="Times New Roman"/>
          <w:color w:val="auto"/>
          <w:sz w:val="24"/>
          <w:szCs w:val="24"/>
          <w:bdr w:val="none" w:color="auto" w:sz="0" w:space="0" w:frame="1"/>
          <w:lang w:eastAsia="et-EE"/>
        </w:rPr>
        <w:t xml:space="preserve"> 3</w:t>
      </w:r>
      <w:r w:rsidR="00A06633">
        <w:rPr>
          <w:rFonts w:ascii="Times New Roman" w:hAnsi="Times New Roman" w:cs="Times New Roman"/>
          <w:color w:val="auto"/>
          <w:sz w:val="24"/>
          <w:szCs w:val="24"/>
          <w:bdr w:val="none" w:color="auto" w:sz="0" w:space="0" w:frame="1"/>
          <w:vertAlign w:val="superscript"/>
          <w:lang w:eastAsia="et-EE"/>
        </w:rPr>
        <w:t>1</w:t>
      </w:r>
      <w:r w:rsidRPr="003B0E8A" w:rsidR="003B0E8A">
        <w:rPr>
          <w:rFonts w:ascii="Times New Roman" w:hAnsi="Times New Roman" w:cs="Times New Roman"/>
          <w:color w:val="auto"/>
          <w:sz w:val="24"/>
          <w:szCs w:val="24"/>
          <w:bdr w:val="none" w:color="auto" w:sz="0" w:space="0" w:frame="1"/>
          <w:lang w:eastAsia="et-EE"/>
        </w:rPr>
        <w:t xml:space="preserve"> </w:t>
      </w:r>
      <w:r w:rsidR="00A06633">
        <w:rPr>
          <w:rFonts w:ascii="Times New Roman" w:hAnsi="Times New Roman" w:cs="Times New Roman"/>
          <w:color w:val="auto"/>
          <w:sz w:val="24"/>
          <w:szCs w:val="24"/>
          <w:bdr w:val="none" w:color="auto" w:sz="0" w:space="0" w:frame="1"/>
          <w:lang w:eastAsia="et-EE"/>
        </w:rPr>
        <w:t>järgmises sõnastuses</w:t>
      </w:r>
      <w:r w:rsidRPr="003B0E8A" w:rsidR="003B0E8A">
        <w:rPr>
          <w:rFonts w:ascii="Times New Roman" w:hAnsi="Times New Roman" w:cs="Times New Roman"/>
          <w:color w:val="auto"/>
          <w:sz w:val="24"/>
          <w:szCs w:val="24"/>
          <w:bdr w:val="none" w:color="auto" w:sz="0" w:space="0" w:frame="1"/>
          <w:lang w:eastAsia="et-EE"/>
        </w:rPr>
        <w:t>:</w:t>
      </w:r>
    </w:p>
    <w:p w:rsidRPr="006519BE" w:rsidR="003B0E8A" w:rsidP="00AC647B" w:rsidRDefault="003B0E8A" w14:paraId="62EE4695" w14:textId="233A074D">
      <w:pPr>
        <w:jc w:val="both"/>
        <w:rPr>
          <w:rFonts w:ascii="Times New Roman" w:hAnsi="Times New Roman" w:cs="Times New Roman"/>
          <w:sz w:val="24"/>
          <w:szCs w:val="24"/>
        </w:rPr>
      </w:pPr>
      <w:r w:rsidRPr="00AC647B">
        <w:rPr>
          <w:rFonts w:ascii="Times New Roman" w:hAnsi="Times New Roman" w:cs="Times New Roman"/>
          <w:sz w:val="24"/>
          <w:szCs w:val="24"/>
          <w:bdr w:val="none" w:color="auto" w:sz="0" w:space="0" w:frame="1"/>
          <w:lang w:eastAsia="et-EE"/>
        </w:rPr>
        <w:t>„(3</w:t>
      </w:r>
      <w:r w:rsidR="00A06633">
        <w:rPr>
          <w:rFonts w:ascii="Times New Roman" w:hAnsi="Times New Roman" w:cs="Times New Roman"/>
          <w:sz w:val="24"/>
          <w:szCs w:val="24"/>
          <w:bdr w:val="none" w:color="auto" w:sz="0" w:space="0" w:frame="1"/>
          <w:vertAlign w:val="superscript"/>
          <w:lang w:eastAsia="et-EE"/>
        </w:rPr>
        <w:t>1</w:t>
      </w:r>
      <w:r w:rsidRPr="00AC647B">
        <w:rPr>
          <w:rFonts w:ascii="Times New Roman" w:hAnsi="Times New Roman" w:cs="Times New Roman"/>
          <w:sz w:val="24"/>
          <w:szCs w:val="24"/>
          <w:bdr w:val="none" w:color="auto" w:sz="0" w:space="0" w:frame="1"/>
          <w:lang w:eastAsia="et-EE"/>
        </w:rPr>
        <w:t>) Loomade registri põhimääruse</w:t>
      </w:r>
      <w:r w:rsidR="00F0638C">
        <w:rPr>
          <w:rFonts w:ascii="Times New Roman" w:hAnsi="Times New Roman" w:cs="Times New Roman"/>
          <w:sz w:val="24"/>
          <w:szCs w:val="24"/>
          <w:bdr w:val="none" w:color="auto" w:sz="0" w:space="0" w:frame="1"/>
          <w:lang w:eastAsia="et-EE"/>
        </w:rPr>
        <w:t>s</w:t>
      </w:r>
      <w:r w:rsidRPr="00AC647B">
        <w:rPr>
          <w:rFonts w:ascii="Times New Roman" w:hAnsi="Times New Roman" w:cs="Times New Roman"/>
          <w:sz w:val="24"/>
          <w:szCs w:val="24"/>
          <w:bdr w:val="none" w:color="auto" w:sz="0" w:space="0" w:frame="1"/>
          <w:lang w:eastAsia="et-EE"/>
        </w:rPr>
        <w:t xml:space="preserve"> </w:t>
      </w:r>
      <w:r w:rsidR="00F0638C">
        <w:rPr>
          <w:rFonts w:ascii="Times New Roman" w:hAnsi="Times New Roman" w:cs="Times New Roman"/>
          <w:sz w:val="24"/>
          <w:szCs w:val="24"/>
          <w:bdr w:val="none" w:color="auto" w:sz="0" w:space="0" w:frame="1"/>
          <w:lang w:eastAsia="et-EE"/>
        </w:rPr>
        <w:t>sätestatakse registri pidamise kord, sealhulgas</w:t>
      </w:r>
      <w:r w:rsidRPr="00AC647B">
        <w:rPr>
          <w:rFonts w:ascii="Times New Roman" w:hAnsi="Times New Roman" w:cs="Times New Roman"/>
          <w:sz w:val="24"/>
          <w:szCs w:val="24"/>
          <w:bdr w:val="none" w:color="auto" w:sz="0" w:space="0" w:frame="1"/>
          <w:lang w:eastAsia="et-EE"/>
        </w:rPr>
        <w:t>:</w:t>
      </w:r>
    </w:p>
    <w:p w:rsidRPr="001A54B0" w:rsidR="00F0638C" w:rsidP="00F0638C" w:rsidRDefault="00F0638C" w14:paraId="2D38C84F" w14:textId="77777777">
      <w:pPr>
        <w:jc w:val="both"/>
        <w:rPr>
          <w:rFonts w:ascii="Times New Roman" w:hAnsi="Times New Roman" w:cs="Times New Roman"/>
          <w:sz w:val="24"/>
          <w:szCs w:val="24"/>
        </w:rPr>
      </w:pPr>
      <w:r w:rsidRPr="001A54B0">
        <w:rPr>
          <w:rFonts w:ascii="Times New Roman" w:hAnsi="Times New Roman" w:cs="Times New Roman"/>
          <w:sz w:val="24"/>
          <w:szCs w:val="24"/>
        </w:rPr>
        <w:t>1) täpsem andmekoosseis;</w:t>
      </w:r>
    </w:p>
    <w:p w:rsidRPr="001A54B0" w:rsidR="00F0638C" w:rsidP="00F0638C" w:rsidRDefault="00F0638C" w14:paraId="766955B0" w14:textId="77777777">
      <w:pPr>
        <w:jc w:val="both"/>
        <w:rPr>
          <w:rFonts w:ascii="Times New Roman" w:hAnsi="Times New Roman" w:cs="Times New Roman"/>
          <w:sz w:val="24"/>
          <w:szCs w:val="24"/>
        </w:rPr>
      </w:pPr>
      <w:r w:rsidRPr="001A54B0">
        <w:rPr>
          <w:rFonts w:ascii="Times New Roman" w:hAnsi="Times New Roman" w:cs="Times New Roman"/>
          <w:sz w:val="24"/>
          <w:szCs w:val="24"/>
        </w:rPr>
        <w:t>2) andmeandjad ja nendelt saadavad andmed;</w:t>
      </w:r>
    </w:p>
    <w:p w:rsidRPr="001A54B0" w:rsidR="00F0638C" w:rsidP="00F0638C" w:rsidRDefault="00F0638C" w14:paraId="42093CB8" w14:textId="5B64B129">
      <w:pPr>
        <w:jc w:val="both"/>
        <w:rPr>
          <w:rFonts w:ascii="Times New Roman" w:hAnsi="Times New Roman" w:cs="Times New Roman"/>
          <w:sz w:val="24"/>
          <w:szCs w:val="24"/>
        </w:rPr>
      </w:pPr>
      <w:r w:rsidRPr="001A54B0">
        <w:rPr>
          <w:rFonts w:ascii="Times New Roman" w:hAnsi="Times New Roman" w:cs="Times New Roman"/>
          <w:sz w:val="24"/>
          <w:szCs w:val="24"/>
        </w:rPr>
        <w:t xml:space="preserve">3) </w:t>
      </w:r>
      <w:r w:rsidR="002C5399">
        <w:rPr>
          <w:rFonts w:ascii="Times New Roman" w:hAnsi="Times New Roman" w:cs="Times New Roman"/>
          <w:sz w:val="24"/>
          <w:szCs w:val="24"/>
        </w:rPr>
        <w:t>kaas</w:t>
      </w:r>
      <w:r w:rsidRPr="001A54B0">
        <w:rPr>
          <w:rFonts w:ascii="Times New Roman" w:hAnsi="Times New Roman" w:cs="Times New Roman"/>
          <w:sz w:val="24"/>
          <w:szCs w:val="24"/>
        </w:rPr>
        <w:t>vastutava</w:t>
      </w:r>
      <w:r w:rsidR="002C5399">
        <w:rPr>
          <w:rFonts w:ascii="Times New Roman" w:hAnsi="Times New Roman" w:cs="Times New Roman"/>
          <w:sz w:val="24"/>
          <w:szCs w:val="24"/>
        </w:rPr>
        <w:t>te</w:t>
      </w:r>
      <w:r>
        <w:rPr>
          <w:rFonts w:ascii="Times New Roman" w:hAnsi="Times New Roman" w:cs="Times New Roman"/>
          <w:sz w:val="24"/>
          <w:szCs w:val="24"/>
        </w:rPr>
        <w:t xml:space="preserve"> töötleja</w:t>
      </w:r>
      <w:r w:rsidR="002C5399">
        <w:rPr>
          <w:rFonts w:ascii="Times New Roman" w:hAnsi="Times New Roman" w:cs="Times New Roman"/>
          <w:sz w:val="24"/>
          <w:szCs w:val="24"/>
        </w:rPr>
        <w:t>te</w:t>
      </w:r>
      <w:r>
        <w:rPr>
          <w:rFonts w:ascii="Times New Roman" w:hAnsi="Times New Roman" w:cs="Times New Roman"/>
          <w:sz w:val="24"/>
          <w:szCs w:val="24"/>
        </w:rPr>
        <w:t xml:space="preserve"> ja volitatud töötleja</w:t>
      </w:r>
      <w:r w:rsidR="002C5399">
        <w:rPr>
          <w:rFonts w:ascii="Times New Roman" w:hAnsi="Times New Roman" w:cs="Times New Roman"/>
          <w:sz w:val="24"/>
          <w:szCs w:val="24"/>
        </w:rPr>
        <w:t>te</w:t>
      </w:r>
      <w:r w:rsidRPr="001A54B0">
        <w:rPr>
          <w:rFonts w:ascii="Times New Roman" w:hAnsi="Times New Roman" w:cs="Times New Roman"/>
          <w:sz w:val="24"/>
          <w:szCs w:val="24"/>
        </w:rPr>
        <w:t xml:space="preserve"> ülesanded;</w:t>
      </w:r>
    </w:p>
    <w:p w:rsidRPr="001A54B0" w:rsidR="00F0638C" w:rsidP="00F0638C" w:rsidRDefault="00F0638C" w14:paraId="776B3B61" w14:textId="77777777">
      <w:pPr>
        <w:jc w:val="both"/>
        <w:rPr>
          <w:rFonts w:ascii="Times New Roman" w:hAnsi="Times New Roman" w:cs="Times New Roman"/>
          <w:sz w:val="24"/>
          <w:szCs w:val="24"/>
        </w:rPr>
      </w:pPr>
      <w:r w:rsidRPr="001A54B0">
        <w:rPr>
          <w:rFonts w:ascii="Times New Roman" w:hAnsi="Times New Roman" w:cs="Times New Roman"/>
          <w:sz w:val="24"/>
          <w:szCs w:val="24"/>
        </w:rPr>
        <w:t>4) andmetele juurdepääsu kord;</w:t>
      </w:r>
    </w:p>
    <w:p w:rsidRPr="001A54B0" w:rsidR="00F0638C" w:rsidP="00F0638C" w:rsidRDefault="00F0638C" w14:paraId="67D1DE97" w14:textId="77777777">
      <w:pPr>
        <w:jc w:val="both"/>
        <w:rPr>
          <w:rFonts w:ascii="Times New Roman" w:hAnsi="Times New Roman" w:cs="Times New Roman"/>
          <w:sz w:val="24"/>
          <w:szCs w:val="24"/>
        </w:rPr>
      </w:pPr>
      <w:r w:rsidRPr="001A54B0">
        <w:rPr>
          <w:rFonts w:ascii="Times New Roman" w:hAnsi="Times New Roman" w:cs="Times New Roman"/>
          <w:sz w:val="24"/>
          <w:szCs w:val="24"/>
        </w:rPr>
        <w:lastRenderedPageBreak/>
        <w:t>5) andmete säilitamise täpsemad tähtajad;</w:t>
      </w:r>
    </w:p>
    <w:p w:rsidR="00F0638C" w:rsidP="00F0638C" w:rsidRDefault="00F0638C" w14:paraId="7955257D" w14:textId="2D74FD42">
      <w:pPr>
        <w:jc w:val="both"/>
        <w:rPr>
          <w:rFonts w:ascii="Times New Roman" w:hAnsi="Times New Roman" w:cs="Times New Roman"/>
          <w:sz w:val="24"/>
          <w:szCs w:val="24"/>
        </w:rPr>
      </w:pPr>
      <w:r w:rsidRPr="001A54B0">
        <w:rPr>
          <w:rFonts w:ascii="Times New Roman" w:hAnsi="Times New Roman" w:cs="Times New Roman"/>
          <w:sz w:val="24"/>
          <w:szCs w:val="24"/>
        </w:rPr>
        <w:t>6) muud korralduslikud küsimused.</w:t>
      </w:r>
      <w:ins w:author="Aili Sandre - JUSTDIGI" w:date="2025-09-03T17:17:00Z" w16du:dateUtc="2025-09-03T14:17:00Z" w:id="131">
        <w:r w:rsidR="002D30F8">
          <w:rPr>
            <w:rFonts w:ascii="Times New Roman" w:hAnsi="Times New Roman" w:cs="Times New Roman"/>
            <w:sz w:val="24"/>
            <w:szCs w:val="24"/>
          </w:rPr>
          <w:t>“</w:t>
        </w:r>
      </w:ins>
      <w:del w:author="Aili Sandre - JUSTDIGI" w:date="2025-09-03T17:17:00Z" w16du:dateUtc="2025-09-03T14:17:00Z" w:id="132">
        <w:r w:rsidRPr="00A463DA" w:rsidDel="002D30F8" w:rsidR="00A06ACB">
          <w:rPr>
            <w:rFonts w:ascii="Times New Roman" w:hAnsi="Times New Roman" w:eastAsia="Times New Roman" w:cs="Times New Roman"/>
            <w:sz w:val="24"/>
            <w:szCs w:val="24"/>
            <w:lang w:eastAsia="et-EE"/>
          </w:rPr>
          <w:delText>”</w:delText>
        </w:r>
      </w:del>
      <w:r w:rsidRPr="00A463DA" w:rsidR="00A06ACB">
        <w:rPr>
          <w:rFonts w:ascii="Times New Roman" w:hAnsi="Times New Roman" w:eastAsia="Times New Roman" w:cs="Times New Roman"/>
          <w:sz w:val="24"/>
          <w:szCs w:val="24"/>
          <w:lang w:eastAsia="et-EE"/>
        </w:rPr>
        <w:t>;</w:t>
      </w:r>
    </w:p>
    <w:p w:rsidRPr="00AC647B" w:rsidR="003B0E8A" w:rsidP="00AC647B" w:rsidRDefault="003B0E8A" w14:paraId="7A9C247E" w14:textId="6C1DE14C">
      <w:pPr>
        <w:jc w:val="both"/>
        <w:rPr>
          <w:rFonts w:ascii="Times New Roman" w:hAnsi="Times New Roman" w:cs="Times New Roman"/>
          <w:sz w:val="24"/>
          <w:szCs w:val="24"/>
          <w:bdr w:val="none" w:color="auto" w:sz="0" w:space="0" w:frame="1"/>
          <w:lang w:eastAsia="et-EE"/>
        </w:rPr>
      </w:pPr>
    </w:p>
    <w:p w:rsidRPr="00AC647B" w:rsidR="003B0E8A" w:rsidP="00AC647B" w:rsidRDefault="00AD7774" w14:paraId="5330F59A" w14:textId="3713C992">
      <w:pPr>
        <w:jc w:val="both"/>
        <w:rPr>
          <w:rFonts w:ascii="Times New Roman" w:hAnsi="Times New Roman" w:cs="Times New Roman"/>
          <w:sz w:val="24"/>
          <w:szCs w:val="24"/>
          <w:bdr w:val="none" w:color="auto" w:sz="0" w:space="0" w:frame="1"/>
          <w:lang w:eastAsia="et-EE"/>
        </w:rPr>
      </w:pPr>
      <w:r w:rsidRPr="0023294F">
        <w:rPr>
          <w:rFonts w:ascii="Times New Roman" w:hAnsi="Times New Roman" w:cs="Times New Roman"/>
          <w:b/>
          <w:bCs/>
          <w:sz w:val="24"/>
          <w:szCs w:val="24"/>
          <w:bdr w:val="none" w:color="auto" w:sz="0" w:space="0" w:frame="1"/>
          <w:lang w:eastAsia="et-EE"/>
        </w:rPr>
        <w:t>29</w:t>
      </w:r>
      <w:r w:rsidRPr="0023294F" w:rsidR="003B0E8A">
        <w:rPr>
          <w:rFonts w:ascii="Times New Roman" w:hAnsi="Times New Roman" w:cs="Times New Roman"/>
          <w:b/>
          <w:bCs/>
          <w:sz w:val="24"/>
          <w:szCs w:val="24"/>
          <w:bdr w:val="none" w:color="auto" w:sz="0" w:space="0" w:frame="1"/>
          <w:lang w:eastAsia="et-EE"/>
        </w:rPr>
        <w:t>)</w:t>
      </w:r>
      <w:r w:rsidRPr="0023294F" w:rsidR="003B0E8A">
        <w:rPr>
          <w:rFonts w:ascii="Times New Roman" w:hAnsi="Times New Roman" w:cs="Times New Roman"/>
          <w:sz w:val="24"/>
          <w:szCs w:val="24"/>
          <w:bdr w:val="none" w:color="auto" w:sz="0" w:space="0" w:frame="1"/>
          <w:lang w:eastAsia="et-EE"/>
        </w:rPr>
        <w:t xml:space="preserve"> paragrahvi 34 lõige 4 muudetakse ja sõnastatakse järgmiselt:</w:t>
      </w:r>
    </w:p>
    <w:p w:rsidRPr="00AC647B" w:rsidR="003B0E8A" w:rsidP="00AC647B" w:rsidRDefault="003B0E8A" w14:paraId="184AEA4B" w14:textId="440A2CF4" w14:noSpellErr="1">
      <w:pPr>
        <w:jc w:val="both"/>
        <w:rPr>
          <w:rFonts w:ascii="Times New Roman" w:hAnsi="Times New Roman" w:cs="Times New Roman"/>
          <w:sz w:val="24"/>
          <w:szCs w:val="24"/>
          <w:bdr w:val="none" w:color="auto" w:sz="0" w:space="0" w:frame="1"/>
          <w:lang w:eastAsia="et-EE"/>
        </w:rPr>
      </w:pPr>
      <w:r w:rsidRPr="00AC647B" w:rsidR="003B0E8A">
        <w:rPr>
          <w:rFonts w:ascii="Times New Roman" w:hAnsi="Times New Roman" w:cs="Times New Roman"/>
          <w:sz w:val="24"/>
          <w:szCs w:val="24"/>
          <w:bdr w:val="none" w:color="auto" w:sz="0" w:space="0" w:frame="1"/>
          <w:lang w:eastAsia="et-EE"/>
        </w:rPr>
        <w:t xml:space="preserve">„(4) Loomade registri </w:t>
      </w:r>
      <w:commentRangeStart w:id="1264559984"/>
      <w:r w:rsidRPr="00AC647B" w:rsidR="003B0E8A">
        <w:rPr>
          <w:rFonts w:ascii="Times New Roman" w:hAnsi="Times New Roman" w:cs="Times New Roman"/>
          <w:sz w:val="24"/>
          <w:szCs w:val="24"/>
          <w:bdr w:val="none" w:color="auto" w:sz="0" w:space="0" w:frame="1"/>
          <w:lang w:eastAsia="et-EE"/>
        </w:rPr>
        <w:t>kaasvastutavad</w:t>
      </w:r>
      <w:r w:rsidRPr="00AC647B" w:rsidR="003B0E8A">
        <w:rPr>
          <w:rFonts w:ascii="Times New Roman" w:hAnsi="Times New Roman" w:cs="Times New Roman"/>
          <w:sz w:val="24"/>
          <w:szCs w:val="24"/>
          <w:bdr w:val="none" w:color="auto" w:sz="0" w:space="0" w:frame="1"/>
          <w:lang w:eastAsia="et-EE"/>
        </w:rPr>
        <w:t xml:space="preserve"> töötlejad</w:t>
      </w:r>
      <w:commentRangeEnd w:id="1264559984"/>
      <w:r>
        <w:rPr>
          <w:rStyle w:val="CommentReference"/>
        </w:rPr>
        <w:commentReference w:id="1264559984"/>
      </w:r>
      <w:r w:rsidRPr="00AC647B" w:rsidR="003B0E8A">
        <w:rPr>
          <w:rFonts w:ascii="Times New Roman" w:hAnsi="Times New Roman" w:cs="Times New Roman"/>
          <w:sz w:val="24"/>
          <w:szCs w:val="24"/>
          <w:bdr w:val="none" w:color="auto" w:sz="0" w:space="0" w:frame="1"/>
          <w:lang w:eastAsia="et-EE"/>
        </w:rPr>
        <w:t xml:space="preserve"> on Regionaal- ja Põllumajandusministeerium, Põllumajanduse Registrite ja Informatsiooni Amet ning Põllumajandus- ja Toiduamet.</w:t>
      </w:r>
      <w:ins w:author="Aili Sandre - JUSTDIGI" w:date="2025-09-04T09:53:00Z" w16du:dateUtc="2025-09-04T06:53:00Z" w:id="2074581952">
        <w:r w:rsidRPr="2D1941ED" w:rsidR="00CA2D7D">
          <w:rPr>
            <w:rFonts w:ascii="Times New Roman" w:hAnsi="Times New Roman" w:cs="Times New Roman"/>
            <w:sz w:val="24"/>
            <w:szCs w:val="24"/>
            <w:lang w:eastAsia="et-EE"/>
          </w:rPr>
          <w:t>“</w:t>
        </w:r>
      </w:ins>
      <w:del w:author="Aili Sandre - JUSTDIGI" w:date="2025-09-04T09:53:00Z" w16du:dateUtc="2025-09-04T06:53:00Z" w:id="263861117">
        <w:r w:rsidRPr="2D1941ED" w:rsidDel="003B0E8A">
          <w:rPr>
            <w:rFonts w:ascii="Times New Roman" w:hAnsi="Times New Roman" w:cs="Times New Roman"/>
            <w:sz w:val="24"/>
            <w:szCs w:val="24"/>
            <w:lang w:eastAsia="et-EE"/>
          </w:rPr>
          <w:delText>”</w:delText>
        </w:r>
      </w:del>
      <w:r w:rsidRPr="00AC647B" w:rsidR="003B0E8A">
        <w:rPr>
          <w:rFonts w:ascii="Times New Roman" w:hAnsi="Times New Roman" w:cs="Times New Roman"/>
          <w:sz w:val="24"/>
          <w:szCs w:val="24"/>
          <w:bdr w:val="none" w:color="auto" w:sz="0" w:space="0" w:frame="1"/>
          <w:lang w:eastAsia="et-EE"/>
        </w:rPr>
        <w:t>;</w:t>
      </w:r>
    </w:p>
    <w:p w:rsidRPr="00AC647B" w:rsidR="003B0E8A" w:rsidP="00AC647B" w:rsidRDefault="003B0E8A" w14:paraId="0D0AEE74" w14:textId="77777777">
      <w:pPr>
        <w:jc w:val="both"/>
        <w:rPr>
          <w:rFonts w:ascii="Times New Roman" w:hAnsi="Times New Roman" w:cs="Times New Roman"/>
          <w:sz w:val="24"/>
          <w:szCs w:val="24"/>
          <w:bdr w:val="none" w:color="auto" w:sz="0" w:space="0" w:frame="1"/>
          <w:lang w:eastAsia="et-EE"/>
        </w:rPr>
      </w:pPr>
    </w:p>
    <w:p w:rsidRPr="00D24D6C" w:rsidR="000F3A7E" w:rsidP="003B0E8A" w:rsidRDefault="00AD7774" w14:paraId="2F52B792" w14:textId="51DEFA40">
      <w:pPr>
        <w:pStyle w:val="Pealkiri2"/>
        <w:rPr>
          <w:rFonts w:ascii="Times New Roman" w:hAnsi="Times New Roman" w:cs="Times New Roman"/>
          <w:color w:val="auto"/>
          <w:sz w:val="24"/>
          <w:szCs w:val="24"/>
          <w:bdr w:val="none" w:color="auto" w:sz="0" w:space="0" w:frame="1"/>
          <w:lang w:eastAsia="et-EE"/>
        </w:rPr>
      </w:pPr>
      <w:r>
        <w:rPr>
          <w:rFonts w:ascii="Times New Roman" w:hAnsi="Times New Roman" w:cs="Times New Roman"/>
          <w:b/>
          <w:bCs/>
          <w:color w:val="auto"/>
          <w:sz w:val="24"/>
          <w:szCs w:val="24"/>
          <w:bdr w:val="none" w:color="auto" w:sz="0" w:space="0" w:frame="1"/>
          <w:lang w:eastAsia="et-EE"/>
        </w:rPr>
        <w:t>30</w:t>
      </w:r>
      <w:r w:rsidR="003B0E8A">
        <w:rPr>
          <w:rFonts w:ascii="Times New Roman" w:hAnsi="Times New Roman" w:cs="Times New Roman"/>
          <w:b/>
          <w:bCs/>
          <w:color w:val="auto"/>
          <w:sz w:val="24"/>
          <w:szCs w:val="24"/>
          <w:bdr w:val="none" w:color="auto" w:sz="0" w:space="0" w:frame="1"/>
          <w:lang w:eastAsia="et-EE"/>
        </w:rPr>
        <w:t xml:space="preserve">) </w:t>
      </w:r>
      <w:r w:rsidRPr="00D24D6C" w:rsidR="008C7E26">
        <w:rPr>
          <w:rFonts w:ascii="Times New Roman" w:hAnsi="Times New Roman" w:eastAsia="Times New Roman" w:cs="Times New Roman"/>
          <w:color w:val="auto"/>
          <w:sz w:val="24"/>
          <w:szCs w:val="24"/>
        </w:rPr>
        <w:t>paragrahvi</w:t>
      </w:r>
      <w:r w:rsidRPr="00D24D6C" w:rsidR="008C7E26">
        <w:rPr>
          <w:rFonts w:ascii="Times New Roman" w:hAnsi="Times New Roman" w:cs="Times New Roman"/>
          <w:color w:val="auto"/>
          <w:sz w:val="24"/>
          <w:szCs w:val="24"/>
          <w:bdr w:val="none" w:color="auto" w:sz="0" w:space="0" w:frame="1"/>
          <w:lang w:eastAsia="et-EE"/>
        </w:rPr>
        <w:t xml:space="preserve"> </w:t>
      </w:r>
      <w:r w:rsidRPr="00D24D6C" w:rsidR="00BC38F5">
        <w:rPr>
          <w:rFonts w:ascii="Times New Roman" w:hAnsi="Times New Roman" w:cs="Times New Roman"/>
          <w:color w:val="auto"/>
          <w:sz w:val="24"/>
          <w:szCs w:val="24"/>
          <w:bdr w:val="none" w:color="auto" w:sz="0" w:space="0" w:frame="1"/>
          <w:lang w:eastAsia="et-EE"/>
        </w:rPr>
        <w:t>34</w:t>
      </w:r>
      <w:r w:rsidRPr="00D24D6C" w:rsidR="00CC3AE3">
        <w:rPr>
          <w:rFonts w:ascii="Times New Roman" w:hAnsi="Times New Roman" w:cs="Times New Roman"/>
          <w:color w:val="auto"/>
          <w:sz w:val="24"/>
          <w:szCs w:val="24"/>
          <w:bdr w:val="none" w:color="auto" w:sz="0" w:space="0" w:frame="1"/>
          <w:lang w:eastAsia="et-EE"/>
        </w:rPr>
        <w:t xml:space="preserve"> täiendatakse lõikega </w:t>
      </w:r>
      <w:bookmarkEnd w:id="126"/>
      <w:r w:rsidRPr="00D24D6C" w:rsidR="0000063E">
        <w:rPr>
          <w:rFonts w:ascii="Times New Roman" w:hAnsi="Times New Roman" w:cs="Times New Roman"/>
          <w:color w:val="auto"/>
          <w:sz w:val="24"/>
          <w:szCs w:val="24"/>
          <w:bdr w:val="none" w:color="auto" w:sz="0" w:space="0" w:frame="1"/>
          <w:lang w:eastAsia="et-EE"/>
        </w:rPr>
        <w:t>5</w:t>
      </w:r>
      <w:r w:rsidRPr="00D24D6C" w:rsidR="00CC3AE3">
        <w:rPr>
          <w:rFonts w:ascii="Times New Roman" w:hAnsi="Times New Roman" w:eastAsia="Times New Roman" w:cs="Times New Roman"/>
          <w:color w:val="auto"/>
          <w:sz w:val="24"/>
          <w:szCs w:val="24"/>
          <w:lang w:eastAsia="et-EE"/>
        </w:rPr>
        <w:t xml:space="preserve"> järgmises sõnastuses</w:t>
      </w:r>
      <w:r w:rsidRPr="00D24D6C" w:rsidR="00CC3AE3">
        <w:rPr>
          <w:rFonts w:ascii="Times New Roman" w:hAnsi="Times New Roman" w:cs="Times New Roman"/>
          <w:color w:val="auto"/>
          <w:sz w:val="24"/>
          <w:szCs w:val="24"/>
          <w:bdr w:val="none" w:color="auto" w:sz="0" w:space="0" w:frame="1"/>
          <w:lang w:eastAsia="et-EE"/>
        </w:rPr>
        <w:t>:</w:t>
      </w:r>
    </w:p>
    <w:p w:rsidRPr="00416F67" w:rsidR="00CC3AE3" w:rsidP="00673550" w:rsidRDefault="00CC3AE3" w14:paraId="2B15DAEA" w14:textId="1633FC58" w14:noSpellErr="1">
      <w:pPr>
        <w:jc w:val="both"/>
        <w:rPr>
          <w:rFonts w:ascii="Times New Roman" w:hAnsi="Times New Roman" w:eastAsia="Times New Roman" w:cs="Times New Roman"/>
          <w:sz w:val="24"/>
          <w:szCs w:val="24"/>
          <w:lang w:eastAsia="et-EE"/>
        </w:rPr>
      </w:pPr>
      <w:bookmarkStart w:name="_Hlk187396141" w:id="135"/>
      <w:r w:rsidRPr="00416F67" w:rsidR="00CC3AE3">
        <w:rPr>
          <w:rFonts w:ascii="Times New Roman" w:hAnsi="Times New Roman" w:eastAsia="Times New Roman" w:cs="Times New Roman"/>
          <w:sz w:val="24"/>
          <w:szCs w:val="24"/>
          <w:lang w:eastAsia="et-EE"/>
        </w:rPr>
        <w:t>„</w:t>
      </w:r>
      <w:r w:rsidRPr="00416F67" w:rsidR="0000063E">
        <w:rPr>
          <w:rFonts w:ascii="Times New Roman" w:hAnsi="Times New Roman" w:eastAsia="Times New Roman" w:cs="Times New Roman"/>
          <w:sz w:val="24"/>
          <w:szCs w:val="24"/>
          <w:lang w:eastAsia="et-EE"/>
        </w:rPr>
        <w:t xml:space="preserve">(5) Loomade registri volitatud töötlejal on õigus kasutada </w:t>
      </w:r>
      <w:r w:rsidRPr="007B30D5" w:rsidR="007B30D5">
        <w:rPr>
          <w:rFonts w:ascii="Times New Roman" w:hAnsi="Times New Roman" w:eastAsia="Times New Roman" w:cs="Times New Roman"/>
          <w:sz w:val="24"/>
          <w:szCs w:val="24"/>
          <w:lang w:eastAsia="et-EE"/>
        </w:rPr>
        <w:t>loomade registris</w:t>
      </w:r>
      <w:r w:rsidR="007B30D5">
        <w:rPr>
          <w:rFonts w:ascii="Times New Roman" w:hAnsi="Times New Roman" w:eastAsia="Times New Roman" w:cs="Times New Roman"/>
          <w:sz w:val="24"/>
          <w:szCs w:val="24"/>
          <w:lang w:eastAsia="et-EE"/>
        </w:rPr>
        <w:t xml:space="preserve"> registreeritud </w:t>
      </w:r>
      <w:r w:rsidRPr="00416F67" w:rsidR="0000063E">
        <w:rPr>
          <w:rFonts w:ascii="Times New Roman" w:hAnsi="Times New Roman" w:eastAsia="Times New Roman" w:cs="Times New Roman"/>
          <w:sz w:val="24"/>
          <w:szCs w:val="24"/>
          <w:lang w:eastAsia="et-EE"/>
        </w:rPr>
        <w:t xml:space="preserve">isiku kontaktandmeid isikule </w:t>
      </w:r>
      <w:r w:rsidRPr="003B0E8A" w:rsidR="003B0E8A">
        <w:rPr>
          <w:rFonts w:ascii="Times New Roman" w:hAnsi="Times New Roman" w:eastAsia="Times New Roman" w:cs="Times New Roman"/>
          <w:sz w:val="24"/>
          <w:szCs w:val="24"/>
          <w:lang w:eastAsia="et-EE"/>
        </w:rPr>
        <w:t>loomatervise</w:t>
      </w:r>
      <w:del w:author="Aili Sandre - JUSTDIGI" w:date="2025-09-04T09:53:00Z" w16du:dateUtc="2025-09-04T06:53:00Z" w:id="1039375658">
        <w:r w:rsidRPr="2D1941ED" w:rsidDel="003B0E8A">
          <w:rPr>
            <w:rFonts w:ascii="Times New Roman" w:hAnsi="Times New Roman" w:eastAsia="Times New Roman" w:cs="Times New Roman"/>
            <w:sz w:val="24"/>
            <w:szCs w:val="24"/>
            <w:lang w:eastAsia="et-EE"/>
          </w:rPr>
          <w:delText xml:space="preserve"> </w:delText>
        </w:r>
      </w:del>
      <w:r w:rsidRPr="003B0E8A" w:rsidR="003B0E8A">
        <w:rPr>
          <w:rFonts w:ascii="Times New Roman" w:hAnsi="Times New Roman" w:eastAsia="Times New Roman" w:cs="Times New Roman"/>
          <w:sz w:val="24"/>
          <w:szCs w:val="24"/>
          <w:lang w:eastAsia="et-EE"/>
        </w:rPr>
        <w:t xml:space="preserve">alase ohu </w:t>
      </w:r>
      <w:r w:rsidRPr="00416F67" w:rsidR="0000063E">
        <w:rPr>
          <w:rFonts w:ascii="Times New Roman" w:hAnsi="Times New Roman" w:eastAsia="Times New Roman" w:cs="Times New Roman"/>
          <w:sz w:val="24"/>
          <w:szCs w:val="24"/>
          <w:lang w:eastAsia="et-EE"/>
        </w:rPr>
        <w:t>tea</w:t>
      </w:r>
      <w:r w:rsidR="00E03664">
        <w:rPr>
          <w:rFonts w:ascii="Times New Roman" w:hAnsi="Times New Roman" w:eastAsia="Times New Roman" w:cs="Times New Roman"/>
          <w:sz w:val="24"/>
          <w:szCs w:val="24"/>
          <w:lang w:eastAsia="et-EE"/>
        </w:rPr>
        <w:t>dete</w:t>
      </w:r>
      <w:r w:rsidR="0051760E">
        <w:rPr>
          <w:rFonts w:ascii="Times New Roman" w:hAnsi="Times New Roman" w:eastAsia="Times New Roman" w:cs="Times New Roman"/>
          <w:sz w:val="24"/>
          <w:szCs w:val="24"/>
          <w:lang w:eastAsia="et-EE"/>
        </w:rPr>
        <w:t xml:space="preserve"> </w:t>
      </w:r>
      <w:r w:rsidRPr="00A463DA" w:rsidR="0000063E">
        <w:rPr>
          <w:rFonts w:ascii="Times New Roman" w:hAnsi="Times New Roman" w:eastAsia="Times New Roman" w:cs="Times New Roman"/>
          <w:sz w:val="24"/>
          <w:szCs w:val="24"/>
          <w:lang w:eastAsia="et-EE"/>
        </w:rPr>
        <w:t>saatmiseks</w:t>
      </w:r>
      <w:r w:rsidR="003B0E8A">
        <w:rPr>
          <w:rFonts w:ascii="Times New Roman" w:hAnsi="Times New Roman" w:eastAsia="Times New Roman" w:cs="Times New Roman"/>
          <w:sz w:val="24"/>
          <w:szCs w:val="24"/>
          <w:lang w:eastAsia="et-EE"/>
        </w:rPr>
        <w:t xml:space="preserve">. </w:t>
      </w:r>
      <w:r w:rsidRPr="003B0E8A" w:rsidR="003B0E8A">
        <w:rPr>
          <w:rFonts w:ascii="Times New Roman" w:hAnsi="Times New Roman" w:eastAsia="Times New Roman" w:cs="Times New Roman"/>
          <w:sz w:val="24"/>
          <w:szCs w:val="24"/>
          <w:lang w:eastAsia="et-EE"/>
        </w:rPr>
        <w:t xml:space="preserve">Isiku nõusolekul võib tema kontaktandmeid kasutada ka muu </w:t>
      </w:r>
      <w:del w:author="Aili Sandre - JUSTDIGI" w:date="2025-09-05T12:13:00Z" w16du:dateUtc="2025-09-05T09:13:00Z" w:id="193450767">
        <w:r w:rsidRPr="2D1941ED" w:rsidDel="002C5399">
          <w:rPr>
            <w:rFonts w:ascii="Times New Roman" w:hAnsi="Times New Roman" w:eastAsia="Times New Roman" w:cs="Times New Roman"/>
            <w:sz w:val="24"/>
            <w:szCs w:val="24"/>
            <w:lang w:eastAsia="et-EE"/>
          </w:rPr>
          <w:delText xml:space="preserve">loomade </w:delText>
        </w:r>
      </w:del>
      <w:r w:rsidR="002C5399">
        <w:rPr>
          <w:rFonts w:ascii="Times New Roman" w:hAnsi="Times New Roman" w:eastAsia="Times New Roman" w:cs="Times New Roman"/>
          <w:sz w:val="24"/>
          <w:szCs w:val="24"/>
          <w:lang w:eastAsia="et-EE"/>
        </w:rPr>
        <w:t xml:space="preserve">registriga seotud </w:t>
      </w:r>
      <w:r w:rsidRPr="003B0E8A" w:rsidR="003B0E8A">
        <w:rPr>
          <w:rFonts w:ascii="Times New Roman" w:hAnsi="Times New Roman" w:eastAsia="Times New Roman" w:cs="Times New Roman"/>
          <w:sz w:val="24"/>
          <w:szCs w:val="24"/>
          <w:lang w:eastAsia="et-EE"/>
        </w:rPr>
        <w:t xml:space="preserve">teabe saatmiseks ja </w:t>
      </w:r>
      <w:r w:rsidRPr="00A463DA" w:rsidR="00C30B83">
        <w:rPr>
          <w:rFonts w:ascii="Times New Roman" w:hAnsi="Times New Roman" w:eastAsia="Times New Roman" w:cs="Times New Roman"/>
          <w:sz w:val="24"/>
          <w:szCs w:val="24"/>
          <w:lang w:eastAsia="et-EE"/>
        </w:rPr>
        <w:t>looma</w:t>
      </w:r>
      <w:r w:rsidR="00C30B83">
        <w:rPr>
          <w:rFonts w:ascii="Times New Roman" w:hAnsi="Times New Roman" w:eastAsia="Times New Roman" w:cs="Times New Roman"/>
          <w:sz w:val="24"/>
          <w:szCs w:val="24"/>
          <w:lang w:eastAsia="et-EE"/>
        </w:rPr>
        <w:t>tervise</w:t>
      </w:r>
      <w:r w:rsidRPr="00A463DA" w:rsidR="00C30B83">
        <w:rPr>
          <w:rFonts w:ascii="Times New Roman" w:hAnsi="Times New Roman" w:eastAsia="Times New Roman" w:cs="Times New Roman"/>
          <w:sz w:val="24"/>
          <w:szCs w:val="24"/>
          <w:lang w:eastAsia="et-EE"/>
        </w:rPr>
        <w:t xml:space="preserve"> </w:t>
      </w:r>
      <w:r w:rsidR="0075025B">
        <w:rPr>
          <w:rFonts w:ascii="Times New Roman" w:hAnsi="Times New Roman" w:eastAsia="Times New Roman" w:cs="Times New Roman"/>
          <w:sz w:val="24"/>
          <w:szCs w:val="24"/>
          <w:lang w:eastAsia="et-EE"/>
        </w:rPr>
        <w:t>valdkonnas</w:t>
      </w:r>
      <w:r w:rsidRPr="00A463DA" w:rsidR="0075025B">
        <w:rPr>
          <w:rFonts w:ascii="Times New Roman" w:hAnsi="Times New Roman" w:eastAsia="Times New Roman" w:cs="Times New Roman"/>
          <w:sz w:val="24"/>
          <w:szCs w:val="24"/>
          <w:lang w:eastAsia="et-EE"/>
        </w:rPr>
        <w:t xml:space="preserve"> </w:t>
      </w:r>
      <w:r w:rsidR="008262E1">
        <w:rPr>
          <w:rFonts w:ascii="Times New Roman" w:hAnsi="Times New Roman" w:eastAsia="Times New Roman" w:cs="Times New Roman"/>
          <w:sz w:val="24"/>
          <w:szCs w:val="24"/>
          <w:lang w:eastAsia="et-EE"/>
        </w:rPr>
        <w:t>seire</w:t>
      </w:r>
      <w:r w:rsidRPr="00A463DA" w:rsidR="00C30B83">
        <w:rPr>
          <w:rFonts w:ascii="Times New Roman" w:hAnsi="Times New Roman" w:eastAsia="Times New Roman" w:cs="Times New Roman"/>
          <w:sz w:val="24"/>
          <w:szCs w:val="24"/>
          <w:lang w:eastAsia="et-EE"/>
        </w:rPr>
        <w:t xml:space="preserve"> või küsitluse </w:t>
      </w:r>
      <w:r w:rsidR="008262E1">
        <w:rPr>
          <w:rFonts w:ascii="Times New Roman" w:hAnsi="Times New Roman" w:eastAsia="Times New Roman" w:cs="Times New Roman"/>
          <w:sz w:val="24"/>
          <w:szCs w:val="24"/>
          <w:lang w:eastAsia="et-EE"/>
        </w:rPr>
        <w:t>korraldamiseks</w:t>
      </w:r>
      <w:r w:rsidRPr="00A463DA" w:rsidR="00CC3AE3">
        <w:rPr>
          <w:rFonts w:ascii="Times New Roman" w:hAnsi="Times New Roman" w:eastAsia="Calibri" w:cs="Times New Roman"/>
          <w:kern w:val="2"/>
          <w:sz w:val="24"/>
          <w:szCs w:val="24"/>
          <w:shd w:val="clear" w:color="auto" w:fill="FFFFFF"/>
          <w14:ligatures w14:val="standardContextual"/>
        </w:rPr>
        <w:t>.</w:t>
      </w:r>
      <w:r w:rsidR="003B0E8A">
        <w:rPr>
          <w:rFonts w:ascii="Times New Roman" w:hAnsi="Times New Roman" w:eastAsia="Calibri" w:cs="Times New Roman"/>
          <w:kern w:val="2"/>
          <w:sz w:val="24"/>
          <w:szCs w:val="24"/>
          <w:shd w:val="clear" w:color="auto" w:fill="FFFFFF"/>
          <w14:ligatures w14:val="standardContextual"/>
        </w:rPr>
        <w:t xml:space="preserve"> </w:t>
      </w:r>
      <w:commentRangeStart w:id="643827373"/>
      <w:r w:rsidRPr="003B0E8A" w:rsidR="003B0E8A">
        <w:rPr>
          <w:rFonts w:ascii="Times New Roman" w:hAnsi="Times New Roman" w:eastAsia="Calibri" w:cs="Times New Roman"/>
          <w:kern w:val="2"/>
          <w:sz w:val="24"/>
          <w:szCs w:val="24"/>
          <w:shd w:val="clear" w:color="auto" w:fill="FFFFFF"/>
          <w14:ligatures w14:val="standardContextual"/>
        </w:rPr>
        <w:t>Isik võib loobuda teadete saamisest</w:t>
      </w:r>
      <w:r w:rsidR="003B0E8A">
        <w:rPr>
          <w:rFonts w:ascii="Times New Roman" w:hAnsi="Times New Roman" w:eastAsia="Calibri" w:cs="Times New Roman"/>
          <w:kern w:val="2"/>
          <w:sz w:val="24"/>
          <w:szCs w:val="24"/>
          <w:shd w:val="clear" w:color="auto" w:fill="FFFFFF"/>
          <w14:ligatures w14:val="standardContextual"/>
        </w:rPr>
        <w:t>.</w:t>
      </w:r>
      <w:commentRangeEnd w:id="643827373"/>
      <w:r>
        <w:rPr>
          <w:rStyle w:val="CommentReference"/>
        </w:rPr>
        <w:commentReference w:id="643827373"/>
      </w:r>
      <w:ins w:author="Aili Sandre - JUSTDIGI" w:date="2025-09-04T09:54:00Z" w16du:dateUtc="2025-09-04T06:54:00Z" w:id="1948920976">
        <w:r w:rsidRPr="2D1941ED" w:rsidR="00F47C94">
          <w:rPr>
            <w:rFonts w:ascii="Times New Roman" w:hAnsi="Times New Roman" w:eastAsia="Calibri" w:cs="Times New Roman"/>
            <w:sz w:val="24"/>
            <w:szCs w:val="24"/>
          </w:rPr>
          <w:t>“</w:t>
        </w:r>
      </w:ins>
      <w:del w:author="Aili Sandre - JUSTDIGI" w:date="2025-09-04T09:54:00Z" w16du:dateUtc="2025-09-04T06:54:00Z" w:id="1815005214">
        <w:r w:rsidRPr="2D1941ED" w:rsidDel="00CC3AE3">
          <w:rPr>
            <w:rFonts w:ascii="Times New Roman" w:hAnsi="Times New Roman" w:eastAsia="Times New Roman" w:cs="Times New Roman"/>
            <w:sz w:val="24"/>
            <w:szCs w:val="24"/>
            <w:lang w:eastAsia="et-EE"/>
          </w:rPr>
          <w:delText>”</w:delText>
        </w:r>
      </w:del>
      <w:r w:rsidRPr="00A463DA" w:rsidR="00CC3AE3">
        <w:rPr>
          <w:rFonts w:ascii="Times New Roman" w:hAnsi="Times New Roman" w:eastAsia="Times New Roman" w:cs="Times New Roman"/>
          <w:sz w:val="24"/>
          <w:szCs w:val="24"/>
          <w:lang w:eastAsia="et-EE"/>
        </w:rPr>
        <w:t>;</w:t>
      </w:r>
    </w:p>
    <w:bookmarkEnd w:id="135"/>
    <w:p w:rsidRPr="00416F67" w:rsidR="00FE312D" w:rsidP="00673550" w:rsidRDefault="00FE312D" w14:paraId="398CB6DD" w14:textId="77777777">
      <w:pPr>
        <w:jc w:val="both"/>
        <w:rPr>
          <w:rFonts w:ascii="Times New Roman" w:hAnsi="Times New Roman" w:eastAsia="Times New Roman" w:cs="Times New Roman"/>
          <w:sz w:val="24"/>
          <w:szCs w:val="24"/>
          <w:lang w:eastAsia="et-EE"/>
        </w:rPr>
      </w:pPr>
    </w:p>
    <w:p w:rsidR="00BC38F5" w:rsidP="00416F67" w:rsidRDefault="00AD7774" w14:paraId="2A5AE527" w14:textId="0E583EA9" w14:noSpellErr="1">
      <w:pPr>
        <w:pStyle w:val="Pealkiri2"/>
        <w:rPr>
          <w:rFonts w:ascii="Times New Roman" w:hAnsi="Times New Roman" w:eastAsia="Times New Roman" w:cs="Times New Roman"/>
          <w:color w:val="auto"/>
          <w:sz w:val="24"/>
          <w:szCs w:val="24"/>
          <w:lang w:eastAsia="et-EE"/>
        </w:rPr>
      </w:pPr>
      <w:r w:rsidRPr="2D1941ED" w:rsidR="00AD7774">
        <w:rPr>
          <w:rFonts w:ascii="Times New Roman" w:hAnsi="Times New Roman" w:eastAsia="Times New Roman" w:cs="Times New Roman"/>
          <w:b w:val="1"/>
          <w:bCs w:val="1"/>
          <w:color w:val="auto"/>
          <w:sz w:val="24"/>
          <w:szCs w:val="24"/>
          <w:lang w:eastAsia="et-EE"/>
        </w:rPr>
        <w:t>31</w:t>
      </w:r>
      <w:r w:rsidRPr="2D1941ED" w:rsidR="00BC38F5">
        <w:rPr>
          <w:rFonts w:ascii="Times New Roman" w:hAnsi="Times New Roman" w:eastAsia="Times New Roman" w:cs="Times New Roman"/>
          <w:b w:val="1"/>
          <w:bCs w:val="1"/>
          <w:color w:val="auto"/>
          <w:sz w:val="24"/>
          <w:szCs w:val="24"/>
          <w:lang w:eastAsia="et-EE"/>
        </w:rPr>
        <w:t>)</w:t>
      </w:r>
      <w:r w:rsidRPr="2D1941ED" w:rsidR="00BC38F5">
        <w:rPr>
          <w:rFonts w:ascii="Times New Roman" w:hAnsi="Times New Roman" w:eastAsia="Times New Roman" w:cs="Times New Roman"/>
          <w:color w:val="auto"/>
          <w:sz w:val="24"/>
          <w:szCs w:val="24"/>
          <w:lang w:eastAsia="et-EE"/>
        </w:rPr>
        <w:t xml:space="preserve"> paragrahvi 35 lõige</w:t>
      </w:r>
      <w:r w:rsidRPr="2D1941ED" w:rsidR="003C7B5C">
        <w:rPr>
          <w:rFonts w:ascii="Times New Roman" w:hAnsi="Times New Roman" w:eastAsia="Times New Roman" w:cs="Times New Roman"/>
          <w:color w:val="auto"/>
          <w:sz w:val="24"/>
          <w:szCs w:val="24"/>
          <w:lang w:eastAsia="et-EE"/>
        </w:rPr>
        <w:t>t</w:t>
      </w:r>
      <w:r w:rsidRPr="2D1941ED" w:rsidR="00BC38F5">
        <w:rPr>
          <w:rFonts w:ascii="Times New Roman" w:hAnsi="Times New Roman" w:eastAsia="Times New Roman" w:cs="Times New Roman"/>
          <w:color w:val="auto"/>
          <w:sz w:val="24"/>
          <w:szCs w:val="24"/>
          <w:lang w:eastAsia="et-EE"/>
        </w:rPr>
        <w:t xml:space="preserve"> 1 täiendatakse punkti</w:t>
      </w:r>
      <w:r w:rsidRPr="2D1941ED" w:rsidR="0014657C">
        <w:rPr>
          <w:rFonts w:ascii="Times New Roman" w:hAnsi="Times New Roman" w:eastAsia="Times New Roman" w:cs="Times New Roman"/>
          <w:color w:val="auto"/>
          <w:sz w:val="24"/>
          <w:szCs w:val="24"/>
          <w:lang w:eastAsia="et-EE"/>
        </w:rPr>
        <w:t>de</w:t>
      </w:r>
      <w:r w:rsidRPr="2D1941ED" w:rsidR="00BC38F5">
        <w:rPr>
          <w:rFonts w:ascii="Times New Roman" w:hAnsi="Times New Roman" w:eastAsia="Times New Roman" w:cs="Times New Roman"/>
          <w:color w:val="auto"/>
          <w:sz w:val="24"/>
          <w:szCs w:val="24"/>
          <w:lang w:eastAsia="et-EE"/>
        </w:rPr>
        <w:t xml:space="preserve">ga </w:t>
      </w:r>
      <w:commentRangeStart w:id="1142322544"/>
      <w:r w:rsidRPr="2D1941ED" w:rsidR="00BC38F5">
        <w:rPr>
          <w:rFonts w:ascii="Times New Roman" w:hAnsi="Times New Roman" w:eastAsia="Times New Roman" w:cs="Times New Roman"/>
          <w:color w:val="auto"/>
          <w:sz w:val="24"/>
          <w:szCs w:val="24"/>
          <w:lang w:eastAsia="et-EE"/>
        </w:rPr>
        <w:t>7</w:t>
      </w:r>
      <w:r w:rsidRPr="2D1941ED" w:rsidR="0014657C">
        <w:rPr>
          <w:rFonts w:ascii="Times New Roman" w:hAnsi="Times New Roman" w:eastAsia="Times New Roman" w:cs="Times New Roman"/>
          <w:color w:val="auto"/>
          <w:sz w:val="24"/>
          <w:szCs w:val="24"/>
          <w:lang w:eastAsia="et-EE"/>
        </w:rPr>
        <w:t xml:space="preserve"> ja 8</w:t>
      </w:r>
      <w:r w:rsidRPr="2D1941ED" w:rsidR="00BC38F5">
        <w:rPr>
          <w:rFonts w:ascii="Times New Roman" w:hAnsi="Times New Roman" w:eastAsia="Times New Roman" w:cs="Times New Roman"/>
          <w:color w:val="auto"/>
          <w:sz w:val="24"/>
          <w:szCs w:val="24"/>
          <w:lang w:eastAsia="et-EE"/>
        </w:rPr>
        <w:t xml:space="preserve"> </w:t>
      </w:r>
      <w:commentRangeEnd w:id="1142322544"/>
      <w:r>
        <w:rPr>
          <w:rStyle w:val="CommentReference"/>
        </w:rPr>
        <w:commentReference w:id="1142322544"/>
      </w:r>
      <w:r w:rsidRPr="2D1941ED" w:rsidR="00BC38F5">
        <w:rPr>
          <w:rFonts w:ascii="Times New Roman" w:hAnsi="Times New Roman" w:eastAsia="Times New Roman" w:cs="Times New Roman"/>
          <w:color w:val="auto"/>
          <w:sz w:val="24"/>
          <w:szCs w:val="24"/>
          <w:lang w:eastAsia="et-EE"/>
        </w:rPr>
        <w:t>järgmises sõnastuses:</w:t>
      </w:r>
    </w:p>
    <w:p w:rsidRPr="006C2FA6" w:rsidR="004F778E" w:rsidP="006C2FA6" w:rsidRDefault="004F778E" w14:paraId="7270C45E" w14:textId="723B4314">
      <w:pPr>
        <w:jc w:val="both"/>
        <w:rPr>
          <w:rFonts w:ascii="Times New Roman" w:hAnsi="Times New Roman" w:cs="Times New Roman"/>
          <w:sz w:val="24"/>
          <w:szCs w:val="24"/>
          <w:lang w:eastAsia="et-EE"/>
        </w:rPr>
      </w:pPr>
      <w:r w:rsidRPr="006C2FA6">
        <w:rPr>
          <w:rFonts w:ascii="Times New Roman" w:hAnsi="Times New Roman" w:cs="Times New Roman"/>
          <w:sz w:val="24"/>
          <w:szCs w:val="24"/>
          <w:lang w:eastAsia="et-EE"/>
        </w:rPr>
        <w:t xml:space="preserve">„7) füüsilisest isikust lemmikloomapidaja puhul nimi, isikukood või selle puudumise korral sünniaeg, telefoninumber, e-posti aadress, elukoha aadress ning tema peetava lemmiklooma identifitseerimiseks vajalikud andmed, samuti andmed lemmikloomapidaja nime muutmise ja </w:t>
      </w:r>
      <w:r w:rsidR="00237AC3">
        <w:rPr>
          <w:rFonts w:ascii="Times New Roman" w:hAnsi="Times New Roman" w:cs="Times New Roman"/>
          <w:sz w:val="24"/>
          <w:szCs w:val="24"/>
          <w:lang w:eastAsia="et-EE"/>
        </w:rPr>
        <w:t xml:space="preserve">tema </w:t>
      </w:r>
      <w:r w:rsidRPr="006C2FA6">
        <w:rPr>
          <w:rFonts w:ascii="Times New Roman" w:hAnsi="Times New Roman" w:cs="Times New Roman"/>
          <w:sz w:val="24"/>
          <w:szCs w:val="24"/>
          <w:lang w:eastAsia="et-EE"/>
        </w:rPr>
        <w:t>surma kohta;</w:t>
      </w:r>
    </w:p>
    <w:p w:rsidRPr="006C2FA6" w:rsidR="004F778E" w:rsidP="006C2FA6" w:rsidRDefault="004F778E" w14:paraId="7B9A1E99" w14:textId="4F61C613">
      <w:pPr>
        <w:jc w:val="both"/>
        <w:rPr>
          <w:rFonts w:ascii="Times New Roman" w:hAnsi="Times New Roman" w:cs="Times New Roman"/>
          <w:sz w:val="24"/>
          <w:szCs w:val="24"/>
          <w:lang w:eastAsia="et-EE"/>
        </w:rPr>
      </w:pPr>
      <w:r w:rsidRPr="006C2FA6">
        <w:rPr>
          <w:rFonts w:ascii="Times New Roman" w:hAnsi="Times New Roman" w:cs="Times New Roman"/>
          <w:sz w:val="24"/>
          <w:szCs w:val="24"/>
          <w:lang w:eastAsia="et-EE"/>
        </w:rPr>
        <w:t xml:space="preserve">8) juriidilisest isikust </w:t>
      </w:r>
      <w:r w:rsidRPr="00EC0287" w:rsidR="00EC0287">
        <w:rPr>
          <w:rFonts w:ascii="Times New Roman" w:hAnsi="Times New Roman" w:cs="Times New Roman"/>
          <w:sz w:val="24"/>
          <w:szCs w:val="24"/>
          <w:lang w:eastAsia="et-EE"/>
        </w:rPr>
        <w:t xml:space="preserve">ja füüsilisest isikust ettevõtjast </w:t>
      </w:r>
      <w:r w:rsidRPr="006C2FA6">
        <w:rPr>
          <w:rFonts w:ascii="Times New Roman" w:hAnsi="Times New Roman" w:cs="Times New Roman"/>
          <w:sz w:val="24"/>
          <w:szCs w:val="24"/>
          <w:lang w:eastAsia="et-EE"/>
        </w:rPr>
        <w:t xml:space="preserve">loomapidaja puhul nimi, registrikood või selle puudumise korral asjakohane identifitseerimistunnus, telefoninumber, e-posti aadress, </w:t>
      </w:r>
      <w:bookmarkStart w:name="_Hlk199511297" w:id="140"/>
      <w:r w:rsidRPr="00EC0287" w:rsidR="00EC0287">
        <w:rPr>
          <w:rFonts w:ascii="Times New Roman" w:hAnsi="Times New Roman" w:cs="Times New Roman"/>
          <w:sz w:val="24"/>
          <w:szCs w:val="24"/>
          <w:lang w:eastAsia="et-EE"/>
        </w:rPr>
        <w:t>esindusõigusliku isiku nimi ja isikukood</w:t>
      </w:r>
      <w:bookmarkEnd w:id="140"/>
      <w:r w:rsidRPr="00EC0287" w:rsidR="00EC0287">
        <w:rPr>
          <w:rFonts w:ascii="Times New Roman" w:hAnsi="Times New Roman" w:cs="Times New Roman"/>
          <w:sz w:val="24"/>
          <w:szCs w:val="24"/>
          <w:lang w:eastAsia="et-EE"/>
        </w:rPr>
        <w:t xml:space="preserve">, ettevõtja </w:t>
      </w:r>
      <w:r w:rsidR="00F24B05">
        <w:rPr>
          <w:rFonts w:ascii="Times New Roman" w:hAnsi="Times New Roman" w:cs="Times New Roman"/>
          <w:sz w:val="24"/>
          <w:szCs w:val="24"/>
          <w:lang w:eastAsia="et-EE"/>
        </w:rPr>
        <w:t>tegevus</w:t>
      </w:r>
      <w:r w:rsidRPr="006C2FA6" w:rsidR="00F24B05">
        <w:rPr>
          <w:rFonts w:ascii="Times New Roman" w:hAnsi="Times New Roman" w:cs="Times New Roman"/>
          <w:sz w:val="24"/>
          <w:szCs w:val="24"/>
          <w:lang w:eastAsia="et-EE"/>
        </w:rPr>
        <w:t xml:space="preserve">koha </w:t>
      </w:r>
      <w:r w:rsidRPr="006C2FA6">
        <w:rPr>
          <w:rFonts w:ascii="Times New Roman" w:hAnsi="Times New Roman" w:cs="Times New Roman"/>
          <w:sz w:val="24"/>
          <w:szCs w:val="24"/>
          <w:lang w:eastAsia="et-EE"/>
        </w:rPr>
        <w:t xml:space="preserve">aadress ning tema peetava </w:t>
      </w:r>
      <w:r w:rsidRPr="002B10C2" w:rsidR="00891875">
        <w:rPr>
          <w:rFonts w:ascii="Times New Roman" w:hAnsi="Times New Roman" w:cs="Times New Roman"/>
          <w:sz w:val="24"/>
          <w:szCs w:val="24"/>
          <w:lang w:eastAsia="et-EE"/>
        </w:rPr>
        <w:t>koera, kassi</w:t>
      </w:r>
      <w:r w:rsidR="00E745CF">
        <w:rPr>
          <w:rFonts w:ascii="Times New Roman" w:hAnsi="Times New Roman" w:cs="Times New Roman"/>
          <w:sz w:val="24"/>
          <w:szCs w:val="24"/>
          <w:lang w:eastAsia="et-EE"/>
        </w:rPr>
        <w:t>,</w:t>
      </w:r>
      <w:r w:rsidRPr="002B10C2" w:rsidR="00891875">
        <w:rPr>
          <w:rFonts w:ascii="Times New Roman" w:hAnsi="Times New Roman" w:cs="Times New Roman"/>
          <w:sz w:val="24"/>
          <w:szCs w:val="24"/>
          <w:lang w:eastAsia="et-EE"/>
        </w:rPr>
        <w:t xml:space="preserve"> valgetuhkru</w:t>
      </w:r>
      <w:r w:rsidRPr="006C2FA6">
        <w:rPr>
          <w:rFonts w:ascii="Times New Roman" w:hAnsi="Times New Roman" w:cs="Times New Roman"/>
          <w:sz w:val="24"/>
          <w:szCs w:val="24"/>
          <w:lang w:eastAsia="et-EE"/>
        </w:rPr>
        <w:t xml:space="preserve"> </w:t>
      </w:r>
      <w:r w:rsidR="00E745CF">
        <w:rPr>
          <w:rFonts w:ascii="Times New Roman" w:hAnsi="Times New Roman" w:cs="Times New Roman"/>
          <w:sz w:val="24"/>
          <w:szCs w:val="24"/>
          <w:lang w:eastAsia="et-EE"/>
        </w:rPr>
        <w:t xml:space="preserve">või </w:t>
      </w:r>
      <w:r w:rsidRPr="001D006E" w:rsidR="00E745CF">
        <w:rPr>
          <w:rFonts w:ascii="Times New Roman" w:hAnsi="Times New Roman" w:eastAsia="Times New Roman" w:cs="Times New Roman"/>
          <w:sz w:val="24"/>
          <w:szCs w:val="24"/>
          <w:lang w:eastAsia="et-EE"/>
        </w:rPr>
        <w:t xml:space="preserve">käesoleva seaduse § 32 lõikes 3 nimetatud </w:t>
      </w:r>
      <w:r w:rsidR="00E745CF">
        <w:rPr>
          <w:rFonts w:ascii="Times New Roman" w:hAnsi="Times New Roman" w:eastAsia="Times New Roman" w:cs="Times New Roman"/>
          <w:sz w:val="24"/>
          <w:szCs w:val="24"/>
          <w:lang w:eastAsia="et-EE"/>
        </w:rPr>
        <w:t xml:space="preserve">looma </w:t>
      </w:r>
      <w:r w:rsidRPr="006C2FA6">
        <w:rPr>
          <w:rFonts w:ascii="Times New Roman" w:hAnsi="Times New Roman" w:cs="Times New Roman"/>
          <w:sz w:val="24"/>
          <w:szCs w:val="24"/>
          <w:lang w:eastAsia="et-EE"/>
        </w:rPr>
        <w:t xml:space="preserve">identifitseerimiseks vajalikud andmed, samuti andmed loomapidaja nime muutmise ja </w:t>
      </w:r>
      <w:r w:rsidR="00237AC3">
        <w:rPr>
          <w:rFonts w:ascii="Times New Roman" w:hAnsi="Times New Roman" w:cs="Times New Roman"/>
          <w:sz w:val="24"/>
          <w:szCs w:val="24"/>
          <w:lang w:eastAsia="et-EE"/>
        </w:rPr>
        <w:t xml:space="preserve">tema </w:t>
      </w:r>
      <w:r w:rsidRPr="006C2FA6">
        <w:rPr>
          <w:rFonts w:ascii="Times New Roman" w:hAnsi="Times New Roman" w:cs="Times New Roman"/>
          <w:sz w:val="24"/>
          <w:szCs w:val="24"/>
          <w:lang w:eastAsia="et-EE"/>
        </w:rPr>
        <w:t>likvideerimise kohta.</w:t>
      </w:r>
      <w:ins w:author="Aili Sandre - JUSTDIGI" w:date="2025-09-04T10:17:00Z" w16du:dateUtc="2025-09-04T07:17:00Z" w:id="141">
        <w:r w:rsidR="00F47DB3">
          <w:rPr>
            <w:rFonts w:ascii="Times New Roman" w:hAnsi="Times New Roman" w:cs="Times New Roman"/>
            <w:sz w:val="24"/>
            <w:szCs w:val="24"/>
            <w:lang w:eastAsia="et-EE"/>
          </w:rPr>
          <w:t>“</w:t>
        </w:r>
      </w:ins>
      <w:del w:author="Aili Sandre - JUSTDIGI" w:date="2025-09-04T10:17:00Z" w16du:dateUtc="2025-09-04T07:17:00Z" w:id="142">
        <w:r w:rsidRPr="006C2FA6" w:rsidDel="00F47DB3">
          <w:rPr>
            <w:rFonts w:ascii="Times New Roman" w:hAnsi="Times New Roman" w:cs="Times New Roman"/>
            <w:sz w:val="24"/>
            <w:szCs w:val="24"/>
            <w:lang w:eastAsia="et-EE"/>
          </w:rPr>
          <w:delText>”</w:delText>
        </w:r>
      </w:del>
      <w:r w:rsidRPr="006C2FA6">
        <w:rPr>
          <w:rFonts w:ascii="Times New Roman" w:hAnsi="Times New Roman" w:cs="Times New Roman"/>
          <w:sz w:val="24"/>
          <w:szCs w:val="24"/>
          <w:lang w:eastAsia="et-EE"/>
        </w:rPr>
        <w:t>;</w:t>
      </w:r>
    </w:p>
    <w:p w:rsidRPr="00416F67" w:rsidR="00BC38F5" w:rsidP="00673550" w:rsidRDefault="00BC38F5" w14:paraId="107352CD" w14:textId="77777777">
      <w:pPr>
        <w:jc w:val="both"/>
        <w:rPr>
          <w:rFonts w:ascii="Times New Roman" w:hAnsi="Times New Roman" w:eastAsia="Times New Roman" w:cs="Times New Roman"/>
          <w:sz w:val="24"/>
          <w:szCs w:val="24"/>
          <w:lang w:eastAsia="et-EE"/>
        </w:rPr>
      </w:pPr>
    </w:p>
    <w:p w:rsidRPr="00D24D6C" w:rsidR="00D141B5" w:rsidP="00D24D6C" w:rsidRDefault="00EC0287" w14:paraId="7C20D881" w14:textId="14A8E608">
      <w:pPr>
        <w:pStyle w:val="Pealkiri2"/>
        <w:rPr>
          <w:rFonts w:ascii="Times New Roman" w:hAnsi="Times New Roman" w:cs="Times New Roman"/>
          <w:color w:val="auto"/>
          <w:sz w:val="24"/>
          <w:szCs w:val="24"/>
          <w:bdr w:val="none" w:color="auto" w:sz="0" w:space="0" w:frame="1"/>
          <w:lang w:eastAsia="et-EE"/>
        </w:rPr>
      </w:pPr>
      <w:r>
        <w:rPr>
          <w:rFonts w:ascii="Times New Roman" w:hAnsi="Times New Roman" w:cs="Times New Roman"/>
          <w:b/>
          <w:bCs/>
          <w:color w:val="auto"/>
          <w:sz w:val="24"/>
          <w:szCs w:val="24"/>
          <w:lang w:eastAsia="et-EE"/>
        </w:rPr>
        <w:t>3</w:t>
      </w:r>
      <w:r w:rsidR="00AD7774">
        <w:rPr>
          <w:rFonts w:ascii="Times New Roman" w:hAnsi="Times New Roman" w:cs="Times New Roman"/>
          <w:b/>
          <w:bCs/>
          <w:color w:val="auto"/>
          <w:sz w:val="24"/>
          <w:szCs w:val="24"/>
          <w:lang w:eastAsia="et-EE"/>
        </w:rPr>
        <w:t>2</w:t>
      </w:r>
      <w:r w:rsidRPr="00D24D6C" w:rsidR="00FE312D">
        <w:rPr>
          <w:rFonts w:ascii="Times New Roman" w:hAnsi="Times New Roman" w:cs="Times New Roman"/>
          <w:b/>
          <w:bCs/>
          <w:color w:val="auto"/>
          <w:sz w:val="24"/>
          <w:szCs w:val="24"/>
          <w:lang w:eastAsia="et-EE"/>
        </w:rPr>
        <w:t xml:space="preserve">) </w:t>
      </w:r>
      <w:r w:rsidRPr="00D24D6C" w:rsidR="008C7E26">
        <w:rPr>
          <w:rFonts w:ascii="Times New Roman" w:hAnsi="Times New Roman" w:cs="Times New Roman"/>
          <w:color w:val="auto"/>
          <w:sz w:val="24"/>
          <w:szCs w:val="24"/>
        </w:rPr>
        <w:t>paragrahvi</w:t>
      </w:r>
      <w:r w:rsidRPr="00D24D6C" w:rsidR="008C7E26">
        <w:rPr>
          <w:rFonts w:ascii="Times New Roman" w:hAnsi="Times New Roman" w:cs="Times New Roman"/>
          <w:color w:val="auto"/>
          <w:sz w:val="24"/>
          <w:szCs w:val="24"/>
          <w:bdr w:val="none" w:color="auto" w:sz="0" w:space="0" w:frame="1"/>
          <w:lang w:eastAsia="et-EE"/>
        </w:rPr>
        <w:t xml:space="preserve"> </w:t>
      </w:r>
      <w:r w:rsidRPr="00D24D6C" w:rsidR="00D141B5">
        <w:rPr>
          <w:rFonts w:ascii="Times New Roman" w:hAnsi="Times New Roman" w:cs="Times New Roman"/>
          <w:color w:val="auto"/>
          <w:sz w:val="24"/>
          <w:szCs w:val="24"/>
          <w:bdr w:val="none" w:color="auto" w:sz="0" w:space="0" w:frame="1"/>
          <w:lang w:eastAsia="et-EE"/>
        </w:rPr>
        <w:t>35 lõi</w:t>
      </w:r>
      <w:r w:rsidRPr="00D24D6C" w:rsidR="00081B15">
        <w:rPr>
          <w:rFonts w:ascii="Times New Roman" w:hAnsi="Times New Roman" w:cs="Times New Roman"/>
          <w:color w:val="auto"/>
          <w:sz w:val="24"/>
          <w:szCs w:val="24"/>
          <w:bdr w:val="none" w:color="auto" w:sz="0" w:space="0" w:frame="1"/>
          <w:lang w:eastAsia="et-EE"/>
        </w:rPr>
        <w:t>ked</w:t>
      </w:r>
      <w:r w:rsidRPr="00D24D6C" w:rsidR="00D141B5">
        <w:rPr>
          <w:rFonts w:ascii="Times New Roman" w:hAnsi="Times New Roman" w:cs="Times New Roman"/>
          <w:color w:val="auto"/>
          <w:sz w:val="24"/>
          <w:szCs w:val="24"/>
          <w:bdr w:val="none" w:color="auto" w:sz="0" w:space="0" w:frame="1"/>
          <w:lang w:eastAsia="et-EE"/>
        </w:rPr>
        <w:t xml:space="preserve"> 3</w:t>
      </w:r>
      <w:r w:rsidR="008262E1">
        <w:rPr>
          <w:rFonts w:ascii="Times New Roman" w:hAnsi="Times New Roman" w:cs="Times New Roman"/>
          <w:color w:val="auto"/>
          <w:sz w:val="24"/>
          <w:szCs w:val="24"/>
          <w:bdr w:val="none" w:color="auto" w:sz="0" w:space="0" w:frame="1"/>
          <w:lang w:eastAsia="et-EE"/>
        </w:rPr>
        <w:t>–</w:t>
      </w:r>
      <w:r w:rsidRPr="00D24D6C" w:rsidR="00081B15">
        <w:rPr>
          <w:rFonts w:ascii="Times New Roman" w:hAnsi="Times New Roman" w:cs="Times New Roman"/>
          <w:color w:val="auto"/>
          <w:sz w:val="24"/>
          <w:szCs w:val="24"/>
          <w:bdr w:val="none" w:color="auto" w:sz="0" w:space="0" w:frame="1"/>
          <w:lang w:eastAsia="et-EE"/>
        </w:rPr>
        <w:t xml:space="preserve">5 </w:t>
      </w:r>
      <w:r w:rsidRPr="00D24D6C" w:rsidR="00D141B5">
        <w:rPr>
          <w:rFonts w:ascii="Times New Roman" w:hAnsi="Times New Roman" w:cs="Times New Roman"/>
          <w:color w:val="auto"/>
          <w:sz w:val="24"/>
          <w:szCs w:val="24"/>
          <w:bdr w:val="none" w:color="auto" w:sz="0" w:space="0" w:frame="1"/>
          <w:lang w:eastAsia="et-EE"/>
        </w:rPr>
        <w:t>muudetakse ja sõnastatakse järgmiselt:</w:t>
      </w:r>
    </w:p>
    <w:p w:rsidRPr="00416F67" w:rsidR="00D141B5" w:rsidP="00673550" w:rsidRDefault="00D141B5" w14:paraId="131EB910" w14:textId="00976D25">
      <w:pPr>
        <w:jc w:val="both"/>
        <w:rPr>
          <w:rFonts w:ascii="Times New Roman" w:hAnsi="Times New Roman" w:eastAsia="Times New Roman" w:cs="Times New Roman"/>
          <w:sz w:val="24"/>
          <w:szCs w:val="24"/>
          <w:lang w:eastAsia="et-EE"/>
        </w:rPr>
      </w:pPr>
      <w:r w:rsidRPr="00416F67">
        <w:rPr>
          <w:rFonts w:ascii="Times New Roman" w:hAnsi="Times New Roman" w:eastAsia="Times New Roman" w:cs="Times New Roman"/>
          <w:sz w:val="24"/>
          <w:szCs w:val="24"/>
          <w:lang w:eastAsia="et-EE"/>
        </w:rPr>
        <w:t>„</w:t>
      </w:r>
      <w:r w:rsidRPr="00416F67">
        <w:rPr>
          <w:rFonts w:ascii="Times New Roman" w:hAnsi="Times New Roman" w:cs="Times New Roman"/>
          <w:sz w:val="24"/>
          <w:szCs w:val="24"/>
          <w:shd w:val="clear" w:color="auto" w:fill="FFFFFF"/>
        </w:rPr>
        <w:t>(3) Põllumajanduse Registrite ja Informatsiooni Amet keeldub loomade registrisse looma kohta kande tegemisest, kui isik on teadlikult esitanud valeandmeid või kui isikult on sellist liiki looma pidamise õigus kohtuotsusega ära võetud.</w:t>
      </w:r>
    </w:p>
    <w:p w:rsidRPr="00416F67" w:rsidR="00D141B5" w:rsidP="00673550" w:rsidRDefault="00D141B5" w14:paraId="5F5E81B9" w14:textId="77777777">
      <w:pPr>
        <w:jc w:val="both"/>
        <w:rPr>
          <w:rFonts w:ascii="Times New Roman" w:hAnsi="Times New Roman" w:eastAsia="Times New Roman" w:cs="Times New Roman"/>
          <w:sz w:val="24"/>
          <w:szCs w:val="24"/>
          <w:lang w:eastAsia="et-EE"/>
        </w:rPr>
      </w:pPr>
    </w:p>
    <w:p w:rsidRPr="00416F67" w:rsidR="00D141B5" w:rsidP="00673550" w:rsidRDefault="00D141B5" w14:paraId="2929C391" w14:textId="29E8A681">
      <w:pPr>
        <w:jc w:val="both"/>
        <w:rPr>
          <w:rFonts w:ascii="Times New Roman" w:hAnsi="Times New Roman" w:eastAsia="Times New Roman" w:cs="Times New Roman"/>
          <w:sz w:val="24"/>
          <w:szCs w:val="24"/>
          <w:lang w:eastAsia="et-EE"/>
        </w:rPr>
      </w:pPr>
      <w:bookmarkStart w:name="_Hlk206420079" w:id="143"/>
      <w:r w:rsidRPr="00416F67">
        <w:rPr>
          <w:rFonts w:ascii="Times New Roman" w:hAnsi="Times New Roman" w:cs="Times New Roman"/>
          <w:sz w:val="24"/>
          <w:szCs w:val="24"/>
          <w:shd w:val="clear" w:color="auto" w:fill="FFFFFF"/>
        </w:rPr>
        <w:t xml:space="preserve">(4) </w:t>
      </w:r>
      <w:bookmarkStart w:name="_Hlk206420121" w:id="144"/>
      <w:r w:rsidRPr="00416F67">
        <w:rPr>
          <w:rFonts w:ascii="Times New Roman" w:hAnsi="Times New Roman" w:cs="Times New Roman"/>
          <w:sz w:val="24"/>
          <w:szCs w:val="24"/>
          <w:shd w:val="clear" w:color="auto" w:fill="FFFFFF"/>
        </w:rPr>
        <w:t>Andmed loomade registrisse esitatakse Põllumajanduse Registrite ja Informatsiooni Ameti e</w:t>
      </w:r>
      <w:r w:rsidR="0052282F">
        <w:rPr>
          <w:rFonts w:ascii="Times New Roman" w:hAnsi="Times New Roman" w:cs="Times New Roman"/>
          <w:sz w:val="24"/>
          <w:szCs w:val="24"/>
          <w:shd w:val="clear" w:color="auto" w:fill="FFFFFF"/>
        </w:rPr>
        <w:noBreakHyphen/>
      </w:r>
      <w:r w:rsidRPr="00416F67">
        <w:rPr>
          <w:rFonts w:ascii="Times New Roman" w:hAnsi="Times New Roman" w:cs="Times New Roman"/>
          <w:sz w:val="24"/>
          <w:szCs w:val="24"/>
          <w:shd w:val="clear" w:color="auto" w:fill="FFFFFF"/>
        </w:rPr>
        <w:t xml:space="preserve">teenuse keskkonna kaudu </w:t>
      </w:r>
      <w:bookmarkStart w:name="_Hlk206420106" w:id="145"/>
      <w:bookmarkEnd w:id="144"/>
      <w:r w:rsidRPr="00824279">
        <w:rPr>
          <w:rFonts w:ascii="Times New Roman" w:hAnsi="Times New Roman" w:cs="Times New Roman"/>
          <w:sz w:val="24"/>
          <w:szCs w:val="24"/>
          <w:shd w:val="clear" w:color="auto" w:fill="FFFFFF"/>
        </w:rPr>
        <w:t>või muu e-teenuse keskkonna kaudu</w:t>
      </w:r>
      <w:r w:rsidRPr="00416F67">
        <w:rPr>
          <w:rFonts w:ascii="Times New Roman" w:hAnsi="Times New Roman" w:cs="Times New Roman"/>
          <w:sz w:val="24"/>
          <w:szCs w:val="24"/>
          <w:shd w:val="clear" w:color="auto" w:fill="FFFFFF"/>
        </w:rPr>
        <w:t>, mis suhtleb riigi infosüsteemide andmevahetuskihi kaudu loomade registriga</w:t>
      </w:r>
      <w:bookmarkEnd w:id="145"/>
      <w:r w:rsidRPr="00416F67">
        <w:rPr>
          <w:rFonts w:ascii="Times New Roman" w:hAnsi="Times New Roman" w:cs="Times New Roman"/>
          <w:sz w:val="24"/>
          <w:szCs w:val="24"/>
          <w:shd w:val="clear" w:color="auto" w:fill="FFFFFF"/>
        </w:rPr>
        <w:t>.</w:t>
      </w:r>
    </w:p>
    <w:bookmarkEnd w:id="143"/>
    <w:p w:rsidRPr="00416F67" w:rsidR="00D141B5" w:rsidP="00673550" w:rsidRDefault="00D141B5" w14:paraId="2667DECC" w14:textId="77777777">
      <w:pPr>
        <w:jc w:val="both"/>
        <w:rPr>
          <w:rFonts w:ascii="Times New Roman" w:hAnsi="Times New Roman" w:eastAsia="Times New Roman" w:cs="Times New Roman"/>
          <w:sz w:val="24"/>
          <w:szCs w:val="24"/>
          <w:lang w:eastAsia="et-EE"/>
        </w:rPr>
      </w:pPr>
    </w:p>
    <w:p w:rsidRPr="00416F67" w:rsidR="000F3A7E" w:rsidP="00673550" w:rsidRDefault="009D2817" w14:paraId="14142104" w14:textId="23298A53">
      <w:pPr>
        <w:jc w:val="both"/>
        <w:rPr>
          <w:rFonts w:ascii="Times New Roman" w:hAnsi="Times New Roman" w:cs="Times New Roman"/>
          <w:sz w:val="24"/>
          <w:szCs w:val="24"/>
          <w:bdr w:val="none" w:color="auto" w:sz="0" w:space="0" w:frame="1"/>
          <w:lang w:eastAsia="et-EE"/>
        </w:rPr>
      </w:pPr>
      <w:r w:rsidRPr="00416F67">
        <w:rPr>
          <w:rFonts w:ascii="Times New Roman" w:hAnsi="Times New Roman" w:eastAsia="Times New Roman" w:cs="Times New Roman"/>
          <w:sz w:val="24"/>
          <w:szCs w:val="24"/>
          <w:lang w:eastAsia="et-EE"/>
        </w:rPr>
        <w:t xml:space="preserve">(5) </w:t>
      </w:r>
      <w:bookmarkStart w:name="_Hlk177563203" w:id="146"/>
      <w:r w:rsidRPr="00416F67">
        <w:rPr>
          <w:rFonts w:ascii="Times New Roman" w:hAnsi="Times New Roman" w:eastAsia="Times New Roman" w:cs="Times New Roman"/>
          <w:sz w:val="24"/>
          <w:szCs w:val="24"/>
          <w:lang w:eastAsia="et-EE"/>
        </w:rPr>
        <w:t xml:space="preserve">Loomade registrisse </w:t>
      </w:r>
      <w:r w:rsidR="00EC0287">
        <w:rPr>
          <w:rFonts w:ascii="Times New Roman" w:hAnsi="Times New Roman" w:eastAsia="Times New Roman" w:cs="Times New Roman"/>
          <w:sz w:val="24"/>
          <w:szCs w:val="24"/>
          <w:lang w:eastAsia="et-EE"/>
        </w:rPr>
        <w:t>edastatud</w:t>
      </w:r>
      <w:r w:rsidRPr="00416F67">
        <w:rPr>
          <w:rFonts w:ascii="Times New Roman" w:hAnsi="Times New Roman" w:eastAsia="Times New Roman" w:cs="Times New Roman"/>
          <w:sz w:val="24"/>
          <w:szCs w:val="24"/>
          <w:lang w:eastAsia="et-EE"/>
        </w:rPr>
        <w:t xml:space="preserve"> andmete õigsuse eest vastutab nende esitaja.</w:t>
      </w:r>
      <w:bookmarkEnd w:id="146"/>
      <w:ins w:author="Aili Sandre - JUSTDIGI" w:date="2025-09-04T10:27:00Z" w16du:dateUtc="2025-09-04T07:27:00Z" w:id="147">
        <w:r w:rsidR="002673BA">
          <w:rPr>
            <w:rFonts w:ascii="Times New Roman" w:hAnsi="Times New Roman" w:eastAsia="Times New Roman" w:cs="Times New Roman"/>
            <w:sz w:val="24"/>
            <w:szCs w:val="24"/>
            <w:lang w:eastAsia="et-EE"/>
          </w:rPr>
          <w:t>“</w:t>
        </w:r>
      </w:ins>
      <w:del w:author="Aili Sandre - JUSTDIGI" w:date="2025-09-04T10:27:00Z" w16du:dateUtc="2025-09-04T07:27:00Z" w:id="148">
        <w:r w:rsidRPr="00416F67" w:rsidDel="002673BA" w:rsidR="001B052F">
          <w:rPr>
            <w:rFonts w:ascii="Times New Roman" w:hAnsi="Times New Roman" w:eastAsia="Times New Roman" w:cs="Times New Roman"/>
            <w:sz w:val="24"/>
            <w:szCs w:val="24"/>
            <w:lang w:eastAsia="et-EE"/>
          </w:rPr>
          <w:delText>”</w:delText>
        </w:r>
      </w:del>
      <w:r w:rsidRPr="00416F67" w:rsidR="00CC3AE3">
        <w:rPr>
          <w:rFonts w:ascii="Times New Roman" w:hAnsi="Times New Roman" w:eastAsia="Times New Roman" w:cs="Times New Roman"/>
          <w:sz w:val="24"/>
          <w:szCs w:val="24"/>
          <w:lang w:eastAsia="et-EE"/>
        </w:rPr>
        <w:t>;</w:t>
      </w:r>
    </w:p>
    <w:p w:rsidRPr="00416F67" w:rsidR="00D141B5" w:rsidP="00673550" w:rsidRDefault="00D141B5" w14:paraId="6F6C8AC4" w14:textId="77777777">
      <w:pPr>
        <w:jc w:val="both"/>
        <w:rPr>
          <w:rFonts w:ascii="Times New Roman" w:hAnsi="Times New Roman" w:eastAsia="Times New Roman" w:cs="Times New Roman"/>
          <w:sz w:val="24"/>
          <w:szCs w:val="24"/>
          <w:lang w:eastAsia="et-EE"/>
        </w:rPr>
      </w:pPr>
    </w:p>
    <w:p w:rsidRPr="00F129BD" w:rsidR="001B052F" w:rsidP="00F129BD" w:rsidRDefault="00EC0287" w14:paraId="238669BF" w14:textId="30D5D5DA">
      <w:pPr>
        <w:pStyle w:val="Pealkiri2"/>
        <w:rPr>
          <w:rFonts w:ascii="Times New Roman" w:hAnsi="Times New Roman" w:cs="Times New Roman"/>
          <w:color w:val="auto"/>
          <w:sz w:val="24"/>
          <w:szCs w:val="24"/>
          <w:lang w:eastAsia="et-EE"/>
        </w:rPr>
      </w:pPr>
      <w:bookmarkStart w:name="_Hlk184657711" w:id="149"/>
      <w:bookmarkStart w:name="_Hlk175752464" w:id="150"/>
      <w:r>
        <w:rPr>
          <w:rFonts w:ascii="Times New Roman" w:hAnsi="Times New Roman" w:cs="Times New Roman"/>
          <w:b/>
          <w:bCs/>
          <w:color w:val="auto"/>
          <w:sz w:val="24"/>
          <w:szCs w:val="24"/>
          <w:lang w:eastAsia="et-EE"/>
        </w:rPr>
        <w:t>3</w:t>
      </w:r>
      <w:r w:rsidR="00AD7774">
        <w:rPr>
          <w:rFonts w:ascii="Times New Roman" w:hAnsi="Times New Roman" w:cs="Times New Roman"/>
          <w:b/>
          <w:bCs/>
          <w:color w:val="auto"/>
          <w:sz w:val="24"/>
          <w:szCs w:val="24"/>
          <w:lang w:eastAsia="et-EE"/>
        </w:rPr>
        <w:t>3</w:t>
      </w:r>
      <w:r w:rsidRPr="00F129BD" w:rsidR="001B052F">
        <w:rPr>
          <w:rFonts w:ascii="Times New Roman" w:hAnsi="Times New Roman" w:cs="Times New Roman"/>
          <w:color w:val="auto"/>
          <w:sz w:val="24"/>
          <w:szCs w:val="24"/>
          <w:lang w:eastAsia="et-EE"/>
        </w:rPr>
        <w:t>) paragrahvi 35 täiendatakse lõi</w:t>
      </w:r>
      <w:r w:rsidRPr="00F129BD" w:rsidR="00C70DD6">
        <w:rPr>
          <w:rFonts w:ascii="Times New Roman" w:hAnsi="Times New Roman" w:cs="Times New Roman"/>
          <w:color w:val="auto"/>
          <w:sz w:val="24"/>
          <w:szCs w:val="24"/>
          <w:lang w:eastAsia="et-EE"/>
        </w:rPr>
        <w:t>getega</w:t>
      </w:r>
      <w:r w:rsidRPr="00F129BD" w:rsidR="001B052F">
        <w:rPr>
          <w:rFonts w:ascii="Times New Roman" w:hAnsi="Times New Roman" w:cs="Times New Roman"/>
          <w:color w:val="auto"/>
          <w:sz w:val="24"/>
          <w:szCs w:val="24"/>
          <w:lang w:eastAsia="et-EE"/>
        </w:rPr>
        <w:t xml:space="preserve"> 5</w:t>
      </w:r>
      <w:r w:rsidRPr="00F129BD" w:rsidR="001B052F">
        <w:rPr>
          <w:rFonts w:ascii="Times New Roman" w:hAnsi="Times New Roman" w:cs="Times New Roman"/>
          <w:color w:val="auto"/>
          <w:sz w:val="24"/>
          <w:szCs w:val="24"/>
          <w:vertAlign w:val="superscript"/>
          <w:lang w:eastAsia="et-EE"/>
        </w:rPr>
        <w:t>1</w:t>
      </w:r>
      <w:r w:rsidRPr="00F129BD" w:rsidR="00C70DD6">
        <w:rPr>
          <w:rFonts w:ascii="Times New Roman" w:hAnsi="Times New Roman" w:cs="Times New Roman"/>
          <w:color w:val="auto"/>
          <w:sz w:val="24"/>
          <w:szCs w:val="24"/>
          <w:lang w:eastAsia="et-EE"/>
        </w:rPr>
        <w:t>–5</w:t>
      </w:r>
      <w:r w:rsidRPr="00F129BD" w:rsidR="00C70DD6">
        <w:rPr>
          <w:rFonts w:ascii="Times New Roman" w:hAnsi="Times New Roman" w:cs="Times New Roman"/>
          <w:color w:val="auto"/>
          <w:sz w:val="24"/>
          <w:szCs w:val="24"/>
          <w:vertAlign w:val="superscript"/>
          <w:lang w:eastAsia="et-EE"/>
        </w:rPr>
        <w:t>3</w:t>
      </w:r>
      <w:r w:rsidRPr="00F129BD" w:rsidR="001B052F">
        <w:rPr>
          <w:rFonts w:ascii="Times New Roman" w:hAnsi="Times New Roman" w:cs="Times New Roman"/>
          <w:color w:val="auto"/>
          <w:sz w:val="24"/>
          <w:szCs w:val="24"/>
          <w:lang w:eastAsia="et-EE"/>
        </w:rPr>
        <w:t xml:space="preserve"> järgmises sõnastuses:</w:t>
      </w:r>
    </w:p>
    <w:bookmarkEnd w:id="149"/>
    <w:p w:rsidRPr="00416F67" w:rsidR="001B052F" w:rsidP="00673550" w:rsidRDefault="001B052F" w14:paraId="0F97FA5D" w14:textId="0716EAA1">
      <w:pPr>
        <w:jc w:val="both"/>
        <w:rPr>
          <w:rFonts w:ascii="Times New Roman" w:hAnsi="Times New Roman" w:eastAsia="Times New Roman" w:cs="Times New Roman"/>
          <w:sz w:val="24"/>
          <w:szCs w:val="24"/>
          <w:lang w:eastAsia="et-EE"/>
        </w:rPr>
      </w:pPr>
      <w:r w:rsidRPr="00416F67">
        <w:rPr>
          <w:rFonts w:ascii="Times New Roman" w:hAnsi="Times New Roman" w:eastAsia="Times New Roman" w:cs="Times New Roman"/>
          <w:sz w:val="24"/>
          <w:szCs w:val="24"/>
          <w:lang w:eastAsia="et-EE"/>
        </w:rPr>
        <w:t>„(5</w:t>
      </w:r>
      <w:r w:rsidRPr="00416F67">
        <w:rPr>
          <w:rFonts w:ascii="Times New Roman" w:hAnsi="Times New Roman" w:eastAsia="Times New Roman" w:cs="Times New Roman"/>
          <w:sz w:val="24"/>
          <w:szCs w:val="24"/>
          <w:vertAlign w:val="superscript"/>
          <w:lang w:eastAsia="et-EE"/>
        </w:rPr>
        <w:t>1</w:t>
      </w:r>
      <w:r w:rsidRPr="00416F67">
        <w:rPr>
          <w:rFonts w:ascii="Times New Roman" w:hAnsi="Times New Roman" w:eastAsia="Times New Roman" w:cs="Times New Roman"/>
          <w:sz w:val="24"/>
          <w:szCs w:val="24"/>
          <w:lang w:eastAsia="et-EE"/>
        </w:rPr>
        <w:t xml:space="preserve">) </w:t>
      </w:r>
      <w:bookmarkStart w:name="_Hlk176879881" w:id="151"/>
      <w:bookmarkStart w:name="_Hlk177563229" w:id="152"/>
      <w:r w:rsidRPr="00416F67" w:rsidR="000216E1">
        <w:rPr>
          <w:rFonts w:ascii="Times New Roman" w:hAnsi="Times New Roman" w:eastAsia="Times New Roman" w:cs="Times New Roman"/>
          <w:sz w:val="24"/>
          <w:szCs w:val="24"/>
          <w:lang w:eastAsia="et-EE"/>
        </w:rPr>
        <w:t>Põllumajandusloom</w:t>
      </w:r>
      <w:r w:rsidR="00E15FEE">
        <w:rPr>
          <w:rFonts w:ascii="Times New Roman" w:hAnsi="Times New Roman" w:eastAsia="Times New Roman" w:cs="Times New Roman"/>
          <w:sz w:val="24"/>
          <w:szCs w:val="24"/>
          <w:lang w:eastAsia="et-EE"/>
        </w:rPr>
        <w:t>a</w:t>
      </w:r>
      <w:r w:rsidRPr="00416F67" w:rsidR="000216E1">
        <w:rPr>
          <w:rFonts w:ascii="Times New Roman" w:hAnsi="Times New Roman" w:eastAsia="Times New Roman" w:cs="Times New Roman"/>
          <w:sz w:val="24"/>
          <w:szCs w:val="24"/>
          <w:lang w:eastAsia="et-EE"/>
        </w:rPr>
        <w:t xml:space="preserve"> pidava isiku ja tema tegevuskoha ning põllumajanduslooma</w:t>
      </w:r>
      <w:r w:rsidRPr="00416F67" w:rsidR="000216E1">
        <w:rPr>
          <w:rFonts w:ascii="Times New Roman" w:hAnsi="Times New Roman" w:eastAsia="Times New Roman" w:cs="Times New Roman"/>
          <w:b/>
          <w:bCs/>
          <w:sz w:val="24"/>
          <w:szCs w:val="24"/>
          <w:lang w:eastAsia="et-EE"/>
        </w:rPr>
        <w:t xml:space="preserve"> </w:t>
      </w:r>
      <w:r w:rsidRPr="00416F67" w:rsidR="000216E1">
        <w:rPr>
          <w:rFonts w:ascii="Times New Roman" w:hAnsi="Times New Roman" w:eastAsia="Times New Roman" w:cs="Times New Roman"/>
          <w:sz w:val="24"/>
          <w:szCs w:val="24"/>
          <w:lang w:eastAsia="et-EE"/>
        </w:rPr>
        <w:t xml:space="preserve">ja </w:t>
      </w:r>
      <w:r w:rsidR="00E15FEE">
        <w:rPr>
          <w:rFonts w:ascii="Times New Roman" w:hAnsi="Times New Roman" w:eastAsia="Times New Roman" w:cs="Times New Roman"/>
          <w:sz w:val="24"/>
          <w:szCs w:val="24"/>
          <w:lang w:eastAsia="et-EE"/>
        </w:rPr>
        <w:t>tema</w:t>
      </w:r>
      <w:r w:rsidRPr="00416F67" w:rsidR="000216E1">
        <w:rPr>
          <w:rFonts w:ascii="Times New Roman" w:hAnsi="Times New Roman" w:eastAsia="Times New Roman" w:cs="Times New Roman"/>
          <w:sz w:val="24"/>
          <w:szCs w:val="24"/>
          <w:lang w:eastAsia="et-EE"/>
        </w:rPr>
        <w:t xml:space="preserve"> liikumise kohta loomade registrisse kantud andmete muutmise</w:t>
      </w:r>
      <w:r w:rsidR="00E56192">
        <w:rPr>
          <w:rFonts w:ascii="Times New Roman" w:hAnsi="Times New Roman" w:eastAsia="Times New Roman" w:cs="Times New Roman"/>
          <w:sz w:val="24"/>
          <w:szCs w:val="24"/>
          <w:lang w:eastAsia="et-EE"/>
        </w:rPr>
        <w:t>ks esitatakse taotlus</w:t>
      </w:r>
      <w:r w:rsidRPr="00416F67" w:rsidR="000216E1">
        <w:rPr>
          <w:rFonts w:ascii="Times New Roman" w:hAnsi="Times New Roman" w:eastAsia="Times New Roman" w:cs="Times New Roman"/>
          <w:sz w:val="24"/>
          <w:szCs w:val="24"/>
          <w:lang w:eastAsia="et-EE"/>
        </w:rPr>
        <w:t xml:space="preserve"> viivitamata, kuid mitte hiljem kui seits</w:t>
      </w:r>
      <w:r w:rsidR="00904EEC">
        <w:rPr>
          <w:rFonts w:ascii="Times New Roman" w:hAnsi="Times New Roman" w:eastAsia="Times New Roman" w:cs="Times New Roman"/>
          <w:sz w:val="24"/>
          <w:szCs w:val="24"/>
          <w:lang w:eastAsia="et-EE"/>
        </w:rPr>
        <w:t>m</w:t>
      </w:r>
      <w:r w:rsidRPr="00416F67" w:rsidR="000216E1">
        <w:rPr>
          <w:rFonts w:ascii="Times New Roman" w:hAnsi="Times New Roman" w:eastAsia="Times New Roman" w:cs="Times New Roman"/>
          <w:sz w:val="24"/>
          <w:szCs w:val="24"/>
          <w:lang w:eastAsia="et-EE"/>
        </w:rPr>
        <w:t xml:space="preserve">e päeva </w:t>
      </w:r>
      <w:r w:rsidR="00904EEC">
        <w:rPr>
          <w:rFonts w:ascii="Times New Roman" w:hAnsi="Times New Roman" w:eastAsia="Times New Roman" w:cs="Times New Roman"/>
          <w:sz w:val="24"/>
          <w:szCs w:val="24"/>
          <w:lang w:eastAsia="et-EE"/>
        </w:rPr>
        <w:t>jooksul</w:t>
      </w:r>
      <w:r w:rsidRPr="00416F67" w:rsidR="00904EEC">
        <w:rPr>
          <w:rFonts w:ascii="Times New Roman" w:hAnsi="Times New Roman" w:eastAsia="Times New Roman" w:cs="Times New Roman"/>
          <w:sz w:val="24"/>
          <w:szCs w:val="24"/>
          <w:lang w:eastAsia="et-EE"/>
        </w:rPr>
        <w:t xml:space="preserve"> </w:t>
      </w:r>
      <w:r w:rsidRPr="00416F67" w:rsidR="000216E1">
        <w:rPr>
          <w:rFonts w:ascii="Times New Roman" w:hAnsi="Times New Roman" w:eastAsia="Times New Roman" w:cs="Times New Roman"/>
          <w:sz w:val="24"/>
          <w:szCs w:val="24"/>
          <w:lang w:eastAsia="et-EE"/>
        </w:rPr>
        <w:t>andmete muutumis</w:t>
      </w:r>
      <w:r w:rsidR="00904EEC">
        <w:rPr>
          <w:rFonts w:ascii="Times New Roman" w:hAnsi="Times New Roman" w:eastAsia="Times New Roman" w:cs="Times New Roman"/>
          <w:sz w:val="24"/>
          <w:szCs w:val="24"/>
          <w:lang w:eastAsia="et-EE"/>
        </w:rPr>
        <w:t>es</w:t>
      </w:r>
      <w:r w:rsidRPr="00416F67" w:rsidR="000216E1">
        <w:rPr>
          <w:rFonts w:ascii="Times New Roman" w:hAnsi="Times New Roman" w:eastAsia="Times New Roman" w:cs="Times New Roman"/>
          <w:sz w:val="24"/>
          <w:szCs w:val="24"/>
          <w:lang w:eastAsia="et-EE"/>
        </w:rPr>
        <w:t>t</w:t>
      </w:r>
      <w:r w:rsidR="00904EEC">
        <w:rPr>
          <w:rFonts w:ascii="Times New Roman" w:hAnsi="Times New Roman" w:eastAsia="Times New Roman" w:cs="Times New Roman"/>
          <w:sz w:val="24"/>
          <w:szCs w:val="24"/>
          <w:lang w:eastAsia="et-EE"/>
        </w:rPr>
        <w:t xml:space="preserve"> arvates</w:t>
      </w:r>
      <w:r w:rsidRPr="00416F67" w:rsidR="000216E1">
        <w:rPr>
          <w:rFonts w:ascii="Times New Roman" w:hAnsi="Times New Roman" w:eastAsia="Times New Roman" w:cs="Times New Roman"/>
          <w:sz w:val="24"/>
          <w:szCs w:val="24"/>
          <w:lang w:eastAsia="et-EE"/>
        </w:rPr>
        <w:t>.</w:t>
      </w:r>
      <w:bookmarkEnd w:id="151"/>
      <w:bookmarkEnd w:id="152"/>
    </w:p>
    <w:bookmarkEnd w:id="150"/>
    <w:p w:rsidRPr="00B208E6" w:rsidR="006E09C8" w:rsidP="00B208E6" w:rsidRDefault="006E09C8" w14:paraId="0E9F8673" w14:textId="6B3ED0C0">
      <w:pPr>
        <w:rPr>
          <w:rFonts w:ascii="Times New Roman" w:hAnsi="Times New Roman" w:cs="Times New Roman"/>
          <w:sz w:val="24"/>
          <w:szCs w:val="24"/>
          <w:lang w:eastAsia="et-EE"/>
        </w:rPr>
      </w:pPr>
    </w:p>
    <w:p w:rsidR="006E09C8" w:rsidP="00673550" w:rsidRDefault="006E09C8" w14:paraId="1C9F5B5B" w14:textId="2498FC58">
      <w:pPr>
        <w:jc w:val="both"/>
        <w:rPr>
          <w:rFonts w:ascii="Times New Roman" w:hAnsi="Times New Roman" w:eastAsia="Times New Roman" w:cs="Times New Roman"/>
          <w:sz w:val="24"/>
          <w:szCs w:val="24"/>
          <w:lang w:eastAsia="et-EE"/>
        </w:rPr>
      </w:pPr>
      <w:r w:rsidRPr="00416F67">
        <w:rPr>
          <w:rFonts w:ascii="Times New Roman" w:hAnsi="Times New Roman" w:eastAsia="Times New Roman" w:cs="Times New Roman"/>
          <w:sz w:val="24"/>
          <w:szCs w:val="24"/>
          <w:lang w:eastAsia="et-EE"/>
        </w:rPr>
        <w:t>(5</w:t>
      </w:r>
      <w:r w:rsidRPr="00416F67">
        <w:rPr>
          <w:rFonts w:ascii="Times New Roman" w:hAnsi="Times New Roman" w:eastAsia="Times New Roman" w:cs="Times New Roman"/>
          <w:sz w:val="24"/>
          <w:szCs w:val="24"/>
          <w:vertAlign w:val="superscript"/>
          <w:lang w:eastAsia="et-EE"/>
        </w:rPr>
        <w:t>2</w:t>
      </w:r>
      <w:r w:rsidRPr="00416F67">
        <w:rPr>
          <w:rFonts w:ascii="Times New Roman" w:hAnsi="Times New Roman" w:eastAsia="Times New Roman" w:cs="Times New Roman"/>
          <w:sz w:val="24"/>
          <w:szCs w:val="24"/>
          <w:lang w:eastAsia="et-EE"/>
        </w:rPr>
        <w:t xml:space="preserve">) Loomade registrisse </w:t>
      </w:r>
      <w:r w:rsidR="00325A18">
        <w:rPr>
          <w:rFonts w:ascii="Times New Roman" w:hAnsi="Times New Roman" w:eastAsia="Times New Roman" w:cs="Times New Roman"/>
          <w:sz w:val="24"/>
          <w:szCs w:val="24"/>
          <w:lang w:eastAsia="et-EE"/>
        </w:rPr>
        <w:t>koera, kassi, valgetuhkru</w:t>
      </w:r>
      <w:r w:rsidR="0016568B">
        <w:rPr>
          <w:rFonts w:ascii="Times New Roman" w:hAnsi="Times New Roman" w:eastAsia="Times New Roman" w:cs="Times New Roman"/>
          <w:sz w:val="24"/>
          <w:szCs w:val="24"/>
          <w:lang w:eastAsia="et-EE"/>
        </w:rPr>
        <w:t xml:space="preserve"> ja </w:t>
      </w:r>
      <w:r w:rsidRPr="001D006E" w:rsidR="0016568B">
        <w:rPr>
          <w:rFonts w:ascii="Times New Roman" w:hAnsi="Times New Roman" w:eastAsia="Times New Roman" w:cs="Times New Roman"/>
          <w:sz w:val="24"/>
          <w:szCs w:val="24"/>
          <w:lang w:eastAsia="et-EE"/>
        </w:rPr>
        <w:t>käesoleva seaduse § 32 lõikes 3 nimetatud lemmikloom</w:t>
      </w:r>
      <w:r w:rsidR="0016568B">
        <w:rPr>
          <w:rFonts w:ascii="Times New Roman" w:hAnsi="Times New Roman" w:eastAsia="Times New Roman" w:cs="Times New Roman"/>
          <w:sz w:val="24"/>
          <w:szCs w:val="24"/>
          <w:lang w:eastAsia="et-EE"/>
        </w:rPr>
        <w:t>a</w:t>
      </w:r>
      <w:r w:rsidRPr="00416F67">
        <w:rPr>
          <w:rFonts w:ascii="Times New Roman" w:hAnsi="Times New Roman" w:eastAsia="Times New Roman" w:cs="Times New Roman"/>
          <w:sz w:val="24"/>
          <w:szCs w:val="24"/>
          <w:lang w:eastAsia="et-EE"/>
        </w:rPr>
        <w:t xml:space="preserve"> </w:t>
      </w:r>
      <w:r w:rsidR="0016568B">
        <w:rPr>
          <w:rFonts w:ascii="Times New Roman" w:hAnsi="Times New Roman" w:eastAsia="Times New Roman" w:cs="Times New Roman"/>
          <w:sz w:val="24"/>
          <w:szCs w:val="24"/>
          <w:lang w:eastAsia="et-EE"/>
        </w:rPr>
        <w:t>ning</w:t>
      </w:r>
      <w:r w:rsidRPr="00416F67">
        <w:rPr>
          <w:rFonts w:ascii="Times New Roman" w:hAnsi="Times New Roman" w:eastAsia="Times New Roman" w:cs="Times New Roman"/>
          <w:sz w:val="24"/>
          <w:szCs w:val="24"/>
          <w:lang w:eastAsia="et-EE"/>
        </w:rPr>
        <w:t xml:space="preserve"> tema pidaja kohta kantud andmete </w:t>
      </w:r>
      <w:r w:rsidRPr="00416F67" w:rsidR="00904EEC">
        <w:rPr>
          <w:rFonts w:ascii="Times New Roman" w:hAnsi="Times New Roman" w:eastAsia="Times New Roman" w:cs="Times New Roman"/>
          <w:sz w:val="24"/>
          <w:szCs w:val="24"/>
          <w:lang w:eastAsia="et-EE"/>
        </w:rPr>
        <w:t xml:space="preserve">muutmiseks </w:t>
      </w:r>
      <w:r w:rsidR="00904EEC">
        <w:rPr>
          <w:rFonts w:ascii="Times New Roman" w:hAnsi="Times New Roman" w:eastAsia="Times New Roman" w:cs="Times New Roman"/>
          <w:sz w:val="24"/>
          <w:szCs w:val="24"/>
          <w:lang w:eastAsia="et-EE"/>
        </w:rPr>
        <w:t xml:space="preserve">esitatakse </w:t>
      </w:r>
      <w:r w:rsidRPr="00416F67">
        <w:rPr>
          <w:rFonts w:ascii="Times New Roman" w:hAnsi="Times New Roman" w:eastAsia="Times New Roman" w:cs="Times New Roman"/>
          <w:sz w:val="24"/>
          <w:szCs w:val="24"/>
          <w:lang w:eastAsia="et-EE"/>
        </w:rPr>
        <w:t xml:space="preserve">taotlus viivitamata, kuid mitte hiljem kui </w:t>
      </w:r>
      <w:r w:rsidR="005F5995">
        <w:rPr>
          <w:rFonts w:ascii="Times New Roman" w:hAnsi="Times New Roman" w:eastAsia="Times New Roman" w:cs="Times New Roman"/>
          <w:sz w:val="24"/>
          <w:szCs w:val="24"/>
          <w:lang w:eastAsia="et-EE"/>
        </w:rPr>
        <w:t>ka</w:t>
      </w:r>
      <w:r w:rsidR="00904EEC">
        <w:rPr>
          <w:rFonts w:ascii="Times New Roman" w:hAnsi="Times New Roman" w:eastAsia="Times New Roman" w:cs="Times New Roman"/>
          <w:sz w:val="24"/>
          <w:szCs w:val="24"/>
          <w:lang w:eastAsia="et-EE"/>
        </w:rPr>
        <w:t xml:space="preserve">he </w:t>
      </w:r>
      <w:r w:rsidR="005F5995">
        <w:rPr>
          <w:rFonts w:ascii="Times New Roman" w:hAnsi="Times New Roman" w:eastAsia="Times New Roman" w:cs="Times New Roman"/>
          <w:sz w:val="24"/>
          <w:szCs w:val="24"/>
          <w:lang w:eastAsia="et-EE"/>
        </w:rPr>
        <w:t>töö</w:t>
      </w:r>
      <w:r w:rsidRPr="00CB398D" w:rsidR="00A2117F">
        <w:rPr>
          <w:rFonts w:ascii="Times New Roman" w:hAnsi="Times New Roman" w:eastAsia="Times New Roman" w:cs="Times New Roman"/>
          <w:sz w:val="24"/>
          <w:szCs w:val="24"/>
          <w:lang w:eastAsia="et-EE"/>
        </w:rPr>
        <w:t>päeva</w:t>
      </w:r>
      <w:r w:rsidRPr="00416F67">
        <w:rPr>
          <w:rFonts w:ascii="Times New Roman" w:hAnsi="Times New Roman" w:eastAsia="Times New Roman" w:cs="Times New Roman"/>
          <w:sz w:val="24"/>
          <w:szCs w:val="24"/>
          <w:lang w:eastAsia="et-EE"/>
        </w:rPr>
        <w:t xml:space="preserve"> </w:t>
      </w:r>
      <w:r w:rsidR="00904EEC">
        <w:rPr>
          <w:rFonts w:ascii="Times New Roman" w:hAnsi="Times New Roman" w:eastAsia="Times New Roman" w:cs="Times New Roman"/>
          <w:sz w:val="24"/>
          <w:szCs w:val="24"/>
          <w:lang w:eastAsia="et-EE"/>
        </w:rPr>
        <w:t>jooksul</w:t>
      </w:r>
      <w:r w:rsidRPr="00416F67" w:rsidR="00904EEC">
        <w:rPr>
          <w:rFonts w:ascii="Times New Roman" w:hAnsi="Times New Roman" w:eastAsia="Times New Roman" w:cs="Times New Roman"/>
          <w:sz w:val="24"/>
          <w:szCs w:val="24"/>
          <w:lang w:eastAsia="et-EE"/>
        </w:rPr>
        <w:t xml:space="preserve"> </w:t>
      </w:r>
      <w:r w:rsidRPr="00416F67">
        <w:rPr>
          <w:rFonts w:ascii="Times New Roman" w:hAnsi="Times New Roman" w:eastAsia="Times New Roman" w:cs="Times New Roman"/>
          <w:sz w:val="24"/>
          <w:szCs w:val="24"/>
          <w:lang w:eastAsia="et-EE"/>
        </w:rPr>
        <w:t>andmete muutumis</w:t>
      </w:r>
      <w:r w:rsidR="00904EEC">
        <w:rPr>
          <w:rFonts w:ascii="Times New Roman" w:hAnsi="Times New Roman" w:eastAsia="Times New Roman" w:cs="Times New Roman"/>
          <w:sz w:val="24"/>
          <w:szCs w:val="24"/>
          <w:lang w:eastAsia="et-EE"/>
        </w:rPr>
        <w:t>es</w:t>
      </w:r>
      <w:r w:rsidRPr="00416F67">
        <w:rPr>
          <w:rFonts w:ascii="Times New Roman" w:hAnsi="Times New Roman" w:eastAsia="Times New Roman" w:cs="Times New Roman"/>
          <w:sz w:val="24"/>
          <w:szCs w:val="24"/>
          <w:lang w:eastAsia="et-EE"/>
        </w:rPr>
        <w:t>t</w:t>
      </w:r>
      <w:r w:rsidR="00904EEC">
        <w:rPr>
          <w:rFonts w:ascii="Times New Roman" w:hAnsi="Times New Roman" w:eastAsia="Times New Roman" w:cs="Times New Roman"/>
          <w:sz w:val="24"/>
          <w:szCs w:val="24"/>
          <w:lang w:eastAsia="et-EE"/>
        </w:rPr>
        <w:t xml:space="preserve"> arvates</w:t>
      </w:r>
      <w:r w:rsidRPr="00EC0287" w:rsidR="00EC0287">
        <w:rPr>
          <w:rFonts w:ascii="Times New Roman" w:hAnsi="Times New Roman" w:eastAsia="Times New Roman" w:cs="Times New Roman"/>
          <w:sz w:val="24"/>
          <w:szCs w:val="24"/>
          <w:lang w:eastAsia="et-EE"/>
        </w:rPr>
        <w:t>, välja arvatud andmete korral, mis saadakse teistest andmekogudest avaliku teabe seaduse § 43</w:t>
      </w:r>
      <w:r w:rsidRPr="00EC0287" w:rsidR="00EC0287">
        <w:rPr>
          <w:rFonts w:ascii="Times New Roman" w:hAnsi="Times New Roman" w:eastAsia="Times New Roman" w:cs="Times New Roman"/>
          <w:sz w:val="24"/>
          <w:szCs w:val="24"/>
          <w:vertAlign w:val="superscript"/>
          <w:lang w:eastAsia="et-EE"/>
        </w:rPr>
        <w:t>9</w:t>
      </w:r>
      <w:r w:rsidRPr="00EC0287" w:rsidR="00EC0287">
        <w:rPr>
          <w:rFonts w:ascii="Times New Roman" w:hAnsi="Times New Roman" w:eastAsia="Times New Roman" w:cs="Times New Roman"/>
          <w:sz w:val="24"/>
          <w:szCs w:val="24"/>
          <w:lang w:eastAsia="et-EE"/>
        </w:rPr>
        <w:t xml:space="preserve"> lõike 1 punkti 5 alusel kehtestatud korras riigi infosüsteemide andmevahetuskihi kaudu</w:t>
      </w:r>
      <w:r w:rsidRPr="00416F67">
        <w:rPr>
          <w:rFonts w:ascii="Times New Roman" w:hAnsi="Times New Roman" w:eastAsia="Times New Roman" w:cs="Times New Roman"/>
          <w:sz w:val="24"/>
          <w:szCs w:val="24"/>
          <w:lang w:eastAsia="et-EE"/>
        </w:rPr>
        <w:t>.</w:t>
      </w:r>
    </w:p>
    <w:p w:rsidR="00AE1DA0" w:rsidP="00673550" w:rsidRDefault="00AE1DA0" w14:paraId="71CDDFA9" w14:textId="77777777">
      <w:pPr>
        <w:jc w:val="both"/>
        <w:rPr>
          <w:rFonts w:ascii="Times New Roman" w:hAnsi="Times New Roman" w:eastAsia="Times New Roman" w:cs="Times New Roman"/>
          <w:sz w:val="24"/>
          <w:szCs w:val="24"/>
          <w:lang w:eastAsia="et-EE"/>
        </w:rPr>
      </w:pPr>
    </w:p>
    <w:p w:rsidR="00C20E8C" w:rsidP="00C70DD6" w:rsidRDefault="00AE1DA0" w14:paraId="65B1D6EB" w14:textId="56ABB015">
      <w:pPr>
        <w:jc w:val="both"/>
        <w:rPr>
          <w:rFonts w:ascii="Times New Roman" w:hAnsi="Times New Roman" w:eastAsia="Times New Roman" w:cs="Times New Roman"/>
          <w:sz w:val="24"/>
          <w:szCs w:val="24"/>
          <w:lang w:eastAsia="et-EE"/>
        </w:rPr>
      </w:pPr>
      <w:bookmarkStart w:name="_Hlk182093732" w:id="153"/>
      <w:bookmarkStart w:name="_Hlk182094456" w:id="154"/>
      <w:r w:rsidRPr="00416F67">
        <w:rPr>
          <w:rFonts w:ascii="Times New Roman" w:hAnsi="Times New Roman" w:eastAsia="Times New Roman" w:cs="Times New Roman"/>
          <w:sz w:val="24"/>
          <w:szCs w:val="24"/>
          <w:lang w:eastAsia="et-EE"/>
        </w:rPr>
        <w:t>(5</w:t>
      </w:r>
      <w:r>
        <w:rPr>
          <w:rFonts w:ascii="Times New Roman" w:hAnsi="Times New Roman" w:eastAsia="Times New Roman" w:cs="Times New Roman"/>
          <w:sz w:val="24"/>
          <w:szCs w:val="24"/>
          <w:vertAlign w:val="superscript"/>
          <w:lang w:eastAsia="et-EE"/>
        </w:rPr>
        <w:t>3</w:t>
      </w:r>
      <w:r w:rsidRPr="00416F67">
        <w:rPr>
          <w:rFonts w:ascii="Times New Roman" w:hAnsi="Times New Roman" w:eastAsia="Times New Roman" w:cs="Times New Roman"/>
          <w:sz w:val="24"/>
          <w:szCs w:val="24"/>
          <w:lang w:eastAsia="et-EE"/>
        </w:rPr>
        <w:t xml:space="preserve">) </w:t>
      </w:r>
      <w:bookmarkStart w:name="_Hlk188027719" w:id="155"/>
      <w:r w:rsidR="00501D3C">
        <w:rPr>
          <w:rFonts w:ascii="Times New Roman" w:hAnsi="Times New Roman" w:eastAsia="Times New Roman" w:cs="Times New Roman"/>
          <w:sz w:val="24"/>
          <w:szCs w:val="24"/>
          <w:lang w:eastAsia="et-EE"/>
        </w:rPr>
        <w:t>Püütud h</w:t>
      </w:r>
      <w:r w:rsidR="00DB43A7">
        <w:rPr>
          <w:rFonts w:ascii="Times New Roman" w:hAnsi="Times New Roman" w:eastAsia="Times New Roman" w:cs="Times New Roman"/>
          <w:sz w:val="24"/>
          <w:szCs w:val="24"/>
          <w:lang w:eastAsia="et-EE"/>
        </w:rPr>
        <w:t xml:space="preserve">ulkuva looma </w:t>
      </w:r>
      <w:r w:rsidRPr="00D46C42" w:rsidR="00501D3C">
        <w:rPr>
          <w:rFonts w:ascii="Times New Roman" w:hAnsi="Times New Roman" w:eastAsia="Times New Roman" w:cs="Times New Roman"/>
          <w:sz w:val="24"/>
          <w:szCs w:val="24"/>
          <w:lang w:eastAsia="et-EE"/>
        </w:rPr>
        <w:t>varjupaigas</w:t>
      </w:r>
      <w:r w:rsidR="0042375F">
        <w:rPr>
          <w:rFonts w:ascii="Times New Roman" w:hAnsi="Times New Roman" w:eastAsia="Times New Roman" w:cs="Times New Roman"/>
          <w:sz w:val="24"/>
          <w:szCs w:val="24"/>
          <w:lang w:eastAsia="et-EE"/>
        </w:rPr>
        <w:t xml:space="preserve"> </w:t>
      </w:r>
      <w:r w:rsidR="00DB43A7">
        <w:rPr>
          <w:rFonts w:ascii="Times New Roman" w:hAnsi="Times New Roman" w:eastAsia="Times New Roman" w:cs="Times New Roman"/>
          <w:sz w:val="24"/>
          <w:szCs w:val="24"/>
          <w:lang w:eastAsia="et-EE"/>
        </w:rPr>
        <w:t>pidamise korral</w:t>
      </w:r>
      <w:r w:rsidR="00B33307">
        <w:rPr>
          <w:rFonts w:ascii="Times New Roman" w:hAnsi="Times New Roman" w:eastAsia="Times New Roman" w:cs="Times New Roman"/>
          <w:sz w:val="24"/>
          <w:szCs w:val="24"/>
          <w:lang w:eastAsia="et-EE"/>
        </w:rPr>
        <w:t xml:space="preserve"> </w:t>
      </w:r>
      <w:r w:rsidR="00F26975">
        <w:rPr>
          <w:rFonts w:ascii="Times New Roman" w:hAnsi="Times New Roman" w:eastAsia="Times New Roman" w:cs="Times New Roman"/>
          <w:sz w:val="24"/>
          <w:szCs w:val="24"/>
          <w:lang w:eastAsia="et-EE"/>
        </w:rPr>
        <w:t>loomakaitseseaduse § 5 lõike</w:t>
      </w:r>
      <w:r w:rsidR="00222AD8">
        <w:rPr>
          <w:rFonts w:ascii="Times New Roman" w:hAnsi="Times New Roman" w:eastAsia="Times New Roman" w:cs="Times New Roman"/>
          <w:sz w:val="24"/>
          <w:szCs w:val="24"/>
          <w:lang w:eastAsia="et-EE"/>
        </w:rPr>
        <w:t>s</w:t>
      </w:r>
      <w:r w:rsidR="00F26975">
        <w:rPr>
          <w:rFonts w:ascii="Times New Roman" w:hAnsi="Times New Roman" w:eastAsia="Times New Roman" w:cs="Times New Roman"/>
          <w:sz w:val="24"/>
          <w:szCs w:val="24"/>
          <w:lang w:eastAsia="et-EE"/>
        </w:rPr>
        <w:t xml:space="preserve"> </w:t>
      </w:r>
      <w:r w:rsidR="00222AD8">
        <w:rPr>
          <w:rFonts w:ascii="Times New Roman" w:hAnsi="Times New Roman" w:eastAsia="Times New Roman" w:cs="Times New Roman"/>
          <w:sz w:val="24"/>
          <w:szCs w:val="24"/>
          <w:lang w:eastAsia="et-EE"/>
        </w:rPr>
        <w:t>2</w:t>
      </w:r>
      <w:r w:rsidR="00F26975">
        <w:rPr>
          <w:rFonts w:ascii="Times New Roman" w:hAnsi="Times New Roman" w:eastAsia="Times New Roman" w:cs="Times New Roman"/>
          <w:sz w:val="24"/>
          <w:szCs w:val="24"/>
          <w:lang w:eastAsia="et-EE"/>
        </w:rPr>
        <w:t xml:space="preserve"> </w:t>
      </w:r>
      <w:r w:rsidR="00B33307">
        <w:rPr>
          <w:rFonts w:ascii="Times New Roman" w:hAnsi="Times New Roman" w:eastAsia="Times New Roman" w:cs="Times New Roman"/>
          <w:sz w:val="24"/>
          <w:szCs w:val="24"/>
          <w:lang w:eastAsia="et-EE"/>
        </w:rPr>
        <w:t>sätestatud</w:t>
      </w:r>
      <w:r w:rsidR="00F91B36">
        <w:rPr>
          <w:rFonts w:ascii="Times New Roman" w:hAnsi="Times New Roman" w:eastAsia="Times New Roman" w:cs="Times New Roman"/>
          <w:sz w:val="24"/>
          <w:szCs w:val="24"/>
          <w:lang w:eastAsia="et-EE"/>
        </w:rPr>
        <w:t xml:space="preserve"> </w:t>
      </w:r>
      <w:r w:rsidR="00284BFF">
        <w:rPr>
          <w:rFonts w:ascii="Times New Roman" w:hAnsi="Times New Roman" w:eastAsia="Times New Roman" w:cs="Times New Roman"/>
          <w:sz w:val="24"/>
          <w:szCs w:val="24"/>
          <w:lang w:eastAsia="et-EE"/>
        </w:rPr>
        <w:t>ajavahemiku</w:t>
      </w:r>
      <w:r w:rsidRPr="00373AE8" w:rsidR="002333CE">
        <w:rPr>
          <w:rFonts w:ascii="Times New Roman" w:hAnsi="Times New Roman" w:eastAsia="Times New Roman" w:cs="Times New Roman"/>
          <w:sz w:val="24"/>
          <w:szCs w:val="24"/>
          <w:lang w:eastAsia="et-EE"/>
        </w:rPr>
        <w:t xml:space="preserve"> lõppe</w:t>
      </w:r>
      <w:ins w:author="Aili Sandre - JUSTDIGI" w:date="2025-09-05T12:15:00Z" w16du:dateUtc="2025-09-05T09:15:00Z" w:id="156">
        <w:r w:rsidR="00FE2FC1">
          <w:rPr>
            <w:rFonts w:ascii="Times New Roman" w:hAnsi="Times New Roman" w:eastAsia="Times New Roman" w:cs="Times New Roman"/>
            <w:sz w:val="24"/>
            <w:szCs w:val="24"/>
            <w:lang w:eastAsia="et-EE"/>
          </w:rPr>
          <w:t>mise korral</w:t>
        </w:r>
      </w:ins>
      <w:del w:author="Aili Sandre - JUSTDIGI" w:date="2025-09-05T12:15:00Z" w16du:dateUtc="2025-09-05T09:15:00Z" w:id="157">
        <w:r w:rsidRPr="00373AE8" w:rsidDel="00FE2FC1" w:rsidR="002333CE">
          <w:rPr>
            <w:rFonts w:ascii="Times New Roman" w:hAnsi="Times New Roman" w:eastAsia="Times New Roman" w:cs="Times New Roman"/>
            <w:sz w:val="24"/>
            <w:szCs w:val="24"/>
            <w:lang w:eastAsia="et-EE"/>
          </w:rPr>
          <w:delText>des</w:delText>
        </w:r>
      </w:del>
      <w:r w:rsidRPr="00373AE8" w:rsidR="002333CE">
        <w:rPr>
          <w:rFonts w:ascii="Times New Roman" w:hAnsi="Times New Roman" w:eastAsia="Times New Roman" w:cs="Times New Roman"/>
          <w:sz w:val="24"/>
          <w:szCs w:val="24"/>
          <w:lang w:eastAsia="et-EE"/>
        </w:rPr>
        <w:t xml:space="preserve"> </w:t>
      </w:r>
      <w:r w:rsidRPr="00373AE8">
        <w:rPr>
          <w:rFonts w:ascii="Times New Roman" w:hAnsi="Times New Roman" w:eastAsia="Times New Roman" w:cs="Times New Roman"/>
          <w:sz w:val="24"/>
          <w:szCs w:val="24"/>
          <w:lang w:eastAsia="et-EE"/>
        </w:rPr>
        <w:t xml:space="preserve">esitatakse </w:t>
      </w:r>
      <w:r w:rsidR="00992B63">
        <w:rPr>
          <w:rFonts w:ascii="Times New Roman" w:hAnsi="Times New Roman" w:eastAsia="Times New Roman" w:cs="Times New Roman"/>
          <w:sz w:val="24"/>
          <w:szCs w:val="24"/>
          <w:lang w:eastAsia="et-EE"/>
        </w:rPr>
        <w:t>taotlus</w:t>
      </w:r>
      <w:r w:rsidRPr="00373AE8">
        <w:rPr>
          <w:rFonts w:ascii="Times New Roman" w:hAnsi="Times New Roman" w:eastAsia="Times New Roman" w:cs="Times New Roman"/>
          <w:sz w:val="24"/>
          <w:szCs w:val="24"/>
          <w:lang w:eastAsia="et-EE"/>
        </w:rPr>
        <w:t xml:space="preserve"> </w:t>
      </w:r>
      <w:r w:rsidRPr="00806027" w:rsidR="00B1562C">
        <w:rPr>
          <w:rFonts w:ascii="Times New Roman" w:hAnsi="Times New Roman" w:eastAsia="Times New Roman" w:cs="Times New Roman"/>
          <w:sz w:val="24"/>
          <w:szCs w:val="24"/>
          <w:lang w:eastAsia="et-EE"/>
        </w:rPr>
        <w:t xml:space="preserve">käesoleva seaduse </w:t>
      </w:r>
      <w:r w:rsidRPr="00806027" w:rsidR="001C3163">
        <w:rPr>
          <w:rFonts w:ascii="Times New Roman" w:hAnsi="Times New Roman" w:eastAsia="Times New Roman" w:cs="Times New Roman"/>
          <w:sz w:val="24"/>
          <w:szCs w:val="24"/>
          <w:lang w:eastAsia="et-EE"/>
        </w:rPr>
        <w:t>§</w:t>
      </w:r>
      <w:r w:rsidRPr="00806027" w:rsidR="00B1562C">
        <w:rPr>
          <w:rFonts w:ascii="Times New Roman" w:hAnsi="Times New Roman" w:eastAsia="Times New Roman" w:cs="Times New Roman"/>
          <w:sz w:val="24"/>
          <w:szCs w:val="24"/>
          <w:lang w:eastAsia="et-EE"/>
        </w:rPr>
        <w:t xml:space="preserve"> 32 lõi</w:t>
      </w:r>
      <w:ins w:author="Aili Sandre - JUSTDIGI" w:date="2025-09-04T10:29:00Z" w16du:dateUtc="2025-09-04T07:29:00Z" w:id="158">
        <w:r w:rsidR="007D6308">
          <w:rPr>
            <w:rFonts w:ascii="Times New Roman" w:hAnsi="Times New Roman" w:eastAsia="Times New Roman" w:cs="Times New Roman"/>
            <w:sz w:val="24"/>
            <w:szCs w:val="24"/>
            <w:lang w:eastAsia="et-EE"/>
          </w:rPr>
          <w:t>getes</w:t>
        </w:r>
      </w:ins>
      <w:del w:author="Aili Sandre - JUSTDIGI" w:date="2025-09-04T10:29:00Z" w16du:dateUtc="2025-09-04T07:29:00Z" w:id="159">
        <w:r w:rsidRPr="00806027" w:rsidDel="007D6308" w:rsidR="00B1562C">
          <w:rPr>
            <w:rFonts w:ascii="Times New Roman" w:hAnsi="Times New Roman" w:eastAsia="Times New Roman" w:cs="Times New Roman"/>
            <w:sz w:val="24"/>
            <w:szCs w:val="24"/>
            <w:lang w:eastAsia="et-EE"/>
          </w:rPr>
          <w:delText>kes</w:delText>
        </w:r>
      </w:del>
      <w:r w:rsidRPr="00806027" w:rsidR="00B1562C">
        <w:rPr>
          <w:rFonts w:ascii="Times New Roman" w:hAnsi="Times New Roman" w:eastAsia="Times New Roman" w:cs="Times New Roman"/>
          <w:sz w:val="24"/>
          <w:szCs w:val="24"/>
          <w:lang w:eastAsia="et-EE"/>
        </w:rPr>
        <w:t xml:space="preserve"> 1 ja 3 nimetatud looma</w:t>
      </w:r>
      <w:r w:rsidRPr="00B1562C" w:rsidR="00B1562C">
        <w:rPr>
          <w:rFonts w:ascii="Times New Roman" w:hAnsi="Times New Roman" w:eastAsia="Times New Roman" w:cs="Times New Roman"/>
          <w:sz w:val="24"/>
          <w:szCs w:val="24"/>
          <w:lang w:eastAsia="et-EE"/>
        </w:rPr>
        <w:t xml:space="preserve"> </w:t>
      </w:r>
      <w:r w:rsidRPr="00373AE8" w:rsidR="002333CE">
        <w:rPr>
          <w:rFonts w:ascii="Times New Roman" w:hAnsi="Times New Roman" w:eastAsia="Times New Roman" w:cs="Times New Roman"/>
          <w:sz w:val="24"/>
          <w:szCs w:val="24"/>
          <w:lang w:eastAsia="et-EE"/>
        </w:rPr>
        <w:t xml:space="preserve">ja </w:t>
      </w:r>
      <w:r w:rsidR="00C20E8C">
        <w:rPr>
          <w:rFonts w:ascii="Times New Roman" w:hAnsi="Times New Roman" w:eastAsia="Times New Roman" w:cs="Times New Roman"/>
          <w:sz w:val="24"/>
          <w:szCs w:val="24"/>
          <w:lang w:eastAsia="et-EE"/>
        </w:rPr>
        <w:t xml:space="preserve">tema </w:t>
      </w:r>
      <w:r w:rsidRPr="00373AE8">
        <w:rPr>
          <w:rFonts w:ascii="Times New Roman" w:hAnsi="Times New Roman" w:eastAsia="Times New Roman" w:cs="Times New Roman"/>
          <w:sz w:val="24"/>
          <w:szCs w:val="24"/>
          <w:lang w:eastAsia="et-EE"/>
        </w:rPr>
        <w:t>pidaja</w:t>
      </w:r>
      <w:r w:rsidR="00B1562C">
        <w:rPr>
          <w:rFonts w:ascii="Times New Roman" w:hAnsi="Times New Roman" w:eastAsia="Times New Roman" w:cs="Times New Roman"/>
          <w:sz w:val="24"/>
          <w:szCs w:val="24"/>
          <w:lang w:eastAsia="et-EE"/>
        </w:rPr>
        <w:t xml:space="preserve"> </w:t>
      </w:r>
      <w:r w:rsidRPr="00373AE8" w:rsidR="002333CE">
        <w:rPr>
          <w:rFonts w:ascii="Times New Roman" w:hAnsi="Times New Roman" w:eastAsia="Times New Roman" w:cs="Times New Roman"/>
          <w:sz w:val="24"/>
          <w:szCs w:val="24"/>
          <w:lang w:eastAsia="et-EE"/>
        </w:rPr>
        <w:t xml:space="preserve">kohta </w:t>
      </w:r>
      <w:r w:rsidR="00C20E8C">
        <w:rPr>
          <w:rFonts w:ascii="Times New Roman" w:hAnsi="Times New Roman" w:eastAsia="Times New Roman" w:cs="Times New Roman"/>
          <w:sz w:val="24"/>
          <w:szCs w:val="24"/>
          <w:lang w:eastAsia="et-EE"/>
        </w:rPr>
        <w:t xml:space="preserve">loomade </w:t>
      </w:r>
      <w:r w:rsidR="0025220C">
        <w:rPr>
          <w:rFonts w:ascii="Times New Roman" w:hAnsi="Times New Roman" w:eastAsia="Times New Roman" w:cs="Times New Roman"/>
          <w:sz w:val="24"/>
          <w:szCs w:val="24"/>
          <w:lang w:eastAsia="et-EE"/>
        </w:rPr>
        <w:t>registris</w:t>
      </w:r>
      <w:r w:rsidR="00C20E8C">
        <w:rPr>
          <w:rFonts w:ascii="Times New Roman" w:hAnsi="Times New Roman" w:eastAsia="Times New Roman" w:cs="Times New Roman"/>
          <w:sz w:val="24"/>
          <w:szCs w:val="24"/>
          <w:lang w:eastAsia="et-EE"/>
        </w:rPr>
        <w:t>se kantud andmete</w:t>
      </w:r>
      <w:r w:rsidR="0025220C">
        <w:rPr>
          <w:rFonts w:ascii="Times New Roman" w:hAnsi="Times New Roman" w:eastAsia="Times New Roman" w:cs="Times New Roman"/>
          <w:sz w:val="24"/>
          <w:szCs w:val="24"/>
          <w:lang w:eastAsia="et-EE"/>
        </w:rPr>
        <w:t xml:space="preserve"> </w:t>
      </w:r>
      <w:r w:rsidR="00C20E8C">
        <w:rPr>
          <w:rFonts w:ascii="Times New Roman" w:hAnsi="Times New Roman" w:eastAsia="Times New Roman" w:cs="Times New Roman"/>
          <w:sz w:val="24"/>
          <w:szCs w:val="24"/>
          <w:lang w:eastAsia="et-EE"/>
        </w:rPr>
        <w:t>muutmiseks</w:t>
      </w:r>
      <w:r w:rsidRPr="00373AE8" w:rsidR="0025220C">
        <w:rPr>
          <w:rFonts w:ascii="Times New Roman" w:hAnsi="Times New Roman" w:eastAsia="Times New Roman" w:cs="Times New Roman"/>
          <w:sz w:val="24"/>
          <w:szCs w:val="24"/>
          <w:lang w:eastAsia="et-EE"/>
        </w:rPr>
        <w:t xml:space="preserve"> </w:t>
      </w:r>
      <w:r w:rsidRPr="00373AE8">
        <w:rPr>
          <w:rFonts w:ascii="Times New Roman" w:hAnsi="Times New Roman" w:eastAsia="Times New Roman" w:cs="Times New Roman"/>
          <w:sz w:val="24"/>
          <w:szCs w:val="24"/>
          <w:lang w:eastAsia="et-EE"/>
        </w:rPr>
        <w:t>viivitamata, kuid mitte hiljem</w:t>
      </w:r>
      <w:r w:rsidRPr="00416F67">
        <w:rPr>
          <w:rFonts w:ascii="Times New Roman" w:hAnsi="Times New Roman" w:eastAsia="Times New Roman" w:cs="Times New Roman"/>
          <w:sz w:val="24"/>
          <w:szCs w:val="24"/>
          <w:lang w:eastAsia="et-EE"/>
        </w:rPr>
        <w:t xml:space="preserve"> kui </w:t>
      </w:r>
      <w:r w:rsidR="00F50577">
        <w:rPr>
          <w:rFonts w:ascii="Times New Roman" w:hAnsi="Times New Roman" w:eastAsia="Times New Roman" w:cs="Times New Roman"/>
          <w:sz w:val="24"/>
          <w:szCs w:val="24"/>
          <w:lang w:eastAsia="et-EE"/>
        </w:rPr>
        <w:t>ka</w:t>
      </w:r>
      <w:r w:rsidR="00904EEC">
        <w:rPr>
          <w:rFonts w:ascii="Times New Roman" w:hAnsi="Times New Roman" w:eastAsia="Times New Roman" w:cs="Times New Roman"/>
          <w:sz w:val="24"/>
          <w:szCs w:val="24"/>
          <w:lang w:eastAsia="et-EE"/>
        </w:rPr>
        <w:t>he</w:t>
      </w:r>
      <w:r w:rsidRPr="00CB398D" w:rsidR="00F50577">
        <w:rPr>
          <w:rFonts w:ascii="Times New Roman" w:hAnsi="Times New Roman" w:eastAsia="Times New Roman" w:cs="Times New Roman"/>
          <w:sz w:val="24"/>
          <w:szCs w:val="24"/>
          <w:lang w:eastAsia="et-EE"/>
        </w:rPr>
        <w:t xml:space="preserve"> </w:t>
      </w:r>
      <w:r w:rsidRPr="00CB398D">
        <w:rPr>
          <w:rFonts w:ascii="Times New Roman" w:hAnsi="Times New Roman" w:eastAsia="Times New Roman" w:cs="Times New Roman"/>
          <w:sz w:val="24"/>
          <w:szCs w:val="24"/>
          <w:lang w:eastAsia="et-EE"/>
        </w:rPr>
        <w:t>tööpäeva</w:t>
      </w:r>
      <w:r w:rsidRPr="00416F67">
        <w:rPr>
          <w:rFonts w:ascii="Times New Roman" w:hAnsi="Times New Roman" w:eastAsia="Times New Roman" w:cs="Times New Roman"/>
          <w:sz w:val="24"/>
          <w:szCs w:val="24"/>
          <w:lang w:eastAsia="et-EE"/>
        </w:rPr>
        <w:t xml:space="preserve"> </w:t>
      </w:r>
      <w:r w:rsidR="00904EEC">
        <w:rPr>
          <w:rFonts w:ascii="Times New Roman" w:hAnsi="Times New Roman" w:eastAsia="Times New Roman" w:cs="Times New Roman"/>
          <w:sz w:val="24"/>
          <w:szCs w:val="24"/>
          <w:lang w:eastAsia="et-EE"/>
        </w:rPr>
        <w:t>jooksul</w:t>
      </w:r>
      <w:r w:rsidRPr="00416F67" w:rsidR="00904EEC">
        <w:rPr>
          <w:rFonts w:ascii="Times New Roman" w:hAnsi="Times New Roman" w:eastAsia="Times New Roman" w:cs="Times New Roman"/>
          <w:sz w:val="24"/>
          <w:szCs w:val="24"/>
          <w:lang w:eastAsia="et-EE"/>
        </w:rPr>
        <w:t xml:space="preserve"> </w:t>
      </w:r>
      <w:r w:rsidR="00204AA0">
        <w:rPr>
          <w:rFonts w:ascii="Times New Roman" w:hAnsi="Times New Roman" w:eastAsia="Times New Roman" w:cs="Times New Roman"/>
          <w:sz w:val="24"/>
          <w:szCs w:val="24"/>
          <w:lang w:eastAsia="et-EE"/>
        </w:rPr>
        <w:t xml:space="preserve">nimetatud </w:t>
      </w:r>
      <w:r w:rsidR="00284BFF">
        <w:rPr>
          <w:rFonts w:ascii="Times New Roman" w:hAnsi="Times New Roman" w:eastAsia="Times New Roman" w:cs="Times New Roman"/>
          <w:sz w:val="24"/>
          <w:szCs w:val="24"/>
          <w:lang w:eastAsia="et-EE"/>
        </w:rPr>
        <w:t>ajavahemiku</w:t>
      </w:r>
      <w:r>
        <w:rPr>
          <w:rFonts w:ascii="Times New Roman" w:hAnsi="Times New Roman" w:eastAsia="Times New Roman" w:cs="Times New Roman"/>
          <w:sz w:val="24"/>
          <w:szCs w:val="24"/>
          <w:lang w:eastAsia="et-EE"/>
        </w:rPr>
        <w:t xml:space="preserve"> lõpp</w:t>
      </w:r>
      <w:r w:rsidR="00904EEC">
        <w:rPr>
          <w:rFonts w:ascii="Times New Roman" w:hAnsi="Times New Roman" w:eastAsia="Times New Roman" w:cs="Times New Roman"/>
          <w:sz w:val="24"/>
          <w:szCs w:val="24"/>
          <w:lang w:eastAsia="et-EE"/>
        </w:rPr>
        <w:t>emisest</w:t>
      </w:r>
      <w:del w:author="Aili Sandre - JUSTDIGI" w:date="2025-09-04T10:29:00Z" w16du:dateUtc="2025-09-04T07:29:00Z" w:id="160">
        <w:r w:rsidDel="002F43D8" w:rsidR="00904EEC">
          <w:rPr>
            <w:rFonts w:ascii="Times New Roman" w:hAnsi="Times New Roman" w:eastAsia="Times New Roman" w:cs="Times New Roman"/>
            <w:sz w:val="24"/>
            <w:szCs w:val="24"/>
            <w:lang w:eastAsia="et-EE"/>
          </w:rPr>
          <w:delText xml:space="preserve"> arvates</w:delText>
        </w:r>
        <w:r w:rsidDel="002F43D8" w:rsidR="002333CE">
          <w:rPr>
            <w:rFonts w:ascii="Times New Roman" w:hAnsi="Times New Roman" w:eastAsia="Times New Roman" w:cs="Times New Roman"/>
            <w:sz w:val="24"/>
            <w:szCs w:val="24"/>
            <w:lang w:eastAsia="et-EE"/>
          </w:rPr>
          <w:delText xml:space="preserve"> juhul</w:delText>
        </w:r>
      </w:del>
      <w:r w:rsidR="002333CE">
        <w:rPr>
          <w:rFonts w:ascii="Times New Roman" w:hAnsi="Times New Roman" w:eastAsia="Times New Roman" w:cs="Times New Roman"/>
          <w:sz w:val="24"/>
          <w:szCs w:val="24"/>
          <w:lang w:eastAsia="et-EE"/>
        </w:rPr>
        <w:t xml:space="preserve">, kui </w:t>
      </w:r>
      <w:r w:rsidR="007413C0">
        <w:rPr>
          <w:rFonts w:ascii="Times New Roman" w:hAnsi="Times New Roman" w:eastAsia="Times New Roman" w:cs="Times New Roman"/>
          <w:sz w:val="24"/>
          <w:szCs w:val="24"/>
          <w:lang w:eastAsia="et-EE"/>
        </w:rPr>
        <w:t>selle</w:t>
      </w:r>
      <w:ins w:author="Aili Sandre - JUSTDIGI" w:date="2025-09-04T10:30:00Z" w16du:dateUtc="2025-09-04T07:30:00Z" w:id="161">
        <w:r w:rsidR="00790A07">
          <w:rPr>
            <w:rFonts w:ascii="Times New Roman" w:hAnsi="Times New Roman" w:eastAsia="Times New Roman" w:cs="Times New Roman"/>
            <w:sz w:val="24"/>
            <w:szCs w:val="24"/>
            <w:lang w:eastAsia="et-EE"/>
          </w:rPr>
          <w:t>ks ajaks</w:t>
        </w:r>
      </w:ins>
      <w:del w:author="Aili Sandre - JUSTDIGI" w:date="2025-09-04T10:30:00Z" w16du:dateUtc="2025-09-04T07:30:00Z" w:id="162">
        <w:r w:rsidDel="00790A07" w:rsidR="002333CE">
          <w:rPr>
            <w:rFonts w:ascii="Times New Roman" w:hAnsi="Times New Roman" w:eastAsia="Times New Roman" w:cs="Times New Roman"/>
            <w:sz w:val="24"/>
            <w:szCs w:val="24"/>
            <w:lang w:eastAsia="et-EE"/>
          </w:rPr>
          <w:delText xml:space="preserve"> </w:delText>
        </w:r>
        <w:r w:rsidDel="00790A07" w:rsidR="001C3163">
          <w:rPr>
            <w:rFonts w:ascii="Times New Roman" w:hAnsi="Times New Roman" w:eastAsia="Times New Roman" w:cs="Times New Roman"/>
            <w:sz w:val="24"/>
            <w:szCs w:val="24"/>
            <w:lang w:eastAsia="et-EE"/>
          </w:rPr>
          <w:delText>ajavahemiku</w:delText>
        </w:r>
        <w:r w:rsidDel="00790A07" w:rsidR="002333CE">
          <w:rPr>
            <w:rFonts w:ascii="Times New Roman" w:hAnsi="Times New Roman" w:eastAsia="Times New Roman" w:cs="Times New Roman"/>
            <w:sz w:val="24"/>
            <w:szCs w:val="24"/>
            <w:lang w:eastAsia="et-EE"/>
          </w:rPr>
          <w:delText xml:space="preserve"> lõpuks</w:delText>
        </w:r>
      </w:del>
      <w:r w:rsidR="002333CE">
        <w:rPr>
          <w:rFonts w:ascii="Times New Roman" w:hAnsi="Times New Roman" w:eastAsia="Times New Roman" w:cs="Times New Roman"/>
          <w:sz w:val="24"/>
          <w:szCs w:val="24"/>
          <w:lang w:eastAsia="et-EE"/>
        </w:rPr>
        <w:t xml:space="preserve"> ei ole looma </w:t>
      </w:r>
      <w:r w:rsidR="00500D12">
        <w:rPr>
          <w:rFonts w:ascii="Times New Roman" w:hAnsi="Times New Roman" w:eastAsia="Times New Roman" w:cs="Times New Roman"/>
          <w:sz w:val="24"/>
          <w:szCs w:val="24"/>
          <w:lang w:eastAsia="et-EE"/>
        </w:rPr>
        <w:t>omanikku</w:t>
      </w:r>
      <w:r w:rsidR="002333CE">
        <w:rPr>
          <w:rFonts w:ascii="Times New Roman" w:hAnsi="Times New Roman" w:eastAsia="Times New Roman" w:cs="Times New Roman"/>
          <w:sz w:val="24"/>
          <w:szCs w:val="24"/>
          <w:lang w:eastAsia="et-EE"/>
        </w:rPr>
        <w:t xml:space="preserve"> </w:t>
      </w:r>
      <w:r w:rsidR="008D0869">
        <w:rPr>
          <w:rFonts w:ascii="Times New Roman" w:hAnsi="Times New Roman" w:eastAsia="Times New Roman" w:cs="Times New Roman"/>
          <w:sz w:val="24"/>
          <w:szCs w:val="24"/>
          <w:lang w:eastAsia="et-EE"/>
        </w:rPr>
        <w:t>kindlaks tehtud</w:t>
      </w:r>
      <w:r w:rsidR="00425194">
        <w:rPr>
          <w:rFonts w:ascii="Times New Roman" w:hAnsi="Times New Roman" w:eastAsia="Times New Roman" w:cs="Times New Roman"/>
          <w:sz w:val="24"/>
          <w:szCs w:val="24"/>
          <w:lang w:eastAsia="et-EE"/>
        </w:rPr>
        <w:t xml:space="preserve"> või </w:t>
      </w:r>
      <w:r w:rsidR="007413C0">
        <w:rPr>
          <w:rFonts w:ascii="Times New Roman" w:hAnsi="Times New Roman" w:eastAsia="Times New Roman" w:cs="Times New Roman"/>
          <w:sz w:val="24"/>
          <w:szCs w:val="24"/>
          <w:lang w:eastAsia="et-EE"/>
        </w:rPr>
        <w:t xml:space="preserve">ei ole </w:t>
      </w:r>
      <w:r w:rsidR="00D54BDB">
        <w:rPr>
          <w:rFonts w:ascii="Times New Roman" w:hAnsi="Times New Roman" w:eastAsia="Times New Roman" w:cs="Times New Roman"/>
          <w:sz w:val="24"/>
          <w:szCs w:val="24"/>
          <w:lang w:eastAsia="et-EE"/>
        </w:rPr>
        <w:t xml:space="preserve">otsustatud </w:t>
      </w:r>
      <w:r w:rsidR="00B33307">
        <w:rPr>
          <w:rFonts w:ascii="Times New Roman" w:hAnsi="Times New Roman" w:eastAsia="Times New Roman" w:cs="Times New Roman"/>
          <w:sz w:val="24"/>
          <w:szCs w:val="24"/>
          <w:lang w:eastAsia="et-EE"/>
        </w:rPr>
        <w:t>loom hukata</w:t>
      </w:r>
      <w:r w:rsidRPr="00622605" w:rsidR="00425194">
        <w:rPr>
          <w:rFonts w:ascii="Times New Roman" w:hAnsi="Times New Roman" w:eastAsia="Times New Roman" w:cs="Times New Roman"/>
          <w:sz w:val="24"/>
          <w:szCs w:val="24"/>
          <w:lang w:eastAsia="et-EE"/>
        </w:rPr>
        <w:t xml:space="preserve"> </w:t>
      </w:r>
      <w:r w:rsidR="00425194">
        <w:rPr>
          <w:rFonts w:ascii="Times New Roman" w:hAnsi="Times New Roman" w:eastAsia="Times New Roman" w:cs="Times New Roman"/>
          <w:sz w:val="24"/>
          <w:szCs w:val="24"/>
          <w:lang w:eastAsia="et-EE"/>
        </w:rPr>
        <w:t>loomakaitseseaduse</w:t>
      </w:r>
      <w:r w:rsidRPr="00622605" w:rsidR="00425194">
        <w:rPr>
          <w:rFonts w:ascii="Times New Roman" w:hAnsi="Times New Roman" w:eastAsia="Times New Roman" w:cs="Times New Roman"/>
          <w:sz w:val="24"/>
          <w:szCs w:val="24"/>
          <w:lang w:eastAsia="et-EE"/>
        </w:rPr>
        <w:t xml:space="preserve"> §-s 18 sätestatud korras</w:t>
      </w:r>
      <w:bookmarkEnd w:id="153"/>
      <w:r w:rsidRPr="00416F67">
        <w:rPr>
          <w:rFonts w:ascii="Times New Roman" w:hAnsi="Times New Roman" w:eastAsia="Times New Roman" w:cs="Times New Roman"/>
          <w:sz w:val="24"/>
          <w:szCs w:val="24"/>
          <w:lang w:eastAsia="et-EE"/>
        </w:rPr>
        <w:t>.</w:t>
      </w:r>
      <w:ins w:author="Aili Sandre - JUSTDIGI" w:date="2025-09-04T10:30:00Z" w16du:dateUtc="2025-09-04T07:30:00Z" w:id="163">
        <w:r w:rsidR="00790A07">
          <w:rPr>
            <w:rFonts w:ascii="Times New Roman" w:hAnsi="Times New Roman" w:eastAsia="Times New Roman" w:cs="Times New Roman"/>
            <w:sz w:val="24"/>
            <w:szCs w:val="24"/>
            <w:lang w:eastAsia="et-EE"/>
          </w:rPr>
          <w:t>“</w:t>
        </w:r>
      </w:ins>
      <w:del w:author="Aili Sandre - JUSTDIGI" w:date="2025-09-04T10:30:00Z" w16du:dateUtc="2025-09-04T07:30:00Z" w:id="164">
        <w:r w:rsidRPr="00416F67" w:rsidDel="00790A07">
          <w:rPr>
            <w:rFonts w:ascii="Times New Roman" w:hAnsi="Times New Roman" w:eastAsia="Times New Roman" w:cs="Times New Roman"/>
            <w:sz w:val="24"/>
            <w:szCs w:val="24"/>
            <w:lang w:eastAsia="et-EE"/>
          </w:rPr>
          <w:delText>”</w:delText>
        </w:r>
      </w:del>
      <w:r w:rsidR="002333CE">
        <w:rPr>
          <w:rFonts w:ascii="Times New Roman" w:hAnsi="Times New Roman" w:eastAsia="Times New Roman" w:cs="Times New Roman"/>
          <w:sz w:val="24"/>
          <w:szCs w:val="24"/>
          <w:lang w:eastAsia="et-EE"/>
        </w:rPr>
        <w:t>;</w:t>
      </w:r>
    </w:p>
    <w:bookmarkEnd w:id="154"/>
    <w:bookmarkEnd w:id="155"/>
    <w:p w:rsidRPr="00F129BD" w:rsidR="006E09C8" w:rsidP="00673550" w:rsidRDefault="006E09C8" w14:paraId="72A4EF57" w14:textId="64682B73">
      <w:pPr>
        <w:jc w:val="both"/>
        <w:rPr>
          <w:rFonts w:ascii="Times New Roman" w:hAnsi="Times New Roman" w:eastAsia="Times New Roman" w:cs="Times New Roman"/>
          <w:sz w:val="24"/>
          <w:szCs w:val="24"/>
          <w:lang w:eastAsia="et-EE"/>
        </w:rPr>
      </w:pPr>
    </w:p>
    <w:p w:rsidRPr="002E2813" w:rsidR="00DC3B75" w:rsidP="00F129BD" w:rsidRDefault="00EC0287" w14:paraId="0783232F" w14:textId="1BAC3118">
      <w:pPr>
        <w:pStyle w:val="Pealkiri2"/>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lang w:eastAsia="et-EE"/>
        </w:rPr>
        <w:lastRenderedPageBreak/>
        <w:t>3</w:t>
      </w:r>
      <w:r w:rsidR="00AD7774">
        <w:rPr>
          <w:rFonts w:ascii="Times New Roman" w:hAnsi="Times New Roman" w:eastAsia="Times New Roman" w:cs="Times New Roman"/>
          <w:b/>
          <w:bCs/>
          <w:color w:val="auto"/>
          <w:sz w:val="24"/>
          <w:szCs w:val="24"/>
          <w:lang w:eastAsia="et-EE"/>
        </w:rPr>
        <w:t>4</w:t>
      </w:r>
      <w:r w:rsidRPr="002E2813" w:rsidR="00DC3B75">
        <w:rPr>
          <w:rFonts w:ascii="Times New Roman" w:hAnsi="Times New Roman" w:eastAsia="Times New Roman" w:cs="Times New Roman"/>
          <w:b/>
          <w:bCs/>
          <w:color w:val="auto"/>
          <w:sz w:val="24"/>
          <w:szCs w:val="24"/>
          <w:lang w:eastAsia="et-EE"/>
        </w:rPr>
        <w:t>)</w:t>
      </w:r>
      <w:r w:rsidRPr="002E2813" w:rsidR="00DC3B75">
        <w:rPr>
          <w:rFonts w:ascii="Times New Roman" w:hAnsi="Times New Roman" w:eastAsia="Times New Roman" w:cs="Times New Roman"/>
          <w:color w:val="auto"/>
          <w:sz w:val="24"/>
          <w:szCs w:val="24"/>
          <w:lang w:eastAsia="et-EE"/>
        </w:rPr>
        <w:t xml:space="preserve"> paragrahvi 35 täiendatakse lõikega 6</w:t>
      </w:r>
      <w:r w:rsidRPr="002E2813" w:rsidR="00DC3B75">
        <w:rPr>
          <w:rFonts w:ascii="Times New Roman" w:hAnsi="Times New Roman" w:eastAsia="Times New Roman" w:cs="Times New Roman"/>
          <w:color w:val="auto"/>
          <w:sz w:val="24"/>
          <w:szCs w:val="24"/>
          <w:vertAlign w:val="superscript"/>
          <w:lang w:eastAsia="et-EE"/>
        </w:rPr>
        <w:t>1</w:t>
      </w:r>
      <w:r w:rsidRPr="002E2813" w:rsidR="00DC3B75">
        <w:rPr>
          <w:rFonts w:ascii="Times New Roman" w:hAnsi="Times New Roman" w:eastAsia="Times New Roman" w:cs="Times New Roman"/>
          <w:color w:val="auto"/>
          <w:sz w:val="24"/>
          <w:szCs w:val="24"/>
          <w:lang w:eastAsia="et-EE"/>
        </w:rPr>
        <w:t xml:space="preserve"> järgmises sõnastuses:</w:t>
      </w:r>
    </w:p>
    <w:p w:rsidR="00DC3B75" w:rsidP="00673550" w:rsidRDefault="00C204CA" w14:paraId="2BBE2964" w14:textId="721B2D37">
      <w:pPr>
        <w:jc w:val="both"/>
        <w:rPr>
          <w:rFonts w:ascii="Times New Roman" w:hAnsi="Times New Roman" w:eastAsia="Times New Roman" w:cs="Times New Roman"/>
          <w:sz w:val="24"/>
          <w:szCs w:val="24"/>
          <w:lang w:eastAsia="et-EE"/>
        </w:rPr>
      </w:pPr>
      <w:bookmarkStart w:name="_Hlk182493559" w:id="165"/>
      <w:r w:rsidRPr="00E55EAC">
        <w:rPr>
          <w:rFonts w:ascii="Times New Roman" w:hAnsi="Times New Roman" w:eastAsia="Times New Roman" w:cs="Times New Roman"/>
          <w:sz w:val="24"/>
          <w:szCs w:val="24"/>
          <w:lang w:eastAsia="et-EE"/>
        </w:rPr>
        <w:t>„(6</w:t>
      </w:r>
      <w:r w:rsidR="003E5EC6">
        <w:rPr>
          <w:rFonts w:ascii="Times New Roman" w:hAnsi="Times New Roman" w:eastAsia="Times New Roman" w:cs="Times New Roman"/>
          <w:sz w:val="24"/>
          <w:szCs w:val="24"/>
          <w:vertAlign w:val="superscript"/>
          <w:lang w:eastAsia="et-EE"/>
        </w:rPr>
        <w:t>1</w:t>
      </w:r>
      <w:r w:rsidRPr="00E55EAC">
        <w:rPr>
          <w:rFonts w:ascii="Times New Roman" w:hAnsi="Times New Roman" w:eastAsia="Times New Roman" w:cs="Times New Roman"/>
          <w:sz w:val="24"/>
          <w:szCs w:val="24"/>
          <w:lang w:eastAsia="et-EE"/>
        </w:rPr>
        <w:t xml:space="preserve">) </w:t>
      </w:r>
      <w:r w:rsidRPr="00562EF9" w:rsidR="00562EF9">
        <w:rPr>
          <w:rFonts w:ascii="Times New Roman" w:hAnsi="Times New Roman" w:eastAsia="Times New Roman" w:cs="Times New Roman"/>
          <w:sz w:val="24"/>
          <w:szCs w:val="24"/>
          <w:lang w:eastAsia="et-EE"/>
        </w:rPr>
        <w:t xml:space="preserve">Loomade registrisse kantud käesoleva paragrahvi lõike 1 punktide 7 ja 8 kohaselt looma ja tema pidaja kohta kogutud andmeid ning nende alusdokumente säilitatakse üks aasta </w:t>
      </w:r>
      <w:del w:author="Aili Sandre - JUSTDIGI" w:date="2025-09-04T10:31:00Z" w16du:dateUtc="2025-09-04T07:31:00Z" w:id="166">
        <w:r w:rsidRPr="00562EF9" w:rsidDel="00790A07" w:rsidR="00562EF9">
          <w:rPr>
            <w:rFonts w:ascii="Times New Roman" w:hAnsi="Times New Roman" w:eastAsia="Times New Roman" w:cs="Times New Roman"/>
            <w:sz w:val="24"/>
            <w:szCs w:val="24"/>
            <w:lang w:eastAsia="et-EE"/>
          </w:rPr>
          <w:delText xml:space="preserve">arvates </w:delText>
        </w:r>
      </w:del>
      <w:r w:rsidRPr="00562EF9" w:rsidR="00562EF9">
        <w:rPr>
          <w:rFonts w:ascii="Times New Roman" w:hAnsi="Times New Roman" w:eastAsia="Times New Roman" w:cs="Times New Roman"/>
          <w:sz w:val="24"/>
          <w:szCs w:val="24"/>
          <w:lang w:eastAsia="et-EE"/>
        </w:rPr>
        <w:t xml:space="preserve">looma surma kohta kande tegemisest </w:t>
      </w:r>
      <w:ins w:author="Aili Sandre - JUSTDIGI" w:date="2025-09-04T10:31:00Z" w16du:dateUtc="2025-09-04T07:31:00Z" w:id="167">
        <w:r w:rsidRPr="00562EF9" w:rsidR="00790A07">
          <w:rPr>
            <w:rFonts w:ascii="Times New Roman" w:hAnsi="Times New Roman" w:eastAsia="Times New Roman" w:cs="Times New Roman"/>
            <w:sz w:val="24"/>
            <w:szCs w:val="24"/>
            <w:lang w:eastAsia="et-EE"/>
          </w:rPr>
          <w:t xml:space="preserve">arvates </w:t>
        </w:r>
      </w:ins>
      <w:r w:rsidRPr="00562EF9" w:rsidR="00562EF9">
        <w:rPr>
          <w:rFonts w:ascii="Times New Roman" w:hAnsi="Times New Roman" w:eastAsia="Times New Roman" w:cs="Times New Roman"/>
          <w:sz w:val="24"/>
          <w:szCs w:val="24"/>
          <w:lang w:eastAsia="et-EE"/>
        </w:rPr>
        <w:t xml:space="preserve">või 20 aastat </w:t>
      </w:r>
      <w:del w:author="Aili Sandre - JUSTDIGI" w:date="2025-09-04T10:31:00Z" w16du:dateUtc="2025-09-04T07:31:00Z" w:id="168">
        <w:r w:rsidRPr="00562EF9" w:rsidDel="00790A07" w:rsidR="00562EF9">
          <w:rPr>
            <w:rFonts w:ascii="Times New Roman" w:hAnsi="Times New Roman" w:eastAsia="Times New Roman" w:cs="Times New Roman"/>
            <w:sz w:val="24"/>
            <w:szCs w:val="24"/>
            <w:lang w:eastAsia="et-EE"/>
          </w:rPr>
          <w:delText xml:space="preserve">arvates </w:delText>
        </w:r>
      </w:del>
      <w:r w:rsidRPr="00562EF9" w:rsidR="00562EF9">
        <w:rPr>
          <w:rFonts w:ascii="Times New Roman" w:hAnsi="Times New Roman" w:eastAsia="Times New Roman" w:cs="Times New Roman"/>
          <w:sz w:val="24"/>
          <w:szCs w:val="24"/>
          <w:lang w:eastAsia="et-EE"/>
        </w:rPr>
        <w:t>looma kohta registrisse kantud sünnikuupäevast</w:t>
      </w:r>
      <w:ins w:author="Aili Sandre - JUSTDIGI" w:date="2025-09-04T10:31:00Z" w16du:dateUtc="2025-09-04T07:31:00Z" w:id="169">
        <w:r w:rsidRPr="00790A07" w:rsidR="00790A07">
          <w:rPr>
            <w:rFonts w:ascii="Times New Roman" w:hAnsi="Times New Roman" w:eastAsia="Times New Roman" w:cs="Times New Roman"/>
            <w:sz w:val="24"/>
            <w:szCs w:val="24"/>
            <w:lang w:eastAsia="et-EE"/>
          </w:rPr>
          <w:t xml:space="preserve"> </w:t>
        </w:r>
        <w:r w:rsidRPr="00562EF9" w:rsidR="00790A07">
          <w:rPr>
            <w:rFonts w:ascii="Times New Roman" w:hAnsi="Times New Roman" w:eastAsia="Times New Roman" w:cs="Times New Roman"/>
            <w:sz w:val="24"/>
            <w:szCs w:val="24"/>
            <w:lang w:eastAsia="et-EE"/>
          </w:rPr>
          <w:t>arvates</w:t>
        </w:r>
      </w:ins>
      <w:r w:rsidRPr="00562EF9" w:rsidR="00562EF9">
        <w:rPr>
          <w:rFonts w:ascii="Times New Roman" w:hAnsi="Times New Roman" w:eastAsia="Times New Roman" w:cs="Times New Roman"/>
          <w:sz w:val="24"/>
          <w:szCs w:val="24"/>
          <w:lang w:eastAsia="et-EE"/>
        </w:rPr>
        <w:t>. Logisid säilitatakse loomade registri põhimääruses sätestatu kohaselt</w:t>
      </w:r>
      <w:r w:rsidRPr="00E55EAC">
        <w:rPr>
          <w:rFonts w:ascii="Times New Roman" w:hAnsi="Times New Roman" w:eastAsia="Times New Roman" w:cs="Times New Roman"/>
          <w:sz w:val="24"/>
          <w:szCs w:val="24"/>
          <w:lang w:eastAsia="et-EE"/>
        </w:rPr>
        <w:t>.</w:t>
      </w:r>
      <w:ins w:author="Aili Sandre - JUSTDIGI" w:date="2025-09-04T10:31:00Z" w16du:dateUtc="2025-09-04T07:31:00Z" w:id="170">
        <w:r w:rsidR="00790A07">
          <w:rPr>
            <w:rFonts w:ascii="Times New Roman" w:hAnsi="Times New Roman" w:eastAsia="Times New Roman" w:cs="Times New Roman"/>
            <w:sz w:val="24"/>
            <w:szCs w:val="24"/>
            <w:lang w:eastAsia="et-EE"/>
          </w:rPr>
          <w:t>“</w:t>
        </w:r>
      </w:ins>
      <w:del w:author="Aili Sandre - JUSTDIGI" w:date="2025-09-04T10:31:00Z" w16du:dateUtc="2025-09-04T07:31:00Z" w:id="171">
        <w:r w:rsidRPr="00514AD4" w:rsidDel="00790A07" w:rsidR="00833637">
          <w:rPr>
            <w:rFonts w:ascii="Times New Roman" w:hAnsi="Times New Roman" w:eastAsia="Times New Roman" w:cs="Times New Roman"/>
            <w:sz w:val="24"/>
            <w:szCs w:val="24"/>
            <w:lang w:eastAsia="et-EE"/>
          </w:rPr>
          <w:delText>”</w:delText>
        </w:r>
      </w:del>
      <w:r w:rsidRPr="00E55EAC">
        <w:rPr>
          <w:rFonts w:ascii="Times New Roman" w:hAnsi="Times New Roman" w:eastAsia="Times New Roman" w:cs="Times New Roman"/>
          <w:sz w:val="24"/>
          <w:szCs w:val="24"/>
          <w:lang w:eastAsia="et-EE"/>
        </w:rPr>
        <w:t>;</w:t>
      </w:r>
    </w:p>
    <w:bookmarkEnd w:id="165"/>
    <w:p w:rsidRPr="00416F67" w:rsidR="00D221ED" w:rsidP="00673550" w:rsidRDefault="00D221ED" w14:paraId="298808AA" w14:textId="77777777">
      <w:pPr>
        <w:jc w:val="both"/>
        <w:rPr>
          <w:rFonts w:ascii="Times New Roman" w:hAnsi="Times New Roman" w:eastAsia="Times New Roman" w:cs="Times New Roman"/>
          <w:sz w:val="24"/>
          <w:szCs w:val="24"/>
          <w:lang w:eastAsia="et-EE"/>
        </w:rPr>
      </w:pPr>
    </w:p>
    <w:p w:rsidRPr="00416F67" w:rsidR="00966EAD" w:rsidP="00416F67" w:rsidRDefault="00EC0287" w14:paraId="5395ECA4" w14:textId="2C181F45">
      <w:pPr>
        <w:pStyle w:val="Pealkiri2"/>
        <w:rPr>
          <w:rFonts w:ascii="Times New Roman" w:hAnsi="Times New Roman" w:cs="Times New Roman"/>
          <w:color w:val="auto"/>
          <w:sz w:val="24"/>
          <w:szCs w:val="24"/>
          <w:shd w:val="clear" w:color="auto" w:fill="FFFFFF"/>
        </w:rPr>
      </w:pPr>
      <w:bookmarkStart w:name="_Hlk184731927" w:id="172"/>
      <w:r>
        <w:rPr>
          <w:rFonts w:ascii="Times New Roman" w:hAnsi="Times New Roman" w:eastAsia="Times New Roman" w:cs="Times New Roman"/>
          <w:b/>
          <w:bCs/>
          <w:color w:val="auto"/>
          <w:sz w:val="24"/>
          <w:szCs w:val="24"/>
        </w:rPr>
        <w:t>3</w:t>
      </w:r>
      <w:r w:rsidR="00AD7774">
        <w:rPr>
          <w:rFonts w:ascii="Times New Roman" w:hAnsi="Times New Roman" w:eastAsia="Times New Roman" w:cs="Times New Roman"/>
          <w:b/>
          <w:bCs/>
          <w:color w:val="auto"/>
          <w:sz w:val="24"/>
          <w:szCs w:val="24"/>
        </w:rPr>
        <w:t>5</w:t>
      </w:r>
      <w:r w:rsidRPr="00416F67" w:rsidR="00587086">
        <w:rPr>
          <w:rFonts w:ascii="Times New Roman" w:hAnsi="Times New Roman" w:eastAsia="Times New Roman" w:cs="Times New Roman"/>
          <w:b/>
          <w:bCs/>
          <w:color w:val="auto"/>
          <w:sz w:val="24"/>
          <w:szCs w:val="24"/>
          <w:bdr w:val="none" w:color="auto" w:sz="0" w:space="0" w:frame="1"/>
          <w:lang w:eastAsia="et-EE"/>
        </w:rPr>
        <w:t>)</w:t>
      </w:r>
      <w:r w:rsidRPr="00416F67" w:rsidR="00D53C4F">
        <w:rPr>
          <w:rFonts w:ascii="Times New Roman" w:hAnsi="Times New Roman" w:eastAsia="Times New Roman" w:cs="Times New Roman"/>
          <w:color w:val="auto"/>
          <w:sz w:val="24"/>
          <w:szCs w:val="24"/>
          <w:bdr w:val="none" w:color="auto" w:sz="0" w:space="0" w:frame="1"/>
          <w:lang w:eastAsia="et-EE"/>
        </w:rPr>
        <w:t xml:space="preserve"> </w:t>
      </w:r>
      <w:bookmarkStart w:name="_Hlk168480210" w:id="173"/>
      <w:r w:rsidRPr="00416F67" w:rsidR="00966EAD">
        <w:rPr>
          <w:rFonts w:ascii="Times New Roman" w:hAnsi="Times New Roman" w:eastAsia="Times New Roman" w:cs="Times New Roman"/>
          <w:color w:val="auto"/>
          <w:sz w:val="24"/>
          <w:szCs w:val="24"/>
        </w:rPr>
        <w:t>paragrahvi</w:t>
      </w:r>
      <w:r w:rsidRPr="00416F67" w:rsidR="00966EAD">
        <w:rPr>
          <w:rFonts w:ascii="Times New Roman" w:hAnsi="Times New Roman" w:eastAsia="Times New Roman" w:cs="Times New Roman"/>
          <w:color w:val="auto"/>
          <w:sz w:val="24"/>
          <w:szCs w:val="24"/>
          <w:bdr w:val="none" w:color="auto" w:sz="0" w:space="0" w:frame="1"/>
          <w:lang w:eastAsia="et-EE"/>
        </w:rPr>
        <w:t xml:space="preserve"> 49</w:t>
      </w:r>
      <w:r w:rsidRPr="00416F67" w:rsidR="00966EAD">
        <w:rPr>
          <w:rFonts w:ascii="Times New Roman" w:hAnsi="Times New Roman" w:cs="Times New Roman"/>
          <w:color w:val="auto"/>
          <w:sz w:val="24"/>
          <w:szCs w:val="24"/>
          <w:shd w:val="clear" w:color="auto" w:fill="FFFFFF"/>
        </w:rPr>
        <w:t xml:space="preserve"> lõi</w:t>
      </w:r>
      <w:r w:rsidR="003E252F">
        <w:rPr>
          <w:rFonts w:ascii="Times New Roman" w:hAnsi="Times New Roman" w:cs="Times New Roman"/>
          <w:color w:val="auto"/>
          <w:sz w:val="24"/>
          <w:szCs w:val="24"/>
          <w:shd w:val="clear" w:color="auto" w:fill="FFFFFF"/>
        </w:rPr>
        <w:t>ked</w:t>
      </w:r>
      <w:r w:rsidRPr="00416F67" w:rsidR="00966EAD">
        <w:rPr>
          <w:rFonts w:ascii="Times New Roman" w:hAnsi="Times New Roman" w:cs="Times New Roman"/>
          <w:color w:val="auto"/>
          <w:sz w:val="24"/>
          <w:szCs w:val="24"/>
          <w:shd w:val="clear" w:color="auto" w:fill="FFFFFF"/>
        </w:rPr>
        <w:t xml:space="preserve"> 3</w:t>
      </w:r>
      <w:r w:rsidR="003E252F">
        <w:rPr>
          <w:rFonts w:ascii="Times New Roman" w:hAnsi="Times New Roman" w:cs="Times New Roman"/>
          <w:color w:val="auto"/>
          <w:sz w:val="24"/>
          <w:szCs w:val="24"/>
          <w:shd w:val="clear" w:color="auto" w:fill="FFFFFF"/>
        </w:rPr>
        <w:t>–5</w:t>
      </w:r>
      <w:r w:rsidRPr="00416F67" w:rsidR="00966EAD">
        <w:rPr>
          <w:rFonts w:ascii="Times New Roman" w:hAnsi="Times New Roman" w:cs="Times New Roman"/>
          <w:color w:val="auto"/>
          <w:sz w:val="24"/>
          <w:szCs w:val="24"/>
          <w:shd w:val="clear" w:color="auto" w:fill="FFFFFF"/>
        </w:rPr>
        <w:t xml:space="preserve"> muudetakse ja sõnastatakse järgmiselt</w:t>
      </w:r>
      <w:r w:rsidRPr="00416F67" w:rsidR="00CA5C63">
        <w:rPr>
          <w:rFonts w:ascii="Times New Roman" w:hAnsi="Times New Roman" w:cs="Times New Roman"/>
          <w:color w:val="auto"/>
          <w:sz w:val="24"/>
          <w:szCs w:val="24"/>
          <w:shd w:val="clear" w:color="auto" w:fill="FFFFFF"/>
        </w:rPr>
        <w:t>:</w:t>
      </w:r>
    </w:p>
    <w:p w:rsidRPr="00B208E6" w:rsidR="009967B6" w:rsidP="00653B46" w:rsidRDefault="00966EAD" w14:paraId="1D1F6E89" w14:textId="638CA336">
      <w:pPr>
        <w:jc w:val="both"/>
        <w:rPr>
          <w:rFonts w:ascii="Times New Roman" w:hAnsi="Times New Roman" w:cs="Times New Roman"/>
          <w:sz w:val="24"/>
          <w:szCs w:val="24"/>
          <w:bdr w:val="none" w:color="auto" w:sz="0" w:space="0" w:frame="1"/>
          <w:lang w:eastAsia="et-EE"/>
        </w:rPr>
      </w:pPr>
      <w:r w:rsidRPr="00416F67">
        <w:rPr>
          <w:rFonts w:ascii="Times New Roman" w:hAnsi="Times New Roman" w:eastAsia="Times New Roman" w:cs="Times New Roman"/>
          <w:sz w:val="24"/>
          <w:szCs w:val="24"/>
          <w:lang w:eastAsia="et-EE"/>
        </w:rPr>
        <w:t>„</w:t>
      </w:r>
      <w:r w:rsidRPr="00416F67">
        <w:rPr>
          <w:rFonts w:ascii="Times New Roman" w:hAnsi="Times New Roman" w:cs="Times New Roman"/>
          <w:sz w:val="24"/>
          <w:szCs w:val="24"/>
          <w:shd w:val="clear" w:color="auto" w:fill="FFFFFF"/>
        </w:rPr>
        <w:t>(3) Veterinaararst teavitab käesoleva paragrahvi lõikes 2 nimetatud teatamiskohustusliku loomataudi</w:t>
      </w:r>
      <w:r w:rsidRPr="00416F67" w:rsidR="000A6A50">
        <w:rPr>
          <w:rFonts w:ascii="Times New Roman" w:hAnsi="Times New Roman" w:cs="Times New Roman"/>
          <w:sz w:val="24"/>
          <w:szCs w:val="24"/>
          <w:shd w:val="clear" w:color="auto" w:fill="FFFFFF"/>
        </w:rPr>
        <w:t xml:space="preserve"> </w:t>
      </w:r>
      <w:r w:rsidR="00E94028">
        <w:rPr>
          <w:rFonts w:ascii="Times New Roman" w:hAnsi="Times New Roman" w:cs="Times New Roman"/>
          <w:sz w:val="24"/>
          <w:szCs w:val="24"/>
          <w:shd w:val="clear" w:color="auto" w:fill="FFFFFF"/>
        </w:rPr>
        <w:t>või</w:t>
      </w:r>
      <w:r w:rsidR="002D19EE">
        <w:rPr>
          <w:rFonts w:ascii="Times New Roman" w:hAnsi="Times New Roman" w:cs="Times New Roman"/>
          <w:sz w:val="24"/>
          <w:szCs w:val="24"/>
          <w:shd w:val="clear" w:color="auto" w:fill="FFFFFF"/>
        </w:rPr>
        <w:t xml:space="preserve"> muu</w:t>
      </w:r>
      <w:r w:rsidR="00915097">
        <w:rPr>
          <w:rFonts w:ascii="Times New Roman" w:hAnsi="Times New Roman" w:cs="Times New Roman"/>
          <w:sz w:val="24"/>
          <w:szCs w:val="24"/>
          <w:shd w:val="clear" w:color="auto" w:fill="FFFFFF"/>
        </w:rPr>
        <w:t xml:space="preserve"> loomataudi</w:t>
      </w:r>
      <w:r w:rsidR="002D19EE">
        <w:rPr>
          <w:rFonts w:ascii="Times New Roman" w:hAnsi="Times New Roman" w:cs="Times New Roman"/>
          <w:sz w:val="24"/>
          <w:szCs w:val="24"/>
          <w:shd w:val="clear" w:color="auto" w:fill="FFFFFF"/>
        </w:rPr>
        <w:t>,</w:t>
      </w:r>
      <w:r w:rsidRPr="00416F67">
        <w:rPr>
          <w:rFonts w:ascii="Times New Roman" w:hAnsi="Times New Roman" w:cs="Times New Roman"/>
          <w:sz w:val="24"/>
          <w:szCs w:val="24"/>
          <w:shd w:val="clear" w:color="auto" w:fill="FFFFFF"/>
        </w:rPr>
        <w:t xml:space="preserve"> </w:t>
      </w:r>
      <w:r w:rsidR="00915097">
        <w:rPr>
          <w:rFonts w:ascii="Times New Roman" w:hAnsi="Times New Roman" w:cs="Times New Roman"/>
          <w:sz w:val="24"/>
          <w:szCs w:val="24"/>
          <w:shd w:val="clear" w:color="auto" w:fill="FFFFFF"/>
        </w:rPr>
        <w:t xml:space="preserve">mis kuulub </w:t>
      </w:r>
      <w:r w:rsidRPr="00416F67">
        <w:rPr>
          <w:rFonts w:ascii="Times New Roman" w:hAnsi="Times New Roman" w:eastAsia="Calibri" w:cs="Times New Roman"/>
          <w:kern w:val="2"/>
          <w:sz w:val="24"/>
          <w:szCs w:val="24"/>
          <w:shd w:val="clear" w:color="auto" w:fill="FFFFFF"/>
          <w14:ligatures w14:val="standardContextual"/>
        </w:rPr>
        <w:t>Maailma Loomatervise Organisatsioonile kohustuslikult teatatavate loomataudide loetel</w:t>
      </w:r>
      <w:r w:rsidR="00E94028">
        <w:rPr>
          <w:rFonts w:ascii="Times New Roman" w:hAnsi="Times New Roman" w:eastAsia="Calibri" w:cs="Times New Roman"/>
          <w:kern w:val="2"/>
          <w:sz w:val="24"/>
          <w:szCs w:val="24"/>
          <w:shd w:val="clear" w:color="auto" w:fill="FFFFFF"/>
          <w14:ligatures w14:val="standardContextual"/>
        </w:rPr>
        <w:t>lu</w:t>
      </w:r>
      <w:r w:rsidRPr="00416F67">
        <w:rPr>
          <w:rFonts w:ascii="Times New Roman" w:hAnsi="Times New Roman" w:eastAsia="Calibri" w:cs="Times New Roman"/>
          <w:kern w:val="2"/>
          <w:sz w:val="24"/>
          <w:szCs w:val="24"/>
          <w:shd w:val="clear" w:color="auto" w:fill="FFFFFF"/>
          <w14:ligatures w14:val="standardContextual"/>
        </w:rPr>
        <w:t xml:space="preserve"> </w:t>
      </w:r>
      <w:r w:rsidR="00E94028">
        <w:rPr>
          <w:rFonts w:ascii="Times New Roman" w:hAnsi="Times New Roman" w:eastAsia="Calibri" w:cs="Times New Roman"/>
          <w:kern w:val="2"/>
          <w:sz w:val="24"/>
          <w:szCs w:val="24"/>
          <w:shd w:val="clear" w:color="auto" w:fill="FFFFFF"/>
          <w14:ligatures w14:val="standardContextual"/>
        </w:rPr>
        <w:t xml:space="preserve">(edaspidi </w:t>
      </w:r>
      <w:bookmarkStart w:name="_Hlk182314117" w:id="174"/>
      <w:r w:rsidRPr="00653B46" w:rsidR="00E94028">
        <w:rPr>
          <w:rFonts w:ascii="Times New Roman" w:hAnsi="Times New Roman" w:eastAsia="Calibri" w:cs="Times New Roman"/>
          <w:i/>
          <w:iCs/>
          <w:kern w:val="2"/>
          <w:sz w:val="24"/>
          <w:szCs w:val="24"/>
          <w:shd w:val="clear" w:color="auto" w:fill="FFFFFF"/>
          <w14:ligatures w14:val="standardContextual"/>
        </w:rPr>
        <w:t>WOAH-i loomataudide loetel</w:t>
      </w:r>
      <w:r w:rsidR="00FE7369">
        <w:rPr>
          <w:rFonts w:ascii="Times New Roman" w:hAnsi="Times New Roman" w:eastAsia="Calibri" w:cs="Times New Roman"/>
          <w:i/>
          <w:iCs/>
          <w:kern w:val="2"/>
          <w:sz w:val="24"/>
          <w:szCs w:val="24"/>
          <w:shd w:val="clear" w:color="auto" w:fill="FFFFFF"/>
          <w14:ligatures w14:val="standardContextual"/>
        </w:rPr>
        <w:t>l</w:t>
      </w:r>
      <w:r w:rsidRPr="00653B46" w:rsidR="00E94028">
        <w:rPr>
          <w:rFonts w:ascii="Times New Roman" w:hAnsi="Times New Roman" w:eastAsia="Calibri" w:cs="Times New Roman"/>
          <w:i/>
          <w:iCs/>
          <w:kern w:val="2"/>
          <w:sz w:val="24"/>
          <w:szCs w:val="24"/>
          <w:shd w:val="clear" w:color="auto" w:fill="FFFFFF"/>
          <w14:ligatures w14:val="standardContextual"/>
        </w:rPr>
        <w:t>u</w:t>
      </w:r>
      <w:bookmarkEnd w:id="174"/>
      <w:r w:rsidR="00FE7369">
        <w:rPr>
          <w:rFonts w:ascii="Times New Roman" w:hAnsi="Times New Roman" w:eastAsia="Calibri" w:cs="Times New Roman"/>
          <w:i/>
          <w:iCs/>
          <w:kern w:val="2"/>
          <w:sz w:val="24"/>
          <w:szCs w:val="24"/>
          <w:shd w:val="clear" w:color="auto" w:fill="FFFFFF"/>
          <w14:ligatures w14:val="standardContextual"/>
        </w:rPr>
        <w:t xml:space="preserve"> kuuluv loomataud</w:t>
      </w:r>
      <w:r w:rsidR="00E94028">
        <w:rPr>
          <w:rFonts w:ascii="Times New Roman" w:hAnsi="Times New Roman" w:eastAsia="Calibri" w:cs="Times New Roman"/>
          <w:kern w:val="2"/>
          <w:sz w:val="24"/>
          <w:szCs w:val="24"/>
          <w:shd w:val="clear" w:color="auto" w:fill="FFFFFF"/>
          <w14:ligatures w14:val="standardContextual"/>
        </w:rPr>
        <w:t>)</w:t>
      </w:r>
      <w:r w:rsidR="00915097">
        <w:rPr>
          <w:rFonts w:ascii="Times New Roman" w:hAnsi="Times New Roman" w:eastAsia="Calibri" w:cs="Times New Roman"/>
          <w:kern w:val="2"/>
          <w:sz w:val="24"/>
          <w:szCs w:val="24"/>
          <w:shd w:val="clear" w:color="auto" w:fill="FFFFFF"/>
          <w14:ligatures w14:val="standardContextual"/>
        </w:rPr>
        <w:t>,</w:t>
      </w:r>
      <w:r w:rsidRPr="00416F67">
        <w:rPr>
          <w:rFonts w:ascii="Times New Roman" w:hAnsi="Times New Roman" w:eastAsia="Calibri" w:cs="Times New Roman"/>
          <w:kern w:val="2"/>
          <w:sz w:val="24"/>
          <w:szCs w:val="24"/>
          <w:shd w:val="clear" w:color="auto" w:fill="FFFFFF"/>
          <w14:ligatures w14:val="standardContextual"/>
        </w:rPr>
        <w:t xml:space="preserve"> või zoonoosse haigusetekitaja </w:t>
      </w:r>
      <w:r w:rsidRPr="00416F67">
        <w:rPr>
          <w:rFonts w:ascii="Times New Roman" w:hAnsi="Times New Roman" w:cs="Times New Roman"/>
          <w:sz w:val="24"/>
          <w:szCs w:val="24"/>
          <w:shd w:val="clear" w:color="auto" w:fill="FFFFFF"/>
        </w:rPr>
        <w:t>diagnoosimisest Põllumajandus- ja Toiduametit, loomapidajat ja lemmikloomapidajat.</w:t>
      </w:r>
      <w:bookmarkEnd w:id="173"/>
    </w:p>
    <w:bookmarkEnd w:id="172"/>
    <w:p w:rsidR="003E252F" w:rsidP="00F7582C" w:rsidRDefault="003E252F" w14:paraId="7B97AFFA" w14:textId="1847777A">
      <w:pPr>
        <w:jc w:val="both"/>
        <w:rPr>
          <w:rFonts w:ascii="Times New Roman" w:hAnsi="Times New Roman" w:eastAsia="Times New Roman" w:cs="Times New Roman"/>
          <w:sz w:val="24"/>
          <w:szCs w:val="24"/>
          <w:lang w:eastAsia="et-EE"/>
        </w:rPr>
      </w:pPr>
    </w:p>
    <w:p w:rsidR="00BF476C" w:rsidP="00F7582C" w:rsidRDefault="009967B6" w14:paraId="02D99E14" w14:textId="04ECC1C3">
      <w:pPr>
        <w:jc w:val="both"/>
        <w:rPr>
          <w:rFonts w:ascii="Times New Roman" w:hAnsi="Times New Roman" w:eastAsia="Calibri" w:cs="Times New Roman"/>
          <w:kern w:val="2"/>
          <w:sz w:val="24"/>
          <w:szCs w:val="24"/>
          <w:shd w:val="clear" w:color="auto" w:fill="FFFFFF"/>
          <w14:ligatures w14:val="standardContextual"/>
        </w:rPr>
      </w:pPr>
      <w:r w:rsidRPr="00416F67">
        <w:rPr>
          <w:rFonts w:ascii="Times New Roman" w:hAnsi="Times New Roman" w:eastAsia="Times New Roman" w:cs="Times New Roman"/>
          <w:sz w:val="24"/>
          <w:szCs w:val="24"/>
          <w:lang w:eastAsia="et-EE"/>
        </w:rPr>
        <w:t>(4)</w:t>
      </w:r>
      <w:r w:rsidRPr="00416F67">
        <w:rPr>
          <w:rFonts w:ascii="Times New Roman" w:hAnsi="Times New Roman" w:eastAsia="Calibri" w:cs="Times New Roman"/>
          <w:kern w:val="2"/>
          <w:sz w:val="24"/>
          <w:szCs w:val="24"/>
          <w:shd w:val="clear" w:color="auto" w:fill="FFFFFF"/>
          <w14:ligatures w14:val="standardContextual"/>
        </w:rPr>
        <w:t xml:space="preserve"> </w:t>
      </w:r>
      <w:bookmarkStart w:name="_Hlk176880069" w:id="175"/>
      <w:r w:rsidRPr="00C942CF" w:rsidR="00C942CF">
        <w:rPr>
          <w:rFonts w:ascii="Times New Roman" w:hAnsi="Times New Roman" w:eastAsia="Calibri" w:cs="Times New Roman"/>
          <w:kern w:val="2"/>
          <w:sz w:val="24"/>
          <w:szCs w:val="24"/>
          <w:shd w:val="clear" w:color="auto" w:fill="FFFFFF"/>
          <w14:ligatures w14:val="standardContextual"/>
        </w:rPr>
        <w:t>Labor teavitab käesoleva paragrahvi lõi</w:t>
      </w:r>
      <w:r w:rsidR="00460D98">
        <w:rPr>
          <w:rFonts w:ascii="Times New Roman" w:hAnsi="Times New Roman" w:eastAsia="Calibri" w:cs="Times New Roman"/>
          <w:kern w:val="2"/>
          <w:sz w:val="24"/>
          <w:szCs w:val="24"/>
          <w:shd w:val="clear" w:color="auto" w:fill="FFFFFF"/>
          <w14:ligatures w14:val="standardContextual"/>
        </w:rPr>
        <w:t>kes</w:t>
      </w:r>
      <w:r w:rsidRPr="00C942CF" w:rsidR="00C942CF">
        <w:rPr>
          <w:rFonts w:ascii="Times New Roman" w:hAnsi="Times New Roman" w:eastAsia="Calibri" w:cs="Times New Roman"/>
          <w:kern w:val="2"/>
          <w:sz w:val="24"/>
          <w:szCs w:val="24"/>
          <w:shd w:val="clear" w:color="auto" w:fill="FFFFFF"/>
          <w14:ligatures w14:val="standardContextual"/>
        </w:rPr>
        <w:t xml:space="preserve"> 2</w:t>
      </w:r>
      <w:r w:rsidR="00C942CF">
        <w:rPr>
          <w:rFonts w:ascii="Times New Roman" w:hAnsi="Times New Roman" w:eastAsia="Calibri" w:cs="Times New Roman"/>
          <w:kern w:val="2"/>
          <w:sz w:val="24"/>
          <w:szCs w:val="24"/>
          <w:shd w:val="clear" w:color="auto" w:fill="FFFFFF"/>
          <w14:ligatures w14:val="standardContextual"/>
        </w:rPr>
        <w:t xml:space="preserve"> </w:t>
      </w:r>
      <w:r w:rsidRPr="00C942CF" w:rsidR="00C942CF">
        <w:rPr>
          <w:rFonts w:ascii="Times New Roman" w:hAnsi="Times New Roman" w:eastAsia="Calibri" w:cs="Times New Roman"/>
          <w:kern w:val="2"/>
          <w:sz w:val="24"/>
          <w:szCs w:val="24"/>
          <w:shd w:val="clear" w:color="auto" w:fill="FFFFFF"/>
          <w14:ligatures w14:val="standardContextual"/>
        </w:rPr>
        <w:t>nimetatud</w:t>
      </w:r>
      <w:r w:rsidR="00C942CF">
        <w:rPr>
          <w:rFonts w:ascii="Times New Roman" w:hAnsi="Times New Roman" w:eastAsia="Calibri" w:cs="Times New Roman"/>
          <w:kern w:val="2"/>
          <w:sz w:val="24"/>
          <w:szCs w:val="24"/>
          <w:shd w:val="clear" w:color="auto" w:fill="FFFFFF"/>
          <w14:ligatures w14:val="standardContextual"/>
        </w:rPr>
        <w:t xml:space="preserve"> </w:t>
      </w:r>
      <w:r w:rsidRPr="00C942CF" w:rsidR="00C942CF">
        <w:rPr>
          <w:rFonts w:ascii="Times New Roman" w:hAnsi="Times New Roman" w:eastAsia="Calibri" w:cs="Times New Roman"/>
          <w:kern w:val="2"/>
          <w:sz w:val="24"/>
          <w:szCs w:val="24"/>
          <w:shd w:val="clear" w:color="auto" w:fill="FFFFFF"/>
          <w14:ligatures w14:val="standardContextual"/>
        </w:rPr>
        <w:t xml:space="preserve">teatamiskohustusliku </w:t>
      </w:r>
      <w:r w:rsidR="00460D98">
        <w:rPr>
          <w:rFonts w:ascii="Times New Roman" w:hAnsi="Times New Roman" w:eastAsia="Calibri" w:cs="Times New Roman"/>
          <w:kern w:val="2"/>
          <w:sz w:val="24"/>
          <w:szCs w:val="24"/>
          <w:shd w:val="clear" w:color="auto" w:fill="FFFFFF"/>
          <w14:ligatures w14:val="standardContextual"/>
        </w:rPr>
        <w:t>loomataudi</w:t>
      </w:r>
      <w:r w:rsidR="007040D2">
        <w:rPr>
          <w:rFonts w:ascii="Times New Roman" w:hAnsi="Times New Roman" w:eastAsia="Calibri" w:cs="Times New Roman"/>
          <w:kern w:val="2"/>
          <w:sz w:val="24"/>
          <w:szCs w:val="24"/>
          <w:shd w:val="clear" w:color="auto" w:fill="FFFFFF"/>
          <w14:ligatures w14:val="standardContextual"/>
        </w:rPr>
        <w:t>,</w:t>
      </w:r>
      <w:r w:rsidR="00460D98">
        <w:rPr>
          <w:rFonts w:ascii="Times New Roman" w:hAnsi="Times New Roman" w:eastAsia="Calibri" w:cs="Times New Roman"/>
          <w:kern w:val="2"/>
          <w:sz w:val="24"/>
          <w:szCs w:val="24"/>
          <w:shd w:val="clear" w:color="auto" w:fill="FFFFFF"/>
          <w14:ligatures w14:val="standardContextual"/>
        </w:rPr>
        <w:t xml:space="preserve"> WOAH-i</w:t>
      </w:r>
      <w:r w:rsidRPr="00416F67" w:rsidR="00C942CF">
        <w:rPr>
          <w:rFonts w:ascii="Times New Roman" w:hAnsi="Times New Roman" w:eastAsia="Calibri" w:cs="Times New Roman"/>
          <w:kern w:val="2"/>
          <w:sz w:val="24"/>
          <w:szCs w:val="24"/>
          <w:shd w:val="clear" w:color="auto" w:fill="FFFFFF"/>
          <w14:ligatures w14:val="standardContextual"/>
        </w:rPr>
        <w:t xml:space="preserve"> loomataudide loetel</w:t>
      </w:r>
      <w:r w:rsidR="009E1B2C">
        <w:rPr>
          <w:rFonts w:ascii="Times New Roman" w:hAnsi="Times New Roman" w:eastAsia="Calibri" w:cs="Times New Roman"/>
          <w:kern w:val="2"/>
          <w:sz w:val="24"/>
          <w:szCs w:val="24"/>
          <w:shd w:val="clear" w:color="auto" w:fill="FFFFFF"/>
          <w14:ligatures w14:val="standardContextual"/>
        </w:rPr>
        <w:t>lu</w:t>
      </w:r>
      <w:r w:rsidRPr="00416F67" w:rsidR="00C942CF">
        <w:rPr>
          <w:rFonts w:ascii="Times New Roman" w:hAnsi="Times New Roman" w:eastAsia="Calibri" w:cs="Times New Roman"/>
          <w:kern w:val="2"/>
          <w:sz w:val="24"/>
          <w:szCs w:val="24"/>
          <w:shd w:val="clear" w:color="auto" w:fill="FFFFFF"/>
          <w14:ligatures w14:val="standardContextual"/>
        </w:rPr>
        <w:t xml:space="preserve"> kuuluva </w:t>
      </w:r>
      <w:r w:rsidRPr="00C942CF" w:rsidR="00C942CF">
        <w:rPr>
          <w:rFonts w:ascii="Times New Roman" w:hAnsi="Times New Roman" w:eastAsia="Calibri" w:cs="Times New Roman"/>
          <w:kern w:val="2"/>
          <w:sz w:val="24"/>
          <w:szCs w:val="24"/>
          <w:shd w:val="clear" w:color="auto" w:fill="FFFFFF"/>
          <w14:ligatures w14:val="standardContextual"/>
        </w:rPr>
        <w:t xml:space="preserve">loomataudi või zoonoosse haigusetekitaja laboratoorsest leiust Põllumajandus- ja Toiduametit, peab </w:t>
      </w:r>
      <w:r w:rsidR="007040D2">
        <w:rPr>
          <w:rFonts w:ascii="Times New Roman" w:hAnsi="Times New Roman" w:eastAsia="Calibri" w:cs="Times New Roman"/>
          <w:kern w:val="2"/>
          <w:sz w:val="24"/>
          <w:szCs w:val="24"/>
          <w:shd w:val="clear" w:color="auto" w:fill="FFFFFF"/>
          <w14:ligatures w14:val="standardContextual"/>
        </w:rPr>
        <w:t>nimetatud loomataudide ja haigusetekitaja</w:t>
      </w:r>
      <w:r w:rsidR="00806FD3">
        <w:rPr>
          <w:rFonts w:ascii="Times New Roman" w:hAnsi="Times New Roman" w:eastAsia="Calibri" w:cs="Times New Roman"/>
          <w:kern w:val="2"/>
          <w:sz w:val="24"/>
          <w:szCs w:val="24"/>
          <w:shd w:val="clear" w:color="auto" w:fill="FFFFFF"/>
          <w14:ligatures w14:val="standardContextual"/>
        </w:rPr>
        <w:t>te</w:t>
      </w:r>
      <w:r w:rsidR="007040D2">
        <w:rPr>
          <w:rFonts w:ascii="Times New Roman" w:hAnsi="Times New Roman" w:eastAsia="Calibri" w:cs="Times New Roman"/>
          <w:kern w:val="2"/>
          <w:sz w:val="24"/>
          <w:szCs w:val="24"/>
          <w:shd w:val="clear" w:color="auto" w:fill="FFFFFF"/>
          <w14:ligatures w14:val="standardContextual"/>
        </w:rPr>
        <w:t xml:space="preserve"> </w:t>
      </w:r>
      <w:r w:rsidRPr="00C942CF" w:rsidR="00C942CF">
        <w:rPr>
          <w:rFonts w:ascii="Times New Roman" w:hAnsi="Times New Roman" w:eastAsia="Calibri" w:cs="Times New Roman"/>
          <w:kern w:val="2"/>
          <w:sz w:val="24"/>
          <w:szCs w:val="24"/>
          <w:shd w:val="clear" w:color="auto" w:fill="FFFFFF"/>
          <w14:ligatures w14:val="standardContextual"/>
        </w:rPr>
        <w:t>laboratoorsete leidude kohta arvestust ning esitab leidude kohta aruande Põllumajandus- ja Toiduametile.</w:t>
      </w:r>
      <w:bookmarkEnd w:id="175"/>
    </w:p>
    <w:p w:rsidRPr="00673550" w:rsidR="003009C5" w:rsidP="00F7582C" w:rsidRDefault="003009C5" w14:paraId="02BD991D" w14:textId="77777777">
      <w:pPr>
        <w:jc w:val="both"/>
        <w:rPr>
          <w:rFonts w:ascii="Times New Roman" w:hAnsi="Times New Roman" w:eastAsia="Times New Roman" w:cs="Times New Roman"/>
          <w:color w:val="202020"/>
          <w:sz w:val="24"/>
          <w:szCs w:val="24"/>
          <w:lang w:eastAsia="et-EE"/>
        </w:rPr>
      </w:pPr>
    </w:p>
    <w:p w:rsidRPr="00416F67" w:rsidR="009967B6" w:rsidP="00F7582C" w:rsidRDefault="009967B6" w14:paraId="49696913" w14:textId="23372D57">
      <w:pPr>
        <w:jc w:val="both"/>
        <w:rPr>
          <w:rFonts w:ascii="Times New Roman" w:hAnsi="Times New Roman" w:eastAsia="Times New Roman" w:cs="Times New Roman"/>
          <w:sz w:val="24"/>
          <w:szCs w:val="24"/>
          <w:lang w:eastAsia="et-EE"/>
        </w:rPr>
      </w:pPr>
      <w:r w:rsidRPr="00416F67">
        <w:rPr>
          <w:rFonts w:ascii="Times New Roman" w:hAnsi="Times New Roman" w:eastAsia="Times New Roman" w:cs="Times New Roman"/>
          <w:sz w:val="24"/>
          <w:szCs w:val="24"/>
          <w:lang w:eastAsia="et-EE"/>
        </w:rPr>
        <w:t xml:space="preserve">(5) </w:t>
      </w:r>
      <w:r w:rsidR="00BF476C">
        <w:rPr>
          <w:rFonts w:ascii="Times New Roman" w:hAnsi="Times New Roman" w:eastAsia="Times New Roman" w:cs="Times New Roman"/>
          <w:sz w:val="24"/>
          <w:szCs w:val="24"/>
          <w:lang w:eastAsia="et-EE"/>
        </w:rPr>
        <w:t xml:space="preserve">Nende </w:t>
      </w:r>
      <w:r w:rsidR="00BF476C">
        <w:rPr>
          <w:rFonts w:ascii="Times New Roman" w:hAnsi="Times New Roman" w:eastAsia="Calibri" w:cs="Times New Roman"/>
          <w:kern w:val="2"/>
          <w:sz w:val="24"/>
          <w:szCs w:val="24"/>
          <w:shd w:val="clear" w:color="auto" w:fill="FFFFFF"/>
          <w14:ligatures w14:val="standardContextual"/>
        </w:rPr>
        <w:t>z</w:t>
      </w:r>
      <w:r w:rsidRPr="00416F67">
        <w:rPr>
          <w:rFonts w:ascii="Times New Roman" w:hAnsi="Times New Roman" w:eastAsia="Calibri" w:cs="Times New Roman"/>
          <w:kern w:val="2"/>
          <w:sz w:val="24"/>
          <w:szCs w:val="24"/>
          <w:shd w:val="clear" w:color="auto" w:fill="FFFFFF"/>
          <w14:ligatures w14:val="standardContextual"/>
        </w:rPr>
        <w:t>oonooside loetelu, mille haigusetekitajate leiust tuleb Põllumajandus- ja Toiduametit teavitada</w:t>
      </w:r>
      <w:r w:rsidR="00D32C75">
        <w:rPr>
          <w:rFonts w:ascii="Times New Roman" w:hAnsi="Times New Roman" w:eastAsia="Calibri" w:cs="Times New Roman"/>
          <w:kern w:val="2"/>
          <w:sz w:val="24"/>
          <w:szCs w:val="24"/>
          <w:shd w:val="clear" w:color="auto" w:fill="FFFFFF"/>
          <w14:ligatures w14:val="standardContextual"/>
        </w:rPr>
        <w:t>,</w:t>
      </w:r>
      <w:r w:rsidRPr="00416F67">
        <w:rPr>
          <w:rFonts w:ascii="Times New Roman" w:hAnsi="Times New Roman" w:eastAsia="Calibri" w:cs="Times New Roman"/>
          <w:kern w:val="2"/>
          <w:sz w:val="24"/>
          <w:szCs w:val="24"/>
          <w:shd w:val="clear" w:color="auto" w:fill="FFFFFF"/>
          <w14:ligatures w14:val="standardContextual"/>
        </w:rPr>
        <w:t xml:space="preserve"> ning </w:t>
      </w:r>
      <w:r w:rsidR="007040D2">
        <w:rPr>
          <w:rFonts w:ascii="Times New Roman" w:hAnsi="Times New Roman" w:eastAsia="Calibri" w:cs="Times New Roman"/>
          <w:kern w:val="2"/>
          <w:sz w:val="24"/>
          <w:szCs w:val="24"/>
          <w:shd w:val="clear" w:color="auto" w:fill="FFFFFF"/>
          <w14:ligatures w14:val="standardContextual"/>
        </w:rPr>
        <w:t xml:space="preserve">nende </w:t>
      </w:r>
      <w:r w:rsidR="00D32C75">
        <w:rPr>
          <w:rFonts w:ascii="Times New Roman" w:hAnsi="Times New Roman" w:eastAsia="Calibri" w:cs="Times New Roman"/>
          <w:kern w:val="2"/>
          <w:sz w:val="24"/>
          <w:szCs w:val="24"/>
          <w:shd w:val="clear" w:color="auto" w:fill="FFFFFF"/>
          <w14:ligatures w14:val="standardContextual"/>
        </w:rPr>
        <w:t xml:space="preserve">zoonoossete haigusetekitajate loetelu, </w:t>
      </w:r>
      <w:r w:rsidRPr="00416F67">
        <w:rPr>
          <w:rFonts w:ascii="Times New Roman" w:hAnsi="Times New Roman" w:eastAsia="Calibri" w:cs="Times New Roman"/>
          <w:kern w:val="2"/>
          <w:sz w:val="24"/>
          <w:szCs w:val="24"/>
          <w:shd w:val="clear" w:color="auto" w:fill="FFFFFF"/>
          <w14:ligatures w14:val="standardContextual"/>
        </w:rPr>
        <w:t xml:space="preserve">mille leiu kohta peab labor arvestust pidama, kehtestab </w:t>
      </w:r>
      <w:r w:rsidRPr="00416F67">
        <w:rPr>
          <w:rFonts w:ascii="Times New Roman" w:hAnsi="Times New Roman" w:eastAsia="Calibri" w:cs="Times New Roman"/>
          <w:kern w:val="2"/>
          <w:sz w:val="24"/>
          <w:szCs w:val="24"/>
          <w:bdr w:val="none" w:color="auto" w:sz="0" w:space="0" w:frame="1"/>
          <w:shd w:val="clear" w:color="auto" w:fill="FFFFFF"/>
          <w14:ligatures w14:val="standardContextual"/>
        </w:rPr>
        <w:t xml:space="preserve">valdkonna eest vastutav minister </w:t>
      </w:r>
      <w:r w:rsidRPr="00416F67">
        <w:rPr>
          <w:rFonts w:ascii="Times New Roman" w:hAnsi="Times New Roman" w:eastAsia="Calibri" w:cs="Times New Roman"/>
          <w:kern w:val="2"/>
          <w:sz w:val="24"/>
          <w:szCs w:val="24"/>
          <w:shd w:val="clear" w:color="auto" w:fill="FFFFFF"/>
          <w14:ligatures w14:val="standardContextual"/>
        </w:rPr>
        <w:t>määrusega</w:t>
      </w:r>
      <w:r w:rsidRPr="00416F67">
        <w:rPr>
          <w:rFonts w:ascii="Times New Roman" w:hAnsi="Times New Roman" w:eastAsia="Calibri" w:cs="Times New Roman"/>
          <w:kern w:val="2"/>
          <w:sz w:val="24"/>
          <w:szCs w:val="24"/>
          <w:lang w:eastAsia="et-EE"/>
        </w:rPr>
        <w:t>.</w:t>
      </w:r>
      <w:ins w:author="Aili Sandre - JUSTDIGI" w:date="2025-09-04T10:35:00Z" w16du:dateUtc="2025-09-04T07:35:00Z" w:id="176">
        <w:r w:rsidR="00F41C85">
          <w:rPr>
            <w:rFonts w:ascii="Times New Roman" w:hAnsi="Times New Roman" w:eastAsia="Calibri" w:cs="Times New Roman"/>
            <w:kern w:val="2"/>
            <w:sz w:val="24"/>
            <w:szCs w:val="24"/>
            <w:lang w:eastAsia="et-EE"/>
          </w:rPr>
          <w:t>“</w:t>
        </w:r>
      </w:ins>
      <w:del w:author="Aili Sandre - JUSTDIGI" w:date="2025-09-04T10:35:00Z" w16du:dateUtc="2025-09-04T07:35:00Z" w:id="177">
        <w:r w:rsidRPr="00416F67" w:rsidDel="00F41C85">
          <w:rPr>
            <w:rFonts w:ascii="Times New Roman" w:hAnsi="Times New Roman" w:eastAsia="Times New Roman" w:cs="Times New Roman"/>
            <w:sz w:val="24"/>
            <w:szCs w:val="24"/>
            <w:lang w:eastAsia="et-EE"/>
          </w:rPr>
          <w:delText>”</w:delText>
        </w:r>
      </w:del>
      <w:r w:rsidRPr="00416F67">
        <w:rPr>
          <w:rFonts w:ascii="Times New Roman" w:hAnsi="Times New Roman" w:eastAsia="Times New Roman" w:cs="Times New Roman"/>
          <w:sz w:val="24"/>
          <w:szCs w:val="24"/>
          <w:lang w:eastAsia="et-EE"/>
        </w:rPr>
        <w:t>;</w:t>
      </w:r>
    </w:p>
    <w:p w:rsidRPr="00416F67" w:rsidR="009967B6" w:rsidP="00673550" w:rsidRDefault="009967B6" w14:paraId="6BF0E11B" w14:textId="77777777">
      <w:pPr>
        <w:jc w:val="both"/>
        <w:rPr>
          <w:rFonts w:ascii="Times New Roman" w:hAnsi="Times New Roman" w:eastAsia="Times New Roman" w:cs="Times New Roman"/>
          <w:b/>
          <w:bCs/>
          <w:sz w:val="24"/>
          <w:szCs w:val="24"/>
          <w:bdr w:val="none" w:color="auto" w:sz="0" w:space="0" w:frame="1"/>
          <w:lang w:eastAsia="et-EE"/>
        </w:rPr>
      </w:pPr>
    </w:p>
    <w:bookmarkEnd w:id="58"/>
    <w:p w:rsidRPr="006C2FA6" w:rsidR="009967B6" w:rsidP="00A12BF5" w:rsidRDefault="00DC1680" w14:paraId="6A58EB76" w14:textId="1473E3DB">
      <w:pPr>
        <w:pStyle w:val="Pealkiri2"/>
        <w:jc w:val="both"/>
        <w:rPr>
          <w:rFonts w:ascii="Times New Roman" w:hAnsi="Times New Roman" w:eastAsia="Times New Roman" w:cs="Times New Roman"/>
          <w:color w:val="auto"/>
          <w:sz w:val="24"/>
          <w:szCs w:val="24"/>
          <w:lang w:eastAsia="et-EE"/>
        </w:rPr>
      </w:pPr>
      <w:r>
        <w:rPr>
          <w:rFonts w:ascii="Times New Roman" w:hAnsi="Times New Roman" w:eastAsia="Times New Roman" w:cs="Times New Roman"/>
          <w:b/>
          <w:bCs/>
          <w:color w:val="auto"/>
          <w:sz w:val="24"/>
          <w:szCs w:val="24"/>
          <w:bdr w:val="none" w:color="auto" w:sz="0" w:space="0" w:frame="1"/>
          <w:lang w:eastAsia="et-EE"/>
        </w:rPr>
        <w:t>3</w:t>
      </w:r>
      <w:r w:rsidR="00AD7774">
        <w:rPr>
          <w:rFonts w:ascii="Times New Roman" w:hAnsi="Times New Roman" w:eastAsia="Times New Roman" w:cs="Times New Roman"/>
          <w:b/>
          <w:bCs/>
          <w:color w:val="auto"/>
          <w:sz w:val="24"/>
          <w:szCs w:val="24"/>
          <w:bdr w:val="none" w:color="auto" w:sz="0" w:space="0" w:frame="1"/>
          <w:lang w:eastAsia="et-EE"/>
        </w:rPr>
        <w:t>6</w:t>
      </w:r>
      <w:r w:rsidRPr="009973F6" w:rsidR="009967B6">
        <w:rPr>
          <w:rFonts w:ascii="Times New Roman" w:hAnsi="Times New Roman" w:eastAsia="Times New Roman" w:cs="Times New Roman"/>
          <w:b/>
          <w:bCs/>
          <w:color w:val="auto"/>
          <w:sz w:val="24"/>
          <w:szCs w:val="24"/>
          <w:bdr w:val="none" w:color="auto" w:sz="0" w:space="0" w:frame="1"/>
          <w:lang w:eastAsia="et-EE"/>
        </w:rPr>
        <w:t xml:space="preserve">) </w:t>
      </w:r>
      <w:bookmarkStart w:name="_Hlk163047489" w:id="178"/>
      <w:r w:rsidRPr="009973F6" w:rsidR="008C7E26">
        <w:rPr>
          <w:rFonts w:ascii="Times New Roman" w:hAnsi="Times New Roman" w:eastAsia="Times New Roman" w:cs="Times New Roman"/>
          <w:color w:val="auto"/>
          <w:sz w:val="24"/>
          <w:szCs w:val="24"/>
        </w:rPr>
        <w:t>paragrahvi</w:t>
      </w:r>
      <w:r w:rsidRPr="009973F6" w:rsidR="009967B6">
        <w:rPr>
          <w:rFonts w:ascii="Times New Roman" w:hAnsi="Times New Roman" w:eastAsia="Times New Roman" w:cs="Times New Roman"/>
          <w:color w:val="auto"/>
          <w:sz w:val="24"/>
          <w:szCs w:val="24"/>
          <w:bdr w:val="none" w:color="auto" w:sz="0" w:space="0" w:frame="1"/>
          <w:lang w:eastAsia="et-EE"/>
        </w:rPr>
        <w:t xml:space="preserve"> 50 lõige</w:t>
      </w:r>
      <w:r w:rsidRPr="009973F6" w:rsidR="00B454E4">
        <w:rPr>
          <w:rFonts w:ascii="Times New Roman" w:hAnsi="Times New Roman" w:eastAsia="Times New Roman" w:cs="Times New Roman"/>
          <w:color w:val="auto"/>
          <w:sz w:val="24"/>
          <w:szCs w:val="24"/>
          <w:bdr w:val="none" w:color="auto" w:sz="0" w:space="0" w:frame="1"/>
          <w:lang w:eastAsia="et-EE"/>
        </w:rPr>
        <w:t>t</w:t>
      </w:r>
      <w:r w:rsidRPr="009973F6" w:rsidR="009967B6">
        <w:rPr>
          <w:rFonts w:ascii="Times New Roman" w:hAnsi="Times New Roman" w:eastAsia="Times New Roman" w:cs="Times New Roman"/>
          <w:color w:val="auto"/>
          <w:sz w:val="24"/>
          <w:szCs w:val="24"/>
          <w:bdr w:val="none" w:color="auto" w:sz="0" w:space="0" w:frame="1"/>
          <w:lang w:eastAsia="et-EE"/>
        </w:rPr>
        <w:t xml:space="preserve"> 2 </w:t>
      </w:r>
      <w:r w:rsidRPr="009973F6" w:rsidR="00B454E4">
        <w:rPr>
          <w:rFonts w:ascii="Times New Roman" w:hAnsi="Times New Roman" w:eastAsia="Times New Roman" w:cs="Times New Roman"/>
          <w:color w:val="auto"/>
          <w:sz w:val="24"/>
          <w:szCs w:val="24"/>
          <w:bdr w:val="none" w:color="auto" w:sz="0" w:space="0" w:frame="1"/>
          <w:lang w:eastAsia="et-EE"/>
        </w:rPr>
        <w:t>täiendatakse pärast sõna „liikmesriike</w:t>
      </w:r>
      <w:ins w:author="Aili Sandre - JUSTDIGI" w:date="2025-09-04T10:36:00Z" w16du:dateUtc="2025-09-04T07:36:00Z" w:id="179">
        <w:r w:rsidR="00C423BF">
          <w:rPr>
            <w:rFonts w:ascii="Times New Roman" w:hAnsi="Times New Roman" w:eastAsia="Times New Roman" w:cs="Times New Roman"/>
            <w:color w:val="auto"/>
            <w:sz w:val="24"/>
            <w:szCs w:val="24"/>
            <w:bdr w:val="none" w:color="auto" w:sz="0" w:space="0" w:frame="1"/>
            <w:lang w:eastAsia="et-EE"/>
          </w:rPr>
          <w:t>“</w:t>
        </w:r>
      </w:ins>
      <w:del w:author="Aili Sandre - JUSTDIGI" w:date="2025-09-04T10:36:00Z" w16du:dateUtc="2025-09-04T07:36:00Z" w:id="180">
        <w:r w:rsidRPr="00514AD4" w:rsidDel="00C423BF" w:rsidR="00833637">
          <w:rPr>
            <w:rFonts w:ascii="Times New Roman" w:hAnsi="Times New Roman" w:eastAsia="Times New Roman" w:cs="Times New Roman"/>
            <w:sz w:val="24"/>
            <w:szCs w:val="24"/>
            <w:lang w:eastAsia="et-EE"/>
          </w:rPr>
          <w:delText>”</w:delText>
        </w:r>
      </w:del>
      <w:r w:rsidRPr="009973F6" w:rsidR="00B454E4">
        <w:rPr>
          <w:rFonts w:ascii="Times New Roman" w:hAnsi="Times New Roman" w:eastAsia="Times New Roman" w:cs="Times New Roman"/>
          <w:color w:val="auto"/>
          <w:sz w:val="24"/>
          <w:szCs w:val="24"/>
          <w:bdr w:val="none" w:color="auto" w:sz="0" w:space="0" w:frame="1"/>
          <w:lang w:eastAsia="et-EE"/>
        </w:rPr>
        <w:t xml:space="preserve"> sõnadega „nende taotluse</w:t>
      </w:r>
      <w:r w:rsidRPr="00A12BF5" w:rsidR="00B454E4">
        <w:rPr>
          <w:rFonts w:ascii="Times New Roman" w:hAnsi="Times New Roman" w:eastAsia="Times New Roman" w:cs="Times New Roman"/>
          <w:color w:val="auto"/>
          <w:sz w:val="24"/>
          <w:szCs w:val="24"/>
          <w:bdr w:val="none" w:color="auto" w:sz="0" w:space="0" w:frame="1"/>
          <w:lang w:eastAsia="et-EE"/>
        </w:rPr>
        <w:t>l</w:t>
      </w:r>
      <w:ins w:author="Aili Sandre - JUSTDIGI" w:date="2025-09-04T10:36:00Z" w16du:dateUtc="2025-09-04T07:36:00Z" w:id="181">
        <w:r w:rsidR="00C423BF">
          <w:rPr>
            <w:rFonts w:ascii="Times New Roman" w:hAnsi="Times New Roman" w:eastAsia="Times New Roman" w:cs="Times New Roman"/>
            <w:color w:val="auto"/>
            <w:sz w:val="24"/>
            <w:szCs w:val="24"/>
            <w:bdr w:val="none" w:color="auto" w:sz="0" w:space="0" w:frame="1"/>
            <w:lang w:eastAsia="et-EE"/>
          </w:rPr>
          <w:t>“</w:t>
        </w:r>
      </w:ins>
      <w:del w:author="Aili Sandre - JUSTDIGI" w:date="2025-09-04T10:36:00Z" w16du:dateUtc="2025-09-04T07:36:00Z" w:id="182">
        <w:r w:rsidRPr="00A12BF5" w:rsidDel="00C423BF" w:rsidR="00833637">
          <w:rPr>
            <w:rFonts w:ascii="Times New Roman" w:hAnsi="Times New Roman" w:eastAsia="Times New Roman" w:cs="Times New Roman"/>
            <w:color w:val="auto"/>
            <w:sz w:val="24"/>
            <w:szCs w:val="24"/>
            <w:lang w:eastAsia="et-EE"/>
          </w:rPr>
          <w:delText>”</w:delText>
        </w:r>
      </w:del>
      <w:r w:rsidRPr="00A12BF5" w:rsidR="00B454E4">
        <w:rPr>
          <w:rFonts w:ascii="Times New Roman" w:hAnsi="Times New Roman" w:eastAsia="Times New Roman" w:cs="Times New Roman"/>
          <w:color w:val="auto"/>
          <w:sz w:val="24"/>
          <w:szCs w:val="24"/>
          <w:bdr w:val="none" w:color="auto" w:sz="0" w:space="0" w:frame="1"/>
          <w:lang w:eastAsia="et-EE"/>
        </w:rPr>
        <w:t>;</w:t>
      </w:r>
    </w:p>
    <w:bookmarkEnd w:id="178"/>
    <w:p w:rsidRPr="009973F6" w:rsidR="00CA328C" w:rsidP="009973F6" w:rsidRDefault="00CA328C" w14:paraId="73966280" w14:textId="77777777">
      <w:pPr>
        <w:jc w:val="both"/>
        <w:rPr>
          <w:rFonts w:ascii="Times New Roman" w:hAnsi="Times New Roman" w:eastAsia="Times New Roman" w:cs="Times New Roman"/>
          <w:sz w:val="24"/>
          <w:szCs w:val="24"/>
          <w:bdr w:val="none" w:color="auto" w:sz="0" w:space="0" w:frame="1"/>
          <w:lang w:eastAsia="et-EE"/>
        </w:rPr>
      </w:pPr>
    </w:p>
    <w:p w:rsidRPr="00416F67" w:rsidR="009967B6" w:rsidP="00416F67" w:rsidRDefault="00DC1680" w14:paraId="785175D4" w14:textId="3E8630D6">
      <w:pPr>
        <w:pStyle w:val="Pealkiri2"/>
        <w:rPr>
          <w:rFonts w:ascii="Times New Roman" w:hAnsi="Times New Roman" w:eastAsia="Times New Roman" w:cs="Times New Roman"/>
          <w:color w:val="auto"/>
          <w:sz w:val="24"/>
          <w:szCs w:val="24"/>
          <w:bdr w:val="none" w:color="auto" w:sz="0" w:space="0" w:frame="1"/>
          <w:lang w:eastAsia="et-EE"/>
        </w:rPr>
      </w:pPr>
      <w:r>
        <w:rPr>
          <w:rFonts w:ascii="Times New Roman" w:hAnsi="Times New Roman" w:eastAsia="Times New Roman" w:cs="Times New Roman"/>
          <w:b/>
          <w:bCs/>
          <w:color w:val="auto"/>
          <w:sz w:val="24"/>
          <w:szCs w:val="24"/>
          <w:bdr w:val="none" w:color="auto" w:sz="0" w:space="0" w:frame="1"/>
          <w:lang w:eastAsia="et-EE"/>
        </w:rPr>
        <w:t>3</w:t>
      </w:r>
      <w:r w:rsidR="00AD7774">
        <w:rPr>
          <w:rFonts w:ascii="Times New Roman" w:hAnsi="Times New Roman" w:eastAsia="Times New Roman" w:cs="Times New Roman"/>
          <w:b/>
          <w:bCs/>
          <w:color w:val="auto"/>
          <w:sz w:val="24"/>
          <w:szCs w:val="24"/>
          <w:bdr w:val="none" w:color="auto" w:sz="0" w:space="0" w:frame="1"/>
          <w:lang w:eastAsia="et-EE"/>
        </w:rPr>
        <w:t>7</w:t>
      </w:r>
      <w:r w:rsidRPr="00416F67" w:rsidR="009967B6">
        <w:rPr>
          <w:rFonts w:ascii="Times New Roman" w:hAnsi="Times New Roman" w:eastAsia="Times New Roman" w:cs="Times New Roman"/>
          <w:b/>
          <w:bCs/>
          <w:color w:val="auto"/>
          <w:sz w:val="24"/>
          <w:szCs w:val="24"/>
          <w:bdr w:val="none" w:color="auto" w:sz="0" w:space="0" w:frame="1"/>
          <w:lang w:eastAsia="et-EE"/>
        </w:rPr>
        <w:t xml:space="preserve">) </w:t>
      </w:r>
      <w:bookmarkStart w:name="_Hlk163048167" w:id="183"/>
      <w:r w:rsidRPr="00EE5553" w:rsidR="009967B6">
        <w:rPr>
          <w:rFonts w:ascii="Times New Roman" w:hAnsi="Times New Roman" w:eastAsia="Times New Roman" w:cs="Times New Roman"/>
          <w:color w:val="auto"/>
          <w:sz w:val="24"/>
          <w:szCs w:val="24"/>
          <w:lang w:eastAsia="et-EE"/>
        </w:rPr>
        <w:t>seadust täiendatakse</w:t>
      </w:r>
      <w:r w:rsidRPr="00416F67" w:rsidR="009967B6">
        <w:rPr>
          <w:rFonts w:ascii="Times New Roman" w:hAnsi="Times New Roman" w:eastAsia="Times New Roman" w:cs="Times New Roman"/>
          <w:color w:val="auto"/>
          <w:sz w:val="24"/>
          <w:szCs w:val="24"/>
          <w:lang w:eastAsia="et-EE"/>
        </w:rPr>
        <w:t xml:space="preserve"> §-ga </w:t>
      </w:r>
      <w:r w:rsidRPr="00416F67" w:rsidR="009967B6">
        <w:rPr>
          <w:rFonts w:ascii="Times New Roman" w:hAnsi="Times New Roman" w:eastAsia="Times New Roman" w:cs="Times New Roman"/>
          <w:color w:val="auto"/>
          <w:sz w:val="24"/>
          <w:szCs w:val="24"/>
          <w:bdr w:val="none" w:color="auto" w:sz="0" w:space="0" w:frame="1"/>
          <w:lang w:eastAsia="et-EE"/>
        </w:rPr>
        <w:t>55</w:t>
      </w:r>
      <w:r w:rsidRPr="00416F67" w:rsidR="009967B6">
        <w:rPr>
          <w:rFonts w:ascii="Times New Roman" w:hAnsi="Times New Roman" w:eastAsia="Times New Roman" w:cs="Times New Roman"/>
          <w:color w:val="auto"/>
          <w:sz w:val="24"/>
          <w:szCs w:val="24"/>
          <w:bdr w:val="none" w:color="auto" w:sz="0" w:space="0" w:frame="1"/>
          <w:vertAlign w:val="superscript"/>
          <w:lang w:eastAsia="et-EE"/>
        </w:rPr>
        <w:t xml:space="preserve">1 </w:t>
      </w:r>
      <w:r w:rsidRPr="00416F67" w:rsidR="009967B6">
        <w:rPr>
          <w:rFonts w:ascii="Times New Roman" w:hAnsi="Times New Roman" w:eastAsia="Times New Roman" w:cs="Times New Roman"/>
          <w:color w:val="auto"/>
          <w:sz w:val="24"/>
          <w:szCs w:val="24"/>
          <w:bdr w:val="none" w:color="auto" w:sz="0" w:space="0" w:frame="1"/>
          <w:lang w:eastAsia="et-EE"/>
        </w:rPr>
        <w:t>järgmises sõnastuses:</w:t>
      </w:r>
    </w:p>
    <w:p w:rsidRPr="00416F67" w:rsidR="009967B6" w:rsidP="005C2B52" w:rsidRDefault="009967B6" w14:paraId="6822337C" w14:textId="3CEBF02B">
      <w:pPr>
        <w:jc w:val="both"/>
        <w:rPr>
          <w:rFonts w:ascii="Times New Roman" w:hAnsi="Times New Roman" w:cs="Times New Roman"/>
          <w:b/>
          <w:bCs/>
          <w:sz w:val="24"/>
          <w:szCs w:val="24"/>
          <w:lang w:eastAsia="et-EE"/>
        </w:rPr>
      </w:pPr>
      <w:bookmarkStart w:name="_Hlk176880191" w:id="184"/>
      <w:r w:rsidRPr="00416F67">
        <w:rPr>
          <w:rFonts w:ascii="Times New Roman" w:hAnsi="Times New Roman" w:cs="Times New Roman"/>
          <w:b/>
          <w:bCs/>
          <w:sz w:val="24"/>
          <w:szCs w:val="24"/>
          <w:lang w:eastAsia="et-EE"/>
        </w:rPr>
        <w:t>„§ 55</w:t>
      </w:r>
      <w:r w:rsidRPr="00416F67">
        <w:rPr>
          <w:rFonts w:ascii="Times New Roman" w:hAnsi="Times New Roman" w:cs="Times New Roman"/>
          <w:b/>
          <w:bCs/>
          <w:sz w:val="24"/>
          <w:szCs w:val="24"/>
          <w:vertAlign w:val="superscript"/>
          <w:lang w:eastAsia="et-EE"/>
        </w:rPr>
        <w:t>1</w:t>
      </w:r>
      <w:r w:rsidRPr="00416F67" w:rsidR="003E4A19">
        <w:rPr>
          <w:rFonts w:ascii="Times New Roman" w:hAnsi="Times New Roman" w:cs="Times New Roman"/>
          <w:b/>
          <w:bCs/>
          <w:sz w:val="24"/>
          <w:szCs w:val="24"/>
          <w:lang w:eastAsia="et-EE"/>
        </w:rPr>
        <w:t xml:space="preserve">. </w:t>
      </w:r>
      <w:r w:rsidRPr="00416F67">
        <w:rPr>
          <w:rFonts w:ascii="Times New Roman" w:hAnsi="Times New Roman" w:cs="Times New Roman"/>
          <w:b/>
          <w:bCs/>
          <w:sz w:val="24"/>
          <w:szCs w:val="24"/>
          <w:lang w:eastAsia="et-EE"/>
        </w:rPr>
        <w:t>Muu loomataudi tõrje meetmed</w:t>
      </w:r>
    </w:p>
    <w:p w:rsidRPr="00416F67" w:rsidR="009967B6" w:rsidP="005C2B52" w:rsidRDefault="009967B6" w14:paraId="031E046D" w14:textId="77777777">
      <w:pPr>
        <w:shd w:val="clear" w:color="auto" w:fill="FFFFFF"/>
        <w:jc w:val="both"/>
        <w:rPr>
          <w:rFonts w:ascii="Times New Roman" w:hAnsi="Times New Roman" w:eastAsia="Times New Roman" w:cs="Times New Roman"/>
          <w:sz w:val="24"/>
          <w:szCs w:val="24"/>
          <w:lang w:eastAsia="et-EE"/>
        </w:rPr>
      </w:pPr>
    </w:p>
    <w:p w:rsidRPr="00416F67" w:rsidR="009967B6" w:rsidP="005C2B52" w:rsidRDefault="009967B6" w14:paraId="319C7E0C" w14:textId="6958CA83">
      <w:pPr>
        <w:jc w:val="both"/>
        <w:rPr>
          <w:rFonts w:ascii="Times New Roman" w:hAnsi="Times New Roman" w:eastAsia="Calibri" w:cs="Times New Roman"/>
          <w:kern w:val="2"/>
          <w:sz w:val="24"/>
          <w:szCs w:val="24"/>
          <w:shd w:val="clear" w:color="auto" w:fill="FFFFFF"/>
          <w14:ligatures w14:val="standardContextual"/>
        </w:rPr>
      </w:pPr>
      <w:r w:rsidRPr="00416F67">
        <w:rPr>
          <w:rFonts w:ascii="Times New Roman" w:hAnsi="Times New Roman" w:eastAsia="Calibri" w:cs="Times New Roman"/>
          <w:kern w:val="2"/>
          <w:sz w:val="24"/>
          <w:szCs w:val="24"/>
          <w:shd w:val="clear" w:color="auto" w:fill="FFFFFF"/>
          <w14:ligatures w14:val="standardContextual"/>
        </w:rPr>
        <w:t xml:space="preserve">(1) Muu loomataudi kahtluse või puhkemise korral </w:t>
      </w:r>
      <w:r w:rsidRPr="00416F67" w:rsidR="00985B87">
        <w:rPr>
          <w:rFonts w:ascii="Times New Roman" w:hAnsi="Times New Roman" w:eastAsia="Calibri" w:cs="Times New Roman"/>
          <w:kern w:val="2"/>
          <w:sz w:val="24"/>
          <w:szCs w:val="24"/>
          <w:shd w:val="clear" w:color="auto" w:fill="FFFFFF"/>
          <w14:ligatures w14:val="standardContextual"/>
        </w:rPr>
        <w:t>rakendab</w:t>
      </w:r>
      <w:r w:rsidRPr="00416F67" w:rsidR="002E1D46">
        <w:rPr>
          <w:rFonts w:ascii="Times New Roman" w:hAnsi="Times New Roman" w:eastAsia="Calibri" w:cs="Times New Roman"/>
          <w:kern w:val="2"/>
          <w:sz w:val="24"/>
          <w:szCs w:val="24"/>
          <w:shd w:val="clear" w:color="auto" w:fill="FFFFFF"/>
          <w14:ligatures w14:val="standardContextual"/>
        </w:rPr>
        <w:t xml:space="preserve"> </w:t>
      </w:r>
      <w:r w:rsidRPr="00416F67">
        <w:rPr>
          <w:rFonts w:ascii="Times New Roman" w:hAnsi="Times New Roman" w:eastAsia="Calibri" w:cs="Times New Roman"/>
          <w:kern w:val="2"/>
          <w:sz w:val="24"/>
          <w:szCs w:val="24"/>
          <w:shd w:val="clear" w:color="auto" w:fill="FFFFFF"/>
          <w14:ligatures w14:val="standardContextual"/>
        </w:rPr>
        <w:t xml:space="preserve">Põllumajandus- ja Toiduamet </w:t>
      </w:r>
      <w:r w:rsidRPr="00416F67" w:rsidR="00985B87">
        <w:rPr>
          <w:rFonts w:ascii="Times New Roman" w:hAnsi="Times New Roman" w:cs="Times New Roman"/>
          <w:sz w:val="24"/>
          <w:szCs w:val="24"/>
          <w:shd w:val="clear" w:color="auto" w:fill="FFFFFF"/>
        </w:rPr>
        <w:t xml:space="preserve">taudi leviku ennetamiseks </w:t>
      </w:r>
      <w:r w:rsidR="00404A98">
        <w:rPr>
          <w:rFonts w:ascii="Times New Roman" w:hAnsi="Times New Roman" w:eastAsia="Calibri" w:cs="Times New Roman"/>
          <w:kern w:val="2"/>
          <w:sz w:val="24"/>
          <w:szCs w:val="24"/>
          <w:shd w:val="clear" w:color="auto" w:fill="FFFFFF"/>
          <w14:ligatures w14:val="standardContextual"/>
        </w:rPr>
        <w:t>Maailma Loomatervise Organisatsiooni</w:t>
      </w:r>
      <w:r w:rsidR="00EE1041">
        <w:rPr>
          <w:rFonts w:ascii="Times New Roman" w:hAnsi="Times New Roman" w:eastAsia="Calibri" w:cs="Times New Roman"/>
          <w:kern w:val="2"/>
          <w:sz w:val="24"/>
          <w:szCs w:val="24"/>
          <w:shd w:val="clear" w:color="auto" w:fill="FFFFFF"/>
          <w14:ligatures w14:val="standardContextual"/>
        </w:rPr>
        <w:t xml:space="preserve"> </w:t>
      </w:r>
      <w:r w:rsidRPr="00416F67">
        <w:rPr>
          <w:rFonts w:ascii="Times New Roman" w:hAnsi="Times New Roman" w:eastAsia="Calibri" w:cs="Times New Roman"/>
          <w:kern w:val="2"/>
          <w:sz w:val="24"/>
          <w:szCs w:val="24"/>
          <w:shd w:val="clear" w:color="auto" w:fill="FFFFFF"/>
          <w14:ligatures w14:val="standardContextual"/>
        </w:rPr>
        <w:t xml:space="preserve">väljatöötatud </w:t>
      </w:r>
      <w:r w:rsidRPr="00416F67" w:rsidR="002E1D46">
        <w:rPr>
          <w:rFonts w:ascii="Times New Roman" w:hAnsi="Times New Roman" w:eastAsia="Calibri" w:cs="Times New Roman"/>
          <w:kern w:val="2"/>
          <w:sz w:val="24"/>
          <w:szCs w:val="24"/>
          <w:shd w:val="clear" w:color="auto" w:fill="FFFFFF"/>
          <w14:ligatures w14:val="standardContextual"/>
        </w:rPr>
        <w:t xml:space="preserve">asjakohaseid </w:t>
      </w:r>
      <w:r w:rsidRPr="00416F67">
        <w:rPr>
          <w:rFonts w:ascii="Times New Roman" w:hAnsi="Times New Roman" w:eastAsia="Calibri" w:cs="Times New Roman"/>
          <w:kern w:val="2"/>
          <w:sz w:val="24"/>
          <w:szCs w:val="24"/>
          <w:shd w:val="clear" w:color="auto" w:fill="FFFFFF"/>
          <w14:ligatures w14:val="standardContextual"/>
        </w:rPr>
        <w:t>põhimõtteid, meetodeid, soovitusi ja juhendeid.</w:t>
      </w:r>
    </w:p>
    <w:p w:rsidRPr="00416F67" w:rsidR="009967B6" w:rsidP="005C2B52" w:rsidRDefault="009967B6" w14:paraId="5B9C71E5" w14:textId="77777777">
      <w:pPr>
        <w:jc w:val="both"/>
        <w:rPr>
          <w:rFonts w:ascii="Times New Roman" w:hAnsi="Times New Roman" w:eastAsia="Calibri" w:cs="Times New Roman"/>
          <w:kern w:val="2"/>
          <w:sz w:val="24"/>
          <w:szCs w:val="24"/>
          <w:shd w:val="clear" w:color="auto" w:fill="FFFFFF"/>
          <w14:ligatures w14:val="standardContextual"/>
        </w:rPr>
      </w:pPr>
    </w:p>
    <w:p w:rsidRPr="00416F67" w:rsidR="009967B6" w:rsidP="005C2B52" w:rsidRDefault="009967B6" w14:paraId="1BCA3F60" w14:textId="4701EF7B">
      <w:pPr>
        <w:jc w:val="both"/>
        <w:rPr>
          <w:rFonts w:ascii="Times New Roman" w:hAnsi="Times New Roman" w:eastAsia="Calibri" w:cs="Times New Roman"/>
          <w:kern w:val="2"/>
          <w:sz w:val="24"/>
          <w:szCs w:val="24"/>
          <w:shd w:val="clear" w:color="auto" w:fill="FFFFFF"/>
          <w14:ligatures w14:val="standardContextual"/>
        </w:rPr>
      </w:pPr>
      <w:r w:rsidRPr="00416F67">
        <w:rPr>
          <w:rFonts w:ascii="Times New Roman" w:hAnsi="Times New Roman" w:eastAsia="Calibri" w:cs="Times New Roman"/>
          <w:kern w:val="2"/>
          <w:sz w:val="24"/>
          <w:szCs w:val="24"/>
          <w:shd w:val="clear" w:color="auto" w:fill="FFFFFF"/>
          <w14:ligatures w14:val="standardContextual"/>
        </w:rPr>
        <w:t xml:space="preserve">(2) Muu loomataudi </w:t>
      </w:r>
      <w:r w:rsidRPr="00416F67" w:rsidR="00985B87">
        <w:rPr>
          <w:rFonts w:ascii="Times New Roman" w:hAnsi="Times New Roman" w:cs="Times New Roman"/>
          <w:sz w:val="24"/>
          <w:szCs w:val="24"/>
          <w:shd w:val="clear" w:color="auto" w:fill="FFFFFF"/>
        </w:rPr>
        <w:t xml:space="preserve">leviku </w:t>
      </w:r>
      <w:r w:rsidRPr="00416F67">
        <w:rPr>
          <w:rFonts w:ascii="Times New Roman" w:hAnsi="Times New Roman" w:eastAsia="Calibri" w:cs="Times New Roman"/>
          <w:kern w:val="2"/>
          <w:sz w:val="24"/>
          <w:szCs w:val="24"/>
          <w:shd w:val="clear" w:color="auto" w:fill="FFFFFF"/>
          <w14:ligatures w14:val="standardContextual"/>
        </w:rPr>
        <w:t xml:space="preserve">ennetamiseks rakendab loomapidaja asjakohaseid bioturvalisuse meetmeid </w:t>
      </w:r>
      <w:r w:rsidR="00BF476C">
        <w:rPr>
          <w:rFonts w:ascii="Times New Roman" w:hAnsi="Times New Roman" w:eastAsia="Calibri" w:cs="Times New Roman"/>
          <w:kern w:val="2"/>
          <w:sz w:val="24"/>
          <w:szCs w:val="24"/>
          <w:shd w:val="clear" w:color="auto" w:fill="FFFFFF"/>
          <w14:ligatures w14:val="standardContextual"/>
        </w:rPr>
        <w:t>ning</w:t>
      </w:r>
      <w:r w:rsidRPr="00416F67" w:rsidR="00BF476C">
        <w:rPr>
          <w:rFonts w:ascii="Times New Roman" w:hAnsi="Times New Roman" w:eastAsia="Calibri" w:cs="Times New Roman"/>
          <w:kern w:val="2"/>
          <w:sz w:val="24"/>
          <w:szCs w:val="24"/>
          <w:shd w:val="clear" w:color="auto" w:fill="FFFFFF"/>
          <w14:ligatures w14:val="standardContextual"/>
        </w:rPr>
        <w:t xml:space="preserve"> </w:t>
      </w:r>
      <w:r w:rsidRPr="00416F67">
        <w:rPr>
          <w:rFonts w:ascii="Times New Roman" w:hAnsi="Times New Roman" w:eastAsia="Calibri" w:cs="Times New Roman"/>
          <w:kern w:val="2"/>
          <w:sz w:val="24"/>
          <w:szCs w:val="24"/>
          <w:shd w:val="clear" w:color="auto" w:fill="FFFFFF"/>
          <w14:ligatures w14:val="standardContextual"/>
        </w:rPr>
        <w:t xml:space="preserve">järgib </w:t>
      </w:r>
      <w:r w:rsidRPr="00416F67" w:rsidR="00985B87">
        <w:rPr>
          <w:rFonts w:ascii="Times New Roman" w:hAnsi="Times New Roman" w:eastAsia="Calibri" w:cs="Times New Roman"/>
          <w:kern w:val="2"/>
          <w:sz w:val="24"/>
          <w:szCs w:val="24"/>
          <w:shd w:val="clear" w:color="auto" w:fill="FFFFFF"/>
          <w14:ligatures w14:val="standardContextual"/>
        </w:rPr>
        <w:t xml:space="preserve">taudi tõrjel </w:t>
      </w:r>
      <w:r w:rsidRPr="00416F67">
        <w:rPr>
          <w:rFonts w:ascii="Times New Roman" w:hAnsi="Times New Roman" w:eastAsia="Calibri" w:cs="Times New Roman"/>
          <w:kern w:val="2"/>
          <w:sz w:val="24"/>
          <w:szCs w:val="24"/>
          <w:shd w:val="clear" w:color="auto" w:fill="FFFFFF"/>
          <w14:ligatures w14:val="standardContextual"/>
        </w:rPr>
        <w:t>Põllumajandus- ja Toiduameti ettekirjutusi.</w:t>
      </w:r>
    </w:p>
    <w:p w:rsidRPr="00416F67" w:rsidR="009967B6" w:rsidP="005C2B52" w:rsidRDefault="009967B6" w14:paraId="38EE0FE8" w14:textId="77777777">
      <w:pPr>
        <w:jc w:val="both"/>
        <w:rPr>
          <w:rFonts w:ascii="Times New Roman" w:hAnsi="Times New Roman" w:eastAsia="Calibri" w:cs="Times New Roman"/>
          <w:kern w:val="2"/>
          <w:sz w:val="24"/>
          <w:szCs w:val="24"/>
          <w:shd w:val="clear" w:color="auto" w:fill="FFFFFF"/>
          <w14:ligatures w14:val="standardContextual"/>
        </w:rPr>
      </w:pPr>
    </w:p>
    <w:p w:rsidRPr="00416F67" w:rsidR="009967B6" w:rsidP="005C2B52" w:rsidRDefault="009967B6" w14:paraId="1FE4FC71" w14:textId="554E17CA">
      <w:pPr>
        <w:jc w:val="both"/>
        <w:rPr>
          <w:rFonts w:ascii="Times New Roman" w:hAnsi="Times New Roman" w:eastAsia="Times New Roman" w:cs="Times New Roman"/>
          <w:sz w:val="24"/>
          <w:szCs w:val="24"/>
          <w:lang w:eastAsia="et-EE"/>
        </w:rPr>
      </w:pPr>
      <w:r w:rsidRPr="00416F67">
        <w:rPr>
          <w:rFonts w:ascii="Times New Roman" w:hAnsi="Times New Roman" w:eastAsia="Calibri" w:cs="Times New Roman"/>
          <w:kern w:val="2"/>
          <w:sz w:val="24"/>
          <w:szCs w:val="24"/>
          <w:shd w:val="clear" w:color="auto" w:fill="FFFFFF"/>
          <w14:ligatures w14:val="standardContextual"/>
        </w:rPr>
        <w:t xml:space="preserve">(3) Muu loomataudi ennetamise ja tõrje täpsemad meetmed võib kehtestada </w:t>
      </w:r>
      <w:r w:rsidRPr="00416F67">
        <w:rPr>
          <w:rFonts w:ascii="Times New Roman" w:hAnsi="Times New Roman" w:eastAsia="Calibri" w:cs="Times New Roman"/>
          <w:kern w:val="2"/>
          <w:sz w:val="24"/>
          <w:szCs w:val="24"/>
          <w:bdr w:val="none" w:color="auto" w:sz="0" w:space="0" w:frame="1"/>
          <w:shd w:val="clear" w:color="auto" w:fill="FFFFFF"/>
          <w14:ligatures w14:val="standardContextual"/>
        </w:rPr>
        <w:t>valdkonna eest vastutav minister</w:t>
      </w:r>
      <w:r w:rsidRPr="00416F67">
        <w:rPr>
          <w:rFonts w:ascii="Times New Roman" w:hAnsi="Times New Roman" w:eastAsia="Calibri" w:cs="Times New Roman"/>
          <w:kern w:val="2"/>
          <w:sz w:val="24"/>
          <w:szCs w:val="24"/>
          <w:shd w:val="clear" w:color="auto" w:fill="FFFFFF"/>
          <w14:ligatures w14:val="standardContextual"/>
        </w:rPr>
        <w:t xml:space="preserve"> määrusega</w:t>
      </w:r>
      <w:bookmarkEnd w:id="184"/>
      <w:r w:rsidRPr="00416F67">
        <w:rPr>
          <w:rFonts w:ascii="Times New Roman" w:hAnsi="Times New Roman" w:eastAsia="Calibri" w:cs="Times New Roman"/>
          <w:kern w:val="2"/>
          <w:sz w:val="24"/>
          <w:szCs w:val="24"/>
          <w:shd w:val="clear" w:color="auto" w:fill="FFFFFF"/>
          <w14:ligatures w14:val="standardContextual"/>
        </w:rPr>
        <w:t>.</w:t>
      </w:r>
      <w:ins w:author="Aili Sandre - JUSTDIGI" w:date="2025-09-04T10:37:00Z" w16du:dateUtc="2025-09-04T07:37:00Z" w:id="185">
        <w:r w:rsidR="00C423BF">
          <w:rPr>
            <w:rFonts w:ascii="Times New Roman" w:hAnsi="Times New Roman" w:eastAsia="Calibri" w:cs="Times New Roman"/>
            <w:kern w:val="2"/>
            <w:sz w:val="24"/>
            <w:szCs w:val="24"/>
            <w:shd w:val="clear" w:color="auto" w:fill="FFFFFF"/>
            <w14:ligatures w14:val="standardContextual"/>
          </w:rPr>
          <w:t>“</w:t>
        </w:r>
      </w:ins>
      <w:del w:author="Aili Sandre - JUSTDIGI" w:date="2025-09-04T10:37:00Z" w16du:dateUtc="2025-09-04T07:37:00Z" w:id="186">
        <w:r w:rsidRPr="00416F67" w:rsidDel="00C423BF">
          <w:rPr>
            <w:rFonts w:ascii="Times New Roman" w:hAnsi="Times New Roman" w:eastAsia="Times New Roman" w:cs="Times New Roman"/>
            <w:sz w:val="24"/>
            <w:szCs w:val="24"/>
            <w:lang w:eastAsia="et-EE"/>
          </w:rPr>
          <w:delText>”</w:delText>
        </w:r>
      </w:del>
      <w:r w:rsidRPr="00416F67" w:rsidR="008C7E26">
        <w:rPr>
          <w:rFonts w:ascii="Times New Roman" w:hAnsi="Times New Roman" w:eastAsia="Times New Roman" w:cs="Times New Roman"/>
          <w:sz w:val="24"/>
          <w:szCs w:val="24"/>
          <w:lang w:eastAsia="et-EE"/>
        </w:rPr>
        <w:t>;</w:t>
      </w:r>
    </w:p>
    <w:p w:rsidRPr="00416F67" w:rsidR="008C7E26" w:rsidP="005C2B52" w:rsidRDefault="008C7E26" w14:paraId="57DA5A5A" w14:textId="77777777">
      <w:pPr>
        <w:jc w:val="both"/>
        <w:rPr>
          <w:rFonts w:ascii="Times New Roman" w:hAnsi="Times New Roman" w:eastAsia="Times New Roman" w:cs="Times New Roman"/>
          <w:sz w:val="24"/>
          <w:szCs w:val="24"/>
          <w:lang w:eastAsia="et-EE"/>
        </w:rPr>
      </w:pPr>
    </w:p>
    <w:p w:rsidRPr="00416F67" w:rsidR="008C7E26" w:rsidP="00416F67" w:rsidRDefault="00DC1680" w14:paraId="334A8B12" w14:textId="04C18BB1">
      <w:pPr>
        <w:pStyle w:val="Pealkiri2"/>
        <w:rPr>
          <w:rFonts w:ascii="Times New Roman" w:hAnsi="Times New Roman" w:eastAsia="Times New Roman" w:cs="Times New Roman"/>
          <w:color w:val="auto"/>
          <w:sz w:val="24"/>
          <w:szCs w:val="24"/>
        </w:rPr>
      </w:pPr>
      <w:r>
        <w:rPr>
          <w:rFonts w:ascii="Times New Roman" w:hAnsi="Times New Roman" w:eastAsia="Times New Roman" w:cs="Times New Roman"/>
          <w:b/>
          <w:bCs/>
          <w:color w:val="auto"/>
          <w:sz w:val="24"/>
          <w:szCs w:val="24"/>
          <w:lang w:eastAsia="et-EE"/>
        </w:rPr>
        <w:t>3</w:t>
      </w:r>
      <w:r w:rsidR="00AD7774">
        <w:rPr>
          <w:rFonts w:ascii="Times New Roman" w:hAnsi="Times New Roman" w:eastAsia="Times New Roman" w:cs="Times New Roman"/>
          <w:b/>
          <w:bCs/>
          <w:color w:val="auto"/>
          <w:sz w:val="24"/>
          <w:szCs w:val="24"/>
          <w:lang w:eastAsia="et-EE"/>
        </w:rPr>
        <w:t>8</w:t>
      </w:r>
      <w:r w:rsidRPr="00416F67" w:rsidR="008C7E26">
        <w:rPr>
          <w:rFonts w:ascii="Times New Roman" w:hAnsi="Times New Roman" w:eastAsia="Times New Roman" w:cs="Times New Roman"/>
          <w:b/>
          <w:bCs/>
          <w:color w:val="auto"/>
          <w:sz w:val="24"/>
          <w:szCs w:val="24"/>
          <w:lang w:eastAsia="et-EE"/>
        </w:rPr>
        <w:t xml:space="preserve">) </w:t>
      </w:r>
      <w:r w:rsidRPr="00416F67" w:rsidR="008C7E26">
        <w:rPr>
          <w:rFonts w:ascii="Times New Roman" w:hAnsi="Times New Roman" w:eastAsia="Times New Roman" w:cs="Times New Roman"/>
          <w:color w:val="auto"/>
          <w:sz w:val="24"/>
          <w:szCs w:val="24"/>
        </w:rPr>
        <w:t>paragrahvi 92 lõige 10 muudetakse ja sõnastatakse järgmiselt:</w:t>
      </w:r>
    </w:p>
    <w:p w:rsidRPr="00416F67" w:rsidR="00DA77EB" w:rsidP="005C2B52" w:rsidRDefault="008C7E26" w14:paraId="2D03CA10" w14:textId="1FE3390B">
      <w:pPr>
        <w:jc w:val="both"/>
        <w:rPr>
          <w:rFonts w:ascii="Times New Roman" w:hAnsi="Times New Roman" w:eastAsia="Calibri" w:cs="Times New Roman"/>
          <w:kern w:val="2"/>
          <w:sz w:val="24"/>
          <w:szCs w:val="24"/>
          <w:shd w:val="clear" w:color="auto" w:fill="FFFFFF"/>
          <w14:ligatures w14:val="standardContextual"/>
        </w:rPr>
      </w:pPr>
      <w:r w:rsidRPr="00416F67">
        <w:rPr>
          <w:rFonts w:ascii="Times New Roman" w:hAnsi="Times New Roman" w:eastAsia="Calibri" w:cs="Times New Roman"/>
          <w:kern w:val="2"/>
          <w:sz w:val="24"/>
          <w:szCs w:val="24"/>
          <w:shd w:val="clear" w:color="auto" w:fill="FFFFFF"/>
          <w14:ligatures w14:val="standardContextual"/>
        </w:rPr>
        <w:t>„(10) Referentlabor tegutseb valdkonna eest vastutavale ministrile esitatud ja regulaarselt ajakohastatud tegevuskava alusel. Tegevuskava täitmist rahastatakse riigieelarves</w:t>
      </w:r>
      <w:r w:rsidR="00833637">
        <w:rPr>
          <w:rFonts w:ascii="Times New Roman" w:hAnsi="Times New Roman" w:eastAsia="Calibri" w:cs="Times New Roman"/>
          <w:kern w:val="2"/>
          <w:sz w:val="24"/>
          <w:szCs w:val="24"/>
          <w:shd w:val="clear" w:color="auto" w:fill="FFFFFF"/>
          <w14:ligatures w14:val="standardContextual"/>
        </w:rPr>
        <w:t>t</w:t>
      </w:r>
      <w:r w:rsidRPr="00416F67">
        <w:rPr>
          <w:rFonts w:ascii="Times New Roman" w:hAnsi="Times New Roman" w:eastAsia="Calibri" w:cs="Times New Roman"/>
          <w:kern w:val="2"/>
          <w:sz w:val="24"/>
          <w:szCs w:val="24"/>
          <w:shd w:val="clear" w:color="auto" w:fill="FFFFFF"/>
          <w14:ligatures w14:val="standardContextual"/>
        </w:rPr>
        <w:t xml:space="preserve"> Regionaal- ja Põllumajandusministeeriumile eraldatud vahenditest.</w:t>
      </w:r>
      <w:r w:rsidRPr="00514AD4" w:rsidR="00833637">
        <w:rPr>
          <w:rFonts w:ascii="Times New Roman" w:hAnsi="Times New Roman" w:eastAsia="Times New Roman" w:cs="Times New Roman"/>
          <w:sz w:val="24"/>
          <w:szCs w:val="24"/>
          <w:lang w:eastAsia="et-EE"/>
        </w:rPr>
        <w:t>”</w:t>
      </w:r>
      <w:r w:rsidRPr="00416F67" w:rsidR="00DA77EB">
        <w:rPr>
          <w:rFonts w:ascii="Times New Roman" w:hAnsi="Times New Roman" w:eastAsia="Calibri" w:cs="Times New Roman"/>
          <w:kern w:val="2"/>
          <w:sz w:val="24"/>
          <w:szCs w:val="24"/>
          <w:shd w:val="clear" w:color="auto" w:fill="FFFFFF"/>
          <w14:ligatures w14:val="standardContextual"/>
        </w:rPr>
        <w:t>;</w:t>
      </w:r>
    </w:p>
    <w:p w:rsidRPr="00416F67" w:rsidR="00DA77EB" w:rsidP="005C2B52" w:rsidRDefault="00DA77EB" w14:paraId="4AD5424F" w14:textId="77777777">
      <w:pPr>
        <w:jc w:val="both"/>
        <w:rPr>
          <w:rFonts w:ascii="Times New Roman" w:hAnsi="Times New Roman" w:eastAsia="Calibri" w:cs="Times New Roman"/>
          <w:kern w:val="2"/>
          <w:sz w:val="24"/>
          <w:szCs w:val="24"/>
          <w:shd w:val="clear" w:color="auto" w:fill="FFFFFF"/>
          <w14:ligatures w14:val="standardContextual"/>
        </w:rPr>
      </w:pPr>
    </w:p>
    <w:p w:rsidR="009A12BB" w:rsidP="00416F67" w:rsidRDefault="00DC1680" w14:paraId="510104EA" w14:textId="6AC1E93E">
      <w:pPr>
        <w:pStyle w:val="Pealkiri2"/>
        <w:rPr>
          <w:rFonts w:ascii="Times New Roman" w:hAnsi="Times New Roman" w:eastAsia="Calibri" w:cs="Times New Roman"/>
          <w:color w:val="auto"/>
          <w:sz w:val="24"/>
          <w:szCs w:val="24"/>
          <w:shd w:val="clear" w:color="auto" w:fill="FFFFFF"/>
        </w:rPr>
      </w:pPr>
      <w:bookmarkStart w:name="_Hlk177547094" w:id="187"/>
      <w:r>
        <w:rPr>
          <w:rFonts w:ascii="Times New Roman" w:hAnsi="Times New Roman" w:eastAsia="Calibri" w:cs="Times New Roman"/>
          <w:b/>
          <w:bCs/>
          <w:color w:val="auto"/>
          <w:sz w:val="24"/>
          <w:szCs w:val="24"/>
          <w:shd w:val="clear" w:color="auto" w:fill="FFFFFF"/>
        </w:rPr>
        <w:t>3</w:t>
      </w:r>
      <w:r w:rsidR="00AD7774">
        <w:rPr>
          <w:rFonts w:ascii="Times New Roman" w:hAnsi="Times New Roman" w:eastAsia="Calibri" w:cs="Times New Roman"/>
          <w:b/>
          <w:bCs/>
          <w:color w:val="auto"/>
          <w:sz w:val="24"/>
          <w:szCs w:val="24"/>
          <w:shd w:val="clear" w:color="auto" w:fill="FFFFFF"/>
        </w:rPr>
        <w:t>9</w:t>
      </w:r>
      <w:r w:rsidRPr="00416F67" w:rsidR="00DA77EB">
        <w:rPr>
          <w:rFonts w:ascii="Times New Roman" w:hAnsi="Times New Roman" w:eastAsia="Calibri" w:cs="Times New Roman"/>
          <w:b/>
          <w:bCs/>
          <w:color w:val="auto"/>
          <w:sz w:val="24"/>
          <w:szCs w:val="24"/>
          <w:shd w:val="clear" w:color="auto" w:fill="FFFFFF"/>
        </w:rPr>
        <w:t>)</w:t>
      </w:r>
      <w:r w:rsidRPr="00416F67" w:rsidR="00DA77EB">
        <w:rPr>
          <w:rFonts w:ascii="Times New Roman" w:hAnsi="Times New Roman" w:eastAsia="Calibri" w:cs="Times New Roman"/>
          <w:color w:val="auto"/>
          <w:sz w:val="24"/>
          <w:szCs w:val="24"/>
          <w:shd w:val="clear" w:color="auto" w:fill="FFFFFF"/>
        </w:rPr>
        <w:t xml:space="preserve"> paragrahvi 107 lõikes 1 asendatakse </w:t>
      </w:r>
      <w:r w:rsidRPr="00416F67" w:rsidR="00AD1DAC">
        <w:rPr>
          <w:rFonts w:ascii="Times New Roman" w:hAnsi="Times New Roman" w:eastAsia="Calibri" w:cs="Times New Roman"/>
          <w:color w:val="auto"/>
          <w:sz w:val="24"/>
          <w:szCs w:val="24"/>
          <w:shd w:val="clear" w:color="auto" w:fill="FFFFFF"/>
        </w:rPr>
        <w:t>teksti</w:t>
      </w:r>
      <w:r w:rsidRPr="00416F67" w:rsidR="00DA77EB">
        <w:rPr>
          <w:rFonts w:ascii="Times New Roman" w:hAnsi="Times New Roman" w:eastAsia="Calibri" w:cs="Times New Roman"/>
          <w:color w:val="auto"/>
          <w:sz w:val="24"/>
          <w:szCs w:val="24"/>
          <w:shd w:val="clear" w:color="auto" w:fill="FFFFFF"/>
        </w:rPr>
        <w:t>osa „</w:t>
      </w:r>
      <w:r w:rsidRPr="00416F67" w:rsidR="00AD1DAC">
        <w:rPr>
          <w:rFonts w:ascii="Times New Roman" w:hAnsi="Times New Roman" w:eastAsia="Calibri" w:cs="Times New Roman"/>
          <w:color w:val="auto"/>
          <w:sz w:val="24"/>
          <w:szCs w:val="24"/>
          <w:shd w:val="clear" w:color="auto" w:fill="FFFFFF"/>
        </w:rPr>
        <w:t>§ 99</w:t>
      </w:r>
      <w:ins w:author="Aili Sandre - JUSTDIGI" w:date="2025-09-04T10:39:00Z" w16du:dateUtc="2025-09-04T07:39:00Z" w:id="188">
        <w:r w:rsidR="00CC6032">
          <w:rPr>
            <w:rFonts w:ascii="Times New Roman" w:hAnsi="Times New Roman" w:eastAsia="Calibri" w:cs="Times New Roman"/>
            <w:color w:val="auto"/>
            <w:sz w:val="24"/>
            <w:szCs w:val="24"/>
            <w:shd w:val="clear" w:color="auto" w:fill="FFFFFF"/>
          </w:rPr>
          <w:t>“</w:t>
        </w:r>
      </w:ins>
      <w:del w:author="Aili Sandre - JUSTDIGI" w:date="2025-09-04T10:39:00Z" w16du:dateUtc="2025-09-04T07:39:00Z" w:id="189">
        <w:r w:rsidRPr="00416F67" w:rsidDel="00CC6032" w:rsidR="00DA77EB">
          <w:rPr>
            <w:rFonts w:ascii="Times New Roman" w:hAnsi="Times New Roman" w:eastAsia="Calibri" w:cs="Times New Roman"/>
            <w:color w:val="auto"/>
            <w:sz w:val="24"/>
            <w:szCs w:val="24"/>
            <w:shd w:val="clear" w:color="auto" w:fill="FFFFFF"/>
          </w:rPr>
          <w:delText>”</w:delText>
        </w:r>
      </w:del>
      <w:r w:rsidRPr="00416F67" w:rsidR="00DA77EB">
        <w:rPr>
          <w:rFonts w:ascii="Times New Roman" w:hAnsi="Times New Roman" w:eastAsia="Calibri" w:cs="Times New Roman"/>
          <w:color w:val="auto"/>
          <w:sz w:val="24"/>
          <w:szCs w:val="24"/>
          <w:shd w:val="clear" w:color="auto" w:fill="FFFFFF"/>
        </w:rPr>
        <w:t xml:space="preserve"> </w:t>
      </w:r>
      <w:r w:rsidRPr="00416F67" w:rsidR="00AD1DAC">
        <w:rPr>
          <w:rFonts w:ascii="Times New Roman" w:hAnsi="Times New Roman" w:eastAsia="Calibri" w:cs="Times New Roman"/>
          <w:color w:val="auto"/>
          <w:sz w:val="24"/>
          <w:szCs w:val="24"/>
          <w:shd w:val="clear" w:color="auto" w:fill="FFFFFF"/>
        </w:rPr>
        <w:t>teksti</w:t>
      </w:r>
      <w:r w:rsidRPr="00416F67" w:rsidR="00DA77EB">
        <w:rPr>
          <w:rFonts w:ascii="Times New Roman" w:hAnsi="Times New Roman" w:eastAsia="Calibri" w:cs="Times New Roman"/>
          <w:color w:val="auto"/>
          <w:sz w:val="24"/>
          <w:szCs w:val="24"/>
          <w:shd w:val="clear" w:color="auto" w:fill="FFFFFF"/>
        </w:rPr>
        <w:t>osaga „</w:t>
      </w:r>
      <w:r w:rsidRPr="00416F67" w:rsidR="00AD1DAC">
        <w:rPr>
          <w:rFonts w:ascii="Times New Roman" w:hAnsi="Times New Roman" w:eastAsia="Calibri" w:cs="Times New Roman"/>
          <w:color w:val="auto"/>
          <w:sz w:val="24"/>
          <w:szCs w:val="24"/>
          <w:shd w:val="clear" w:color="auto" w:fill="FFFFFF"/>
        </w:rPr>
        <w:t>§ 100</w:t>
      </w:r>
      <w:ins w:author="Aili Sandre - JUSTDIGI" w:date="2025-09-04T10:39:00Z" w16du:dateUtc="2025-09-04T07:39:00Z" w:id="190">
        <w:r w:rsidR="00CC6032">
          <w:rPr>
            <w:rFonts w:ascii="Times New Roman" w:hAnsi="Times New Roman" w:eastAsia="Calibri" w:cs="Times New Roman"/>
            <w:color w:val="auto"/>
            <w:sz w:val="24"/>
            <w:szCs w:val="24"/>
            <w:shd w:val="clear" w:color="auto" w:fill="FFFFFF"/>
          </w:rPr>
          <w:t>“</w:t>
        </w:r>
      </w:ins>
      <w:del w:author="Aili Sandre - JUSTDIGI" w:date="2025-09-04T10:39:00Z" w16du:dateUtc="2025-09-04T07:39:00Z" w:id="191">
        <w:r w:rsidRPr="00416F67" w:rsidDel="00CC6032" w:rsidR="00DA77EB">
          <w:rPr>
            <w:rFonts w:ascii="Times New Roman" w:hAnsi="Times New Roman" w:eastAsia="Calibri" w:cs="Times New Roman"/>
            <w:color w:val="auto"/>
            <w:sz w:val="24"/>
            <w:szCs w:val="24"/>
            <w:shd w:val="clear" w:color="auto" w:fill="FFFFFF"/>
          </w:rPr>
          <w:delText>”</w:delText>
        </w:r>
      </w:del>
      <w:bookmarkEnd w:id="187"/>
      <w:r w:rsidR="007040D2">
        <w:rPr>
          <w:rFonts w:ascii="Times New Roman" w:hAnsi="Times New Roman" w:eastAsia="Calibri" w:cs="Times New Roman"/>
          <w:color w:val="auto"/>
          <w:sz w:val="24"/>
          <w:szCs w:val="24"/>
          <w:shd w:val="clear" w:color="auto" w:fill="FFFFFF"/>
        </w:rPr>
        <w:t>;</w:t>
      </w:r>
    </w:p>
    <w:p w:rsidRPr="00653B46" w:rsidR="00416F67" w:rsidP="00A154ED" w:rsidRDefault="00416F67" w14:paraId="3FF77AEF" w14:textId="77777777">
      <w:pPr>
        <w:rPr>
          <w:rFonts w:ascii="Times New Roman" w:hAnsi="Times New Roman" w:cs="Times New Roman"/>
          <w:sz w:val="24"/>
          <w:szCs w:val="24"/>
        </w:rPr>
      </w:pPr>
    </w:p>
    <w:p w:rsidRPr="002E2813" w:rsidR="00A154ED" w:rsidP="00CF4B3C" w:rsidRDefault="00AD7774" w14:paraId="0EF40FF4" w14:textId="1B811A2A">
      <w:pPr>
        <w:pStyle w:val="Pealkiri2"/>
        <w:rPr>
          <w:rFonts w:ascii="Times New Roman" w:hAnsi="Times New Roman" w:cs="Times New Roman"/>
          <w:b/>
          <w:bCs/>
          <w:color w:val="auto"/>
          <w:sz w:val="24"/>
          <w:szCs w:val="24"/>
        </w:rPr>
      </w:pPr>
      <w:r>
        <w:rPr>
          <w:rFonts w:ascii="Times New Roman" w:hAnsi="Times New Roman" w:cs="Times New Roman"/>
          <w:b/>
          <w:bCs/>
          <w:color w:val="auto"/>
          <w:sz w:val="24"/>
          <w:szCs w:val="24"/>
        </w:rPr>
        <w:t>40</w:t>
      </w:r>
      <w:r w:rsidRPr="002E2813" w:rsidR="00A154ED">
        <w:rPr>
          <w:rFonts w:ascii="Times New Roman" w:hAnsi="Times New Roman" w:cs="Times New Roman"/>
          <w:b/>
          <w:bCs/>
          <w:color w:val="auto"/>
          <w:sz w:val="24"/>
          <w:szCs w:val="24"/>
        </w:rPr>
        <w:t xml:space="preserve">) </w:t>
      </w:r>
      <w:r w:rsidRPr="00EE5553" w:rsidR="00A154ED">
        <w:rPr>
          <w:rFonts w:ascii="Times New Roman" w:hAnsi="Times New Roman" w:cs="Times New Roman"/>
          <w:color w:val="auto"/>
          <w:sz w:val="24"/>
          <w:szCs w:val="24"/>
        </w:rPr>
        <w:t>seadust täiendatakse</w:t>
      </w:r>
      <w:r w:rsidRPr="002E2813" w:rsidR="00A154ED">
        <w:rPr>
          <w:rFonts w:ascii="Times New Roman" w:hAnsi="Times New Roman" w:cs="Times New Roman"/>
          <w:color w:val="auto"/>
          <w:sz w:val="24"/>
          <w:szCs w:val="24"/>
        </w:rPr>
        <w:t xml:space="preserve"> §-ga 117</w:t>
      </w:r>
      <w:r w:rsidRPr="002E2813" w:rsidR="00A154ED">
        <w:rPr>
          <w:rFonts w:ascii="Times New Roman" w:hAnsi="Times New Roman" w:cs="Times New Roman"/>
          <w:color w:val="auto"/>
          <w:sz w:val="24"/>
          <w:szCs w:val="24"/>
          <w:vertAlign w:val="superscript"/>
        </w:rPr>
        <w:t>1</w:t>
      </w:r>
      <w:r w:rsidRPr="002E2813" w:rsidR="00A154ED">
        <w:rPr>
          <w:rFonts w:ascii="Times New Roman" w:hAnsi="Times New Roman" w:cs="Times New Roman"/>
          <w:color w:val="auto"/>
          <w:sz w:val="24"/>
          <w:szCs w:val="24"/>
        </w:rPr>
        <w:t xml:space="preserve"> järgmises sõnastuses:</w:t>
      </w:r>
    </w:p>
    <w:p w:rsidRPr="00653B46" w:rsidR="00A154ED" w:rsidP="00A154ED" w:rsidRDefault="00A154ED" w14:paraId="190C5A1E" w14:textId="540CFB9D">
      <w:pPr>
        <w:rPr>
          <w:rFonts w:ascii="Times New Roman" w:hAnsi="Times New Roman" w:cs="Times New Roman"/>
          <w:b/>
          <w:bCs/>
          <w:sz w:val="24"/>
          <w:szCs w:val="24"/>
        </w:rPr>
      </w:pPr>
      <w:r>
        <w:rPr>
          <w:rFonts w:ascii="Times New Roman" w:hAnsi="Times New Roman" w:cs="Times New Roman"/>
          <w:sz w:val="24"/>
          <w:szCs w:val="24"/>
        </w:rPr>
        <w:t>„</w:t>
      </w:r>
      <w:r w:rsidRPr="00653B46">
        <w:rPr>
          <w:rFonts w:ascii="Times New Roman" w:hAnsi="Times New Roman" w:cs="Times New Roman"/>
          <w:b/>
          <w:bCs/>
          <w:sz w:val="24"/>
          <w:szCs w:val="24"/>
        </w:rPr>
        <w:t>§ 117</w:t>
      </w:r>
      <w:r w:rsidRPr="00653B46">
        <w:rPr>
          <w:rFonts w:ascii="Times New Roman" w:hAnsi="Times New Roman" w:cs="Times New Roman"/>
          <w:b/>
          <w:bCs/>
          <w:sz w:val="24"/>
          <w:szCs w:val="24"/>
          <w:vertAlign w:val="superscript"/>
        </w:rPr>
        <w:t>1</w:t>
      </w:r>
      <w:r w:rsidRPr="00653B46">
        <w:rPr>
          <w:rFonts w:ascii="Times New Roman" w:hAnsi="Times New Roman" w:cs="Times New Roman"/>
          <w:b/>
          <w:bCs/>
          <w:sz w:val="24"/>
          <w:szCs w:val="24"/>
        </w:rPr>
        <w:t xml:space="preserve">. </w:t>
      </w:r>
      <w:r w:rsidRPr="00653B46" w:rsidR="00B63CD7">
        <w:rPr>
          <w:rFonts w:ascii="Times New Roman" w:hAnsi="Times New Roman" w:cs="Times New Roman"/>
          <w:b/>
          <w:bCs/>
          <w:sz w:val="24"/>
          <w:szCs w:val="24"/>
        </w:rPr>
        <w:t>Loomade register</w:t>
      </w:r>
    </w:p>
    <w:p w:rsidRPr="00BB2920" w:rsidR="00D52402" w:rsidP="00D52402" w:rsidRDefault="00D52402" w14:paraId="0923E326" w14:textId="31BAE85F">
      <w:pPr>
        <w:rPr>
          <w:rFonts w:ascii="Times New Roman" w:hAnsi="Times New Roman" w:cs="Times New Roman"/>
          <w:b/>
          <w:bCs/>
          <w:sz w:val="24"/>
          <w:szCs w:val="24"/>
        </w:rPr>
      </w:pPr>
    </w:p>
    <w:p w:rsidRPr="00B63CD7" w:rsidR="00B63CD7" w:rsidP="00653B46" w:rsidRDefault="00D52402" w14:paraId="15F1A4ED" w14:textId="547D4EC5">
      <w:pPr>
        <w:jc w:val="both"/>
        <w:rPr>
          <w:rFonts w:ascii="Times New Roman" w:hAnsi="Times New Roman" w:cs="Times New Roman"/>
          <w:sz w:val="24"/>
          <w:szCs w:val="24"/>
        </w:rPr>
      </w:pPr>
      <w:r w:rsidRPr="00B63CD7">
        <w:rPr>
          <w:rFonts w:ascii="Times New Roman" w:hAnsi="Times New Roman" w:cs="Times New Roman"/>
          <w:sz w:val="24"/>
          <w:szCs w:val="24"/>
        </w:rPr>
        <w:t xml:space="preserve">Käesoleva seaduse §-s 34 nimetatud loomade registrina käsitatakse </w:t>
      </w:r>
      <w:r w:rsidR="00D9460D">
        <w:rPr>
          <w:rFonts w:ascii="Times New Roman" w:hAnsi="Times New Roman" w:cs="Times New Roman"/>
          <w:sz w:val="24"/>
          <w:szCs w:val="24"/>
        </w:rPr>
        <w:t xml:space="preserve">käesoleva seaduse </w:t>
      </w:r>
      <w:r w:rsidRPr="00B63CD7">
        <w:rPr>
          <w:rFonts w:ascii="Times New Roman" w:hAnsi="Times New Roman" w:cs="Times New Roman"/>
          <w:sz w:val="24"/>
          <w:szCs w:val="24"/>
        </w:rPr>
        <w:t xml:space="preserve">enne </w:t>
      </w:r>
      <w:r w:rsidRPr="00C474C4">
        <w:rPr>
          <w:rFonts w:ascii="Times New Roman" w:hAnsi="Times New Roman" w:cs="Times New Roman"/>
          <w:sz w:val="24"/>
          <w:szCs w:val="24"/>
        </w:rPr>
        <w:t>2027.</w:t>
      </w:r>
      <w:r w:rsidRPr="00C474C4" w:rsidR="00D9460D">
        <w:rPr>
          <w:rFonts w:ascii="Times New Roman" w:hAnsi="Times New Roman" w:cs="Times New Roman"/>
          <w:sz w:val="24"/>
          <w:szCs w:val="24"/>
        </w:rPr>
        <w:t> </w:t>
      </w:r>
      <w:r w:rsidRPr="00C474C4">
        <w:rPr>
          <w:rFonts w:ascii="Times New Roman" w:hAnsi="Times New Roman" w:cs="Times New Roman"/>
          <w:sz w:val="24"/>
          <w:szCs w:val="24"/>
        </w:rPr>
        <w:t xml:space="preserve">aasta 1. </w:t>
      </w:r>
      <w:r w:rsidR="00C474C4">
        <w:rPr>
          <w:rFonts w:ascii="Times New Roman" w:hAnsi="Times New Roman" w:cs="Times New Roman"/>
          <w:sz w:val="24"/>
          <w:szCs w:val="24"/>
        </w:rPr>
        <w:t>juunit</w:t>
      </w:r>
      <w:r>
        <w:rPr>
          <w:rFonts w:ascii="Times New Roman" w:hAnsi="Times New Roman" w:cs="Times New Roman"/>
          <w:sz w:val="24"/>
          <w:szCs w:val="24"/>
        </w:rPr>
        <w:t xml:space="preserve"> kehtinud </w:t>
      </w:r>
      <w:r w:rsidR="00D9460D">
        <w:rPr>
          <w:rFonts w:ascii="Times New Roman" w:hAnsi="Times New Roman" w:cs="Times New Roman"/>
          <w:sz w:val="24"/>
          <w:szCs w:val="24"/>
        </w:rPr>
        <w:t xml:space="preserve">redaktsiooni </w:t>
      </w:r>
      <w:r>
        <w:rPr>
          <w:rFonts w:ascii="Times New Roman" w:hAnsi="Times New Roman" w:cs="Times New Roman"/>
          <w:sz w:val="24"/>
          <w:szCs w:val="24"/>
        </w:rPr>
        <w:t>samas paragrahvis nimetatud põllumajandusloomade registrit.</w:t>
      </w:r>
      <w:bookmarkStart w:name="_Hlk183514351" w:id="192"/>
      <w:ins w:author="Aili Sandre - JUSTDIGI" w:date="2025-09-04T10:44:00Z" w16du:dateUtc="2025-09-04T07:44:00Z" w:id="193">
        <w:r w:rsidR="007D3FD3">
          <w:rPr>
            <w:rFonts w:ascii="Times New Roman" w:hAnsi="Times New Roman" w:cs="Times New Roman"/>
            <w:sz w:val="24"/>
            <w:szCs w:val="24"/>
          </w:rPr>
          <w:t>“</w:t>
        </w:r>
      </w:ins>
      <w:del w:author="Aili Sandre - JUSTDIGI" w:date="2025-09-04T10:44:00Z" w16du:dateUtc="2025-09-04T07:44:00Z" w:id="194">
        <w:r w:rsidRPr="00514AD4" w:rsidDel="007D3FD3" w:rsidR="00833637">
          <w:rPr>
            <w:rFonts w:ascii="Times New Roman" w:hAnsi="Times New Roman" w:eastAsia="Times New Roman" w:cs="Times New Roman"/>
            <w:sz w:val="24"/>
            <w:szCs w:val="24"/>
            <w:lang w:eastAsia="et-EE"/>
          </w:rPr>
          <w:delText>”</w:delText>
        </w:r>
      </w:del>
      <w:bookmarkEnd w:id="192"/>
      <w:r w:rsidR="00B63CD7">
        <w:rPr>
          <w:rFonts w:ascii="Times New Roman" w:hAnsi="Times New Roman" w:cs="Times New Roman"/>
          <w:sz w:val="24"/>
          <w:szCs w:val="24"/>
        </w:rPr>
        <w:t>;</w:t>
      </w:r>
    </w:p>
    <w:p w:rsidRPr="00653B46" w:rsidR="00B63CD7" w:rsidP="00A154ED" w:rsidRDefault="00B63CD7" w14:paraId="2C5F455F" w14:textId="77777777">
      <w:pPr>
        <w:rPr>
          <w:rFonts w:ascii="Times New Roman" w:hAnsi="Times New Roman" w:cs="Times New Roman"/>
          <w:sz w:val="24"/>
          <w:szCs w:val="24"/>
        </w:rPr>
      </w:pPr>
    </w:p>
    <w:p w:rsidRPr="00416F67" w:rsidR="009A12BB" w:rsidP="00416F67" w:rsidRDefault="00AD7774" w14:paraId="1A4D84AF" w14:textId="1D05BF4B" w14:noSpellErr="1">
      <w:pPr>
        <w:pStyle w:val="Pealkiri2"/>
        <w:rPr>
          <w:rFonts w:ascii="Times New Roman" w:hAnsi="Times New Roman" w:eastAsia="Calibri" w:cs="Times New Roman"/>
          <w:color w:val="auto"/>
          <w:sz w:val="24"/>
          <w:szCs w:val="24"/>
          <w:shd w:val="clear" w:color="auto" w:fill="FFFFFF"/>
        </w:rPr>
      </w:pPr>
      <w:bookmarkStart w:name="_Hlk177563371" w:id="195"/>
      <w:r w:rsidR="00AD7774">
        <w:rPr>
          <w:rFonts w:ascii="Times New Roman" w:hAnsi="Times New Roman" w:eastAsia="Calibri" w:cs="Times New Roman"/>
          <w:b w:val="1"/>
          <w:bCs w:val="1"/>
          <w:color w:val="auto"/>
          <w:sz w:val="24"/>
          <w:szCs w:val="24"/>
          <w:shd w:val="clear" w:color="auto" w:fill="FFFFFF"/>
        </w:rPr>
        <w:lastRenderedPageBreak/>
        <w:t>41</w:t>
      </w:r>
      <w:r w:rsidRPr="00416F67" w:rsidR="009A12BB">
        <w:rPr>
          <w:rFonts w:ascii="Times New Roman" w:hAnsi="Times New Roman" w:eastAsia="Calibri" w:cs="Times New Roman"/>
          <w:b w:val="1"/>
          <w:bCs w:val="1"/>
          <w:color w:val="auto"/>
          <w:sz w:val="24"/>
          <w:szCs w:val="24"/>
          <w:shd w:val="clear" w:color="auto" w:fill="FFFFFF"/>
        </w:rPr>
        <w:t>)</w:t>
      </w:r>
      <w:r w:rsidRPr="00416F67" w:rsidR="009A12BB">
        <w:rPr>
          <w:rFonts w:ascii="Times New Roman" w:hAnsi="Times New Roman" w:eastAsia="Calibri" w:cs="Times New Roman"/>
          <w:color w:val="auto"/>
          <w:sz w:val="24"/>
          <w:szCs w:val="24"/>
          <w:shd w:val="clear" w:color="auto" w:fill="FFFFFF"/>
        </w:rPr>
        <w:t xml:space="preserve"> </w:t>
      </w:r>
      <w:commentRangeStart w:id="199093596"/>
      <w:r w:rsidRPr="00416F67" w:rsidR="009A12BB">
        <w:rPr>
          <w:rFonts w:ascii="Times New Roman" w:hAnsi="Times New Roman" w:eastAsia="Calibri" w:cs="Times New Roman"/>
          <w:color w:val="auto"/>
          <w:sz w:val="24"/>
          <w:szCs w:val="24"/>
          <w:shd w:val="clear" w:color="auto" w:fill="FFFFFF"/>
        </w:rPr>
        <w:t xml:space="preserve">seadust täiendatakse §-</w:t>
      </w:r>
      <w:r w:rsidR="00387E7A">
        <w:rPr>
          <w:rFonts w:ascii="Times New Roman" w:hAnsi="Times New Roman" w:eastAsia="Calibri" w:cs="Times New Roman"/>
          <w:color w:val="auto"/>
          <w:sz w:val="24"/>
          <w:szCs w:val="24"/>
          <w:shd w:val="clear" w:color="auto" w:fill="FFFFFF"/>
        </w:rPr>
        <w:t>de</w:t>
      </w:r>
      <w:r w:rsidRPr="00416F67" w:rsidR="009A12BB">
        <w:rPr>
          <w:rFonts w:ascii="Times New Roman" w:hAnsi="Times New Roman" w:eastAsia="Calibri" w:cs="Times New Roman"/>
          <w:color w:val="auto"/>
          <w:sz w:val="24"/>
          <w:szCs w:val="24"/>
          <w:shd w:val="clear" w:color="auto" w:fill="FFFFFF"/>
        </w:rPr>
        <w:t>ga 121</w:t>
      </w:r>
      <w:r w:rsidRPr="00416F67" w:rsidR="009A12BB">
        <w:rPr>
          <w:rFonts w:ascii="Times New Roman" w:hAnsi="Times New Roman" w:eastAsia="Calibri" w:cs="Times New Roman"/>
          <w:color w:val="auto"/>
          <w:sz w:val="24"/>
          <w:szCs w:val="24"/>
          <w:shd w:val="clear" w:color="auto" w:fill="FFFFFF"/>
          <w:vertAlign w:val="superscript"/>
        </w:rPr>
        <w:t>1</w:t>
      </w:r>
      <w:r w:rsidRPr="00416F67" w:rsidR="009A12BB">
        <w:rPr>
          <w:rFonts w:ascii="Times New Roman" w:hAnsi="Times New Roman" w:eastAsia="Calibri" w:cs="Times New Roman"/>
          <w:color w:val="auto"/>
          <w:sz w:val="24"/>
          <w:szCs w:val="24"/>
          <w:shd w:val="clear" w:color="auto" w:fill="FFFFFF"/>
        </w:rPr>
        <w:t xml:space="preserve"> </w:t>
      </w:r>
      <w:r w:rsidR="00387E7A">
        <w:rPr>
          <w:rFonts w:ascii="Times New Roman" w:hAnsi="Times New Roman" w:eastAsia="Calibri" w:cs="Times New Roman"/>
          <w:color w:val="auto"/>
          <w:sz w:val="24"/>
          <w:szCs w:val="24"/>
          <w:shd w:val="clear" w:color="auto" w:fill="FFFFFF"/>
        </w:rPr>
        <w:t>ja 121</w:t>
      </w:r>
      <w:r w:rsidR="00387E7A">
        <w:rPr>
          <w:rFonts w:ascii="Times New Roman" w:hAnsi="Times New Roman" w:eastAsia="Calibri" w:cs="Times New Roman"/>
          <w:color w:val="auto"/>
          <w:sz w:val="24"/>
          <w:szCs w:val="24"/>
          <w:shd w:val="clear" w:color="auto" w:fill="FFFFFF"/>
          <w:vertAlign w:val="superscript"/>
        </w:rPr>
        <w:t>2</w:t>
      </w:r>
      <w:r w:rsidR="00387E7A">
        <w:rPr>
          <w:rFonts w:ascii="Times New Roman" w:hAnsi="Times New Roman" w:eastAsia="Calibri" w:cs="Times New Roman"/>
          <w:color w:val="auto"/>
          <w:sz w:val="24"/>
          <w:szCs w:val="24"/>
          <w:shd w:val="clear" w:color="auto" w:fill="FFFFFF"/>
        </w:rPr>
        <w:t xml:space="preserve"> </w:t>
      </w:r>
      <w:r w:rsidRPr="00416F67" w:rsidR="009A12BB">
        <w:rPr>
          <w:rFonts w:ascii="Times New Roman" w:hAnsi="Times New Roman" w:eastAsia="Calibri" w:cs="Times New Roman"/>
          <w:color w:val="auto"/>
          <w:sz w:val="24"/>
          <w:szCs w:val="24"/>
          <w:shd w:val="clear" w:color="auto" w:fill="FFFFFF"/>
        </w:rPr>
        <w:t>järgmises sõnastuses:</w:t>
      </w:r>
      <w:commentRangeEnd w:id="199093596"/>
      <w:r>
        <w:rPr>
          <w:rStyle w:val="CommentReference"/>
        </w:rPr>
        <w:commentReference w:id="199093596"/>
      </w:r>
    </w:p>
    <w:p w:rsidRPr="00673550" w:rsidR="009A12BB" w:rsidP="005C2B52" w:rsidRDefault="009A12BB" w14:paraId="21CA555D" w14:textId="60D047E4">
      <w:pPr>
        <w:jc w:val="both"/>
        <w:rPr>
          <w:rFonts w:ascii="Times New Roman" w:hAnsi="Times New Roman" w:eastAsia="Calibri" w:cs="Times New Roman"/>
          <w:b/>
          <w:bCs/>
          <w:kern w:val="2"/>
          <w:sz w:val="24"/>
          <w:szCs w:val="24"/>
          <w:shd w:val="clear" w:color="auto" w:fill="FFFFFF"/>
          <w14:ligatures w14:val="standardContextual"/>
        </w:rPr>
      </w:pPr>
      <w:r w:rsidRPr="00673550">
        <w:rPr>
          <w:rFonts w:ascii="Times New Roman" w:hAnsi="Times New Roman" w:eastAsia="Calibri" w:cs="Times New Roman"/>
          <w:kern w:val="2"/>
          <w:sz w:val="24"/>
          <w:szCs w:val="24"/>
          <w:shd w:val="clear" w:color="auto" w:fill="FFFFFF"/>
          <w14:ligatures w14:val="standardContextual"/>
        </w:rPr>
        <w:t>„</w:t>
      </w:r>
      <w:r w:rsidRPr="00673550">
        <w:rPr>
          <w:rFonts w:ascii="Times New Roman" w:hAnsi="Times New Roman" w:eastAsia="Calibri" w:cs="Times New Roman"/>
          <w:b/>
          <w:bCs/>
          <w:kern w:val="2"/>
          <w:sz w:val="24"/>
          <w:szCs w:val="24"/>
          <w:shd w:val="clear" w:color="auto" w:fill="FFFFFF"/>
          <w14:ligatures w14:val="standardContextual"/>
        </w:rPr>
        <w:t>§ 121</w:t>
      </w:r>
      <w:r w:rsidRPr="00673550">
        <w:rPr>
          <w:rFonts w:ascii="Times New Roman" w:hAnsi="Times New Roman" w:eastAsia="Calibri" w:cs="Times New Roman"/>
          <w:b/>
          <w:bCs/>
          <w:kern w:val="2"/>
          <w:sz w:val="24"/>
          <w:szCs w:val="24"/>
          <w:shd w:val="clear" w:color="auto" w:fill="FFFFFF"/>
          <w:vertAlign w:val="superscript"/>
          <w14:ligatures w14:val="standardContextual"/>
        </w:rPr>
        <w:t>1</w:t>
      </w:r>
      <w:r w:rsidRPr="00673550">
        <w:rPr>
          <w:rFonts w:ascii="Times New Roman" w:hAnsi="Times New Roman" w:eastAsia="Calibri" w:cs="Times New Roman"/>
          <w:b/>
          <w:bCs/>
          <w:kern w:val="2"/>
          <w:sz w:val="24"/>
          <w:szCs w:val="24"/>
          <w:shd w:val="clear" w:color="auto" w:fill="FFFFFF"/>
          <w14:ligatures w14:val="standardContextual"/>
        </w:rPr>
        <w:t xml:space="preserve">. </w:t>
      </w:r>
      <w:bookmarkStart w:name="_Hlk181979415" w:id="196"/>
      <w:r w:rsidR="003469F4">
        <w:rPr>
          <w:rFonts w:ascii="Times New Roman" w:hAnsi="Times New Roman" w:eastAsia="Calibri" w:cs="Times New Roman"/>
          <w:b/>
          <w:bCs/>
          <w:kern w:val="2"/>
          <w:sz w:val="24"/>
          <w:szCs w:val="24"/>
          <w:shd w:val="clear" w:color="auto" w:fill="FFFFFF"/>
          <w14:ligatures w14:val="standardContextual"/>
        </w:rPr>
        <w:t>Koera, kassi ja valgetuhkru</w:t>
      </w:r>
      <w:bookmarkEnd w:id="196"/>
      <w:r w:rsidRPr="00673550" w:rsidR="006C0FCE">
        <w:rPr>
          <w:rFonts w:ascii="Times New Roman" w:hAnsi="Times New Roman" w:eastAsia="Calibri" w:cs="Times New Roman"/>
          <w:b/>
          <w:bCs/>
          <w:kern w:val="2"/>
          <w:sz w:val="24"/>
          <w:szCs w:val="24"/>
          <w:shd w:val="clear" w:color="auto" w:fill="FFFFFF"/>
          <w14:ligatures w14:val="standardContextual"/>
        </w:rPr>
        <w:t xml:space="preserve"> identifitseerimi</w:t>
      </w:r>
      <w:r w:rsidRPr="00673550" w:rsidR="00725282">
        <w:rPr>
          <w:rFonts w:ascii="Times New Roman" w:hAnsi="Times New Roman" w:eastAsia="Calibri" w:cs="Times New Roman"/>
          <w:b/>
          <w:bCs/>
          <w:kern w:val="2"/>
          <w:sz w:val="24"/>
          <w:szCs w:val="24"/>
          <w:shd w:val="clear" w:color="auto" w:fill="FFFFFF"/>
          <w14:ligatures w14:val="standardContextual"/>
        </w:rPr>
        <w:t>n</w:t>
      </w:r>
      <w:r w:rsidRPr="00673550" w:rsidR="006C0FCE">
        <w:rPr>
          <w:rFonts w:ascii="Times New Roman" w:hAnsi="Times New Roman" w:eastAsia="Calibri" w:cs="Times New Roman"/>
          <w:b/>
          <w:bCs/>
          <w:kern w:val="2"/>
          <w:sz w:val="24"/>
          <w:szCs w:val="24"/>
          <w:shd w:val="clear" w:color="auto" w:fill="FFFFFF"/>
          <w14:ligatures w14:val="standardContextual"/>
        </w:rPr>
        <w:t xml:space="preserve">e </w:t>
      </w:r>
      <w:r w:rsidR="003469F4">
        <w:rPr>
          <w:rFonts w:ascii="Times New Roman" w:hAnsi="Times New Roman" w:eastAsia="Calibri" w:cs="Times New Roman"/>
          <w:b/>
          <w:bCs/>
          <w:kern w:val="2"/>
          <w:sz w:val="24"/>
          <w:szCs w:val="24"/>
          <w:shd w:val="clear" w:color="auto" w:fill="FFFFFF"/>
          <w14:ligatures w14:val="standardContextual"/>
        </w:rPr>
        <w:t>ning</w:t>
      </w:r>
      <w:r w:rsidRPr="00673550" w:rsidR="006C0FCE">
        <w:rPr>
          <w:rFonts w:ascii="Times New Roman" w:hAnsi="Times New Roman" w:eastAsia="Calibri" w:cs="Times New Roman"/>
          <w:b/>
          <w:bCs/>
          <w:kern w:val="2"/>
          <w:sz w:val="24"/>
          <w:szCs w:val="24"/>
          <w:shd w:val="clear" w:color="auto" w:fill="FFFFFF"/>
          <w14:ligatures w14:val="standardContextual"/>
        </w:rPr>
        <w:t xml:space="preserve"> registreerimi</w:t>
      </w:r>
      <w:r w:rsidRPr="00673550" w:rsidR="00725282">
        <w:rPr>
          <w:rFonts w:ascii="Times New Roman" w:hAnsi="Times New Roman" w:eastAsia="Calibri" w:cs="Times New Roman"/>
          <w:b/>
          <w:bCs/>
          <w:kern w:val="2"/>
          <w:sz w:val="24"/>
          <w:szCs w:val="24"/>
          <w:shd w:val="clear" w:color="auto" w:fill="FFFFFF"/>
          <w14:ligatures w14:val="standardContextual"/>
        </w:rPr>
        <w:t>n</w:t>
      </w:r>
      <w:r w:rsidRPr="00673550" w:rsidR="006C0FCE">
        <w:rPr>
          <w:rFonts w:ascii="Times New Roman" w:hAnsi="Times New Roman" w:eastAsia="Calibri" w:cs="Times New Roman"/>
          <w:b/>
          <w:bCs/>
          <w:kern w:val="2"/>
          <w:sz w:val="24"/>
          <w:szCs w:val="24"/>
          <w:shd w:val="clear" w:color="auto" w:fill="FFFFFF"/>
          <w14:ligatures w14:val="standardContextual"/>
        </w:rPr>
        <w:t>e</w:t>
      </w:r>
    </w:p>
    <w:p w:rsidRPr="00673550" w:rsidR="006C0FCE" w:rsidP="005C2B52" w:rsidRDefault="006C0FCE" w14:paraId="7F6F7870" w14:textId="77777777">
      <w:pPr>
        <w:jc w:val="both"/>
        <w:rPr>
          <w:rFonts w:ascii="Times New Roman" w:hAnsi="Times New Roman" w:eastAsia="Calibri" w:cs="Times New Roman"/>
          <w:kern w:val="2"/>
          <w:sz w:val="24"/>
          <w:szCs w:val="24"/>
          <w:shd w:val="clear" w:color="auto" w:fill="FFFFFF"/>
          <w14:ligatures w14:val="standardContextual"/>
        </w:rPr>
      </w:pPr>
    </w:p>
    <w:p w:rsidRPr="00C474C4" w:rsidR="00EE55BE" w:rsidP="00EE55BE" w:rsidRDefault="00EE55BE" w14:paraId="71C635D9" w14:textId="4EDE2B12">
      <w:pPr>
        <w:jc w:val="both"/>
        <w:rPr>
          <w:rFonts w:ascii="Times New Roman" w:hAnsi="Times New Roman" w:eastAsia="Calibri" w:cs="Times New Roman"/>
          <w:kern w:val="2"/>
          <w:sz w:val="24"/>
          <w:szCs w:val="24"/>
          <w:shd w:val="clear" w:color="auto" w:fill="FFFFFF"/>
          <w14:ligatures w14:val="standardContextual"/>
        </w:rPr>
      </w:pPr>
      <w:bookmarkStart w:name="_Hlk181979344" w:id="197"/>
      <w:r>
        <w:rPr>
          <w:rFonts w:ascii="Times New Roman" w:hAnsi="Times New Roman" w:eastAsia="Calibri" w:cs="Times New Roman"/>
          <w:kern w:val="2"/>
          <w:sz w:val="24"/>
          <w:szCs w:val="24"/>
          <w:shd w:val="clear" w:color="auto" w:fill="FFFFFF"/>
          <w14:ligatures w14:val="standardContextual"/>
        </w:rPr>
        <w:t xml:space="preserve">(1) Koera, kassi ja valgetuhkru pidaja korraldab </w:t>
      </w:r>
      <w:r w:rsidRPr="00C474C4" w:rsidR="00517F53">
        <w:rPr>
          <w:rFonts w:ascii="Times New Roman" w:hAnsi="Times New Roman" w:eastAsia="Calibri" w:cs="Times New Roman"/>
          <w:kern w:val="2"/>
          <w:sz w:val="24"/>
          <w:szCs w:val="24"/>
          <w:shd w:val="clear" w:color="auto" w:fill="FFFFFF"/>
          <w14:ligatures w14:val="standardContextual"/>
        </w:rPr>
        <w:t>hiljemalt 202</w:t>
      </w:r>
      <w:r w:rsidRPr="00C474C4" w:rsidR="00C474C4">
        <w:rPr>
          <w:rFonts w:ascii="Times New Roman" w:hAnsi="Times New Roman" w:eastAsia="Calibri" w:cs="Times New Roman"/>
          <w:kern w:val="2"/>
          <w:sz w:val="24"/>
          <w:szCs w:val="24"/>
          <w:shd w:val="clear" w:color="auto" w:fill="FFFFFF"/>
          <w14:ligatures w14:val="standardContextual"/>
        </w:rPr>
        <w:t>8</w:t>
      </w:r>
      <w:r w:rsidRPr="00C474C4" w:rsidR="00517F53">
        <w:rPr>
          <w:rFonts w:ascii="Times New Roman" w:hAnsi="Times New Roman" w:eastAsia="Calibri" w:cs="Times New Roman"/>
          <w:kern w:val="2"/>
          <w:sz w:val="24"/>
          <w:szCs w:val="24"/>
          <w:shd w:val="clear" w:color="auto" w:fill="FFFFFF"/>
          <w14:ligatures w14:val="standardContextual"/>
        </w:rPr>
        <w:t>. aasta 1.</w:t>
      </w:r>
      <w:r w:rsidR="00D544C0">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jaanuariks</w:t>
      </w:r>
      <w:r w:rsidRPr="00C474C4" w:rsidR="00517F53">
        <w:rPr>
          <w:rFonts w:ascii="Times New Roman" w:hAnsi="Times New Roman" w:eastAsia="Calibri" w:cs="Times New Roman"/>
          <w:kern w:val="2"/>
          <w:sz w:val="24"/>
          <w:szCs w:val="24"/>
          <w:shd w:val="clear" w:color="auto" w:fill="FFFFFF"/>
          <w14:ligatures w14:val="standardContextual"/>
        </w:rPr>
        <w:t xml:space="preserve"> </w:t>
      </w:r>
      <w:r w:rsidRPr="00C474C4" w:rsidR="00606083">
        <w:rPr>
          <w:rFonts w:ascii="Times New Roman" w:hAnsi="Times New Roman" w:eastAsia="Calibri" w:cs="Times New Roman"/>
          <w:kern w:val="2"/>
          <w:sz w:val="24"/>
          <w:szCs w:val="24"/>
          <w:shd w:val="clear" w:color="auto" w:fill="FFFFFF"/>
          <w14:ligatures w14:val="standardContextual"/>
        </w:rPr>
        <w:t xml:space="preserve">oma sellise looma </w:t>
      </w:r>
      <w:r w:rsidRPr="00C474C4" w:rsidR="00517F53">
        <w:rPr>
          <w:rFonts w:ascii="Times New Roman" w:hAnsi="Times New Roman" w:eastAsia="Calibri" w:cs="Times New Roman"/>
          <w:kern w:val="2"/>
          <w:sz w:val="24"/>
          <w:szCs w:val="24"/>
          <w:shd w:val="clear" w:color="auto" w:fill="FFFFFF"/>
          <w14:ligatures w14:val="standardContextual"/>
        </w:rPr>
        <w:t>mikrokiibiga identifitseerimise ja loomade registris registreerimise</w:t>
      </w:r>
      <w:r w:rsidRPr="00C474C4">
        <w:rPr>
          <w:rFonts w:ascii="Times New Roman" w:hAnsi="Times New Roman" w:eastAsia="Calibri" w:cs="Times New Roman"/>
          <w:kern w:val="2"/>
          <w:sz w:val="24"/>
          <w:szCs w:val="24"/>
          <w:shd w:val="clear" w:color="auto" w:fill="FFFFFF"/>
          <w14:ligatures w14:val="standardContextual"/>
        </w:rPr>
        <w:t>, kes on 2027. aasta 1.</w:t>
      </w:r>
      <w:r w:rsidR="00D544C0">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juuni</w:t>
      </w:r>
      <w:r w:rsidRPr="00C474C4">
        <w:rPr>
          <w:rFonts w:ascii="Times New Roman" w:hAnsi="Times New Roman" w:eastAsia="Calibri" w:cs="Times New Roman"/>
          <w:kern w:val="2"/>
          <w:sz w:val="24"/>
          <w:szCs w:val="24"/>
          <w:shd w:val="clear" w:color="auto" w:fill="FFFFFF"/>
          <w14:ligatures w14:val="standardContextual"/>
        </w:rPr>
        <w:t xml:space="preserve"> seisuga vanem kui 12-nädalane, mikrokiibiga identifitseerimata ning </w:t>
      </w:r>
      <w:r w:rsidRPr="00C474C4" w:rsidR="009C76CA">
        <w:rPr>
          <w:rFonts w:ascii="Times New Roman" w:hAnsi="Times New Roman" w:eastAsia="Calibri" w:cs="Times New Roman"/>
          <w:kern w:val="2"/>
          <w:sz w:val="24"/>
          <w:szCs w:val="24"/>
          <w:shd w:val="clear" w:color="auto" w:fill="FFFFFF"/>
          <w14:ligatures w14:val="standardContextual"/>
        </w:rPr>
        <w:t>enne 2027. aasta 1.</w:t>
      </w:r>
      <w:r w:rsidR="00D544C0">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juuni</w:t>
      </w:r>
      <w:r w:rsidR="00C474C4">
        <w:rPr>
          <w:rFonts w:ascii="Times New Roman" w:hAnsi="Times New Roman" w:eastAsia="Calibri" w:cs="Times New Roman"/>
          <w:kern w:val="2"/>
          <w:sz w:val="24"/>
          <w:szCs w:val="24"/>
          <w:shd w:val="clear" w:color="auto" w:fill="FFFFFF"/>
          <w14:ligatures w14:val="standardContextual"/>
        </w:rPr>
        <w:t>t</w:t>
      </w:r>
      <w:r w:rsidRPr="00C474C4" w:rsidR="009C76CA">
        <w:rPr>
          <w:rFonts w:ascii="Times New Roman" w:hAnsi="Times New Roman" w:eastAsia="Calibri" w:cs="Times New Roman"/>
          <w:kern w:val="2"/>
          <w:sz w:val="24"/>
          <w:szCs w:val="24"/>
          <w:shd w:val="clear" w:color="auto" w:fill="FFFFFF"/>
          <w14:ligatures w14:val="standardContextual"/>
        </w:rPr>
        <w:t xml:space="preserve"> kehtinud korras arvestuse pidamiseks kasutatavas andmekogus </w:t>
      </w:r>
      <w:r w:rsidRPr="00C474C4">
        <w:rPr>
          <w:rFonts w:ascii="Times New Roman" w:hAnsi="Times New Roman" w:eastAsia="Calibri" w:cs="Times New Roman"/>
          <w:kern w:val="2"/>
          <w:sz w:val="24"/>
          <w:szCs w:val="24"/>
          <w:shd w:val="clear" w:color="auto" w:fill="FFFFFF"/>
          <w14:ligatures w14:val="standardContextual"/>
        </w:rPr>
        <w:t>registreerimata.</w:t>
      </w:r>
    </w:p>
    <w:p w:rsidRPr="00C474C4" w:rsidR="00EE55BE" w:rsidP="006C0FCE" w:rsidRDefault="00EE55BE" w14:paraId="28A90FF9" w14:textId="77777777">
      <w:pPr>
        <w:jc w:val="both"/>
        <w:rPr>
          <w:rFonts w:ascii="Times New Roman" w:hAnsi="Times New Roman" w:eastAsia="Calibri" w:cs="Times New Roman"/>
          <w:kern w:val="2"/>
          <w:sz w:val="24"/>
          <w:szCs w:val="24"/>
          <w:shd w:val="clear" w:color="auto" w:fill="FFFFFF"/>
          <w14:ligatures w14:val="standardContextual"/>
        </w:rPr>
      </w:pPr>
    </w:p>
    <w:p w:rsidR="006C0FCE" w:rsidP="006C0FCE" w:rsidRDefault="00A44286" w14:paraId="1711AFD8" w14:textId="606E2BF0">
      <w:pPr>
        <w:jc w:val="both"/>
        <w:rPr>
          <w:rFonts w:ascii="Times New Roman" w:hAnsi="Times New Roman" w:eastAsia="Calibri" w:cs="Times New Roman"/>
          <w:kern w:val="2"/>
          <w:sz w:val="24"/>
          <w:szCs w:val="24"/>
          <w:shd w:val="clear" w:color="auto" w:fill="FFFFFF"/>
          <w14:ligatures w14:val="standardContextual"/>
        </w:rPr>
      </w:pPr>
      <w:r w:rsidRPr="00C474C4">
        <w:rPr>
          <w:rFonts w:ascii="Times New Roman" w:hAnsi="Times New Roman" w:eastAsia="Calibri" w:cs="Times New Roman"/>
          <w:kern w:val="2"/>
          <w:sz w:val="24"/>
          <w:szCs w:val="24"/>
          <w:shd w:val="clear" w:color="auto" w:fill="FFFFFF"/>
          <w14:ligatures w14:val="standardContextual"/>
        </w:rPr>
        <w:t>(</w:t>
      </w:r>
      <w:r w:rsidRPr="00C474C4" w:rsidR="00EE55BE">
        <w:rPr>
          <w:rFonts w:ascii="Times New Roman" w:hAnsi="Times New Roman" w:eastAsia="Calibri" w:cs="Times New Roman"/>
          <w:kern w:val="2"/>
          <w:sz w:val="24"/>
          <w:szCs w:val="24"/>
          <w:shd w:val="clear" w:color="auto" w:fill="FFFFFF"/>
          <w14:ligatures w14:val="standardContextual"/>
        </w:rPr>
        <w:t>2</w:t>
      </w:r>
      <w:r w:rsidRPr="00C474C4">
        <w:rPr>
          <w:rFonts w:ascii="Times New Roman" w:hAnsi="Times New Roman" w:eastAsia="Calibri" w:cs="Times New Roman"/>
          <w:kern w:val="2"/>
          <w:sz w:val="24"/>
          <w:szCs w:val="24"/>
          <w:shd w:val="clear" w:color="auto" w:fill="FFFFFF"/>
          <w14:ligatures w14:val="standardContextual"/>
        </w:rPr>
        <w:t xml:space="preserve">) </w:t>
      </w:r>
      <w:r w:rsidRPr="00C474C4" w:rsidR="005E2C16">
        <w:rPr>
          <w:rFonts w:ascii="Times New Roman" w:hAnsi="Times New Roman" w:eastAsia="Calibri" w:cs="Times New Roman"/>
          <w:kern w:val="2"/>
          <w:sz w:val="24"/>
          <w:szCs w:val="24"/>
          <w:shd w:val="clear" w:color="auto" w:fill="FFFFFF"/>
          <w14:ligatures w14:val="standardContextual"/>
        </w:rPr>
        <w:t xml:space="preserve">Koera, kassi ja valgetuhkru pidaja korraldab </w:t>
      </w:r>
      <w:r w:rsidR="00634674">
        <w:rPr>
          <w:rFonts w:ascii="Times New Roman" w:hAnsi="Times New Roman" w:eastAsia="Calibri" w:cs="Times New Roman"/>
          <w:kern w:val="2"/>
          <w:sz w:val="24"/>
          <w:szCs w:val="24"/>
          <w:shd w:val="clear" w:color="auto" w:fill="FFFFFF"/>
          <w14:ligatures w14:val="standardContextual"/>
        </w:rPr>
        <w:t xml:space="preserve">veterinaararsti kaudu </w:t>
      </w:r>
      <w:r w:rsidRPr="00C474C4" w:rsidR="003D2127">
        <w:rPr>
          <w:rFonts w:ascii="Times New Roman" w:hAnsi="Times New Roman" w:eastAsia="Calibri" w:cs="Times New Roman"/>
          <w:kern w:val="2"/>
          <w:sz w:val="24"/>
          <w:szCs w:val="24"/>
          <w:shd w:val="clear" w:color="auto" w:fill="FFFFFF"/>
          <w14:ligatures w14:val="standardContextual"/>
        </w:rPr>
        <w:t>hiljemalt 202</w:t>
      </w:r>
      <w:r w:rsidRPr="00C474C4" w:rsidR="00C474C4">
        <w:rPr>
          <w:rFonts w:ascii="Times New Roman" w:hAnsi="Times New Roman" w:eastAsia="Calibri" w:cs="Times New Roman"/>
          <w:kern w:val="2"/>
          <w:sz w:val="24"/>
          <w:szCs w:val="24"/>
          <w:shd w:val="clear" w:color="auto" w:fill="FFFFFF"/>
          <w14:ligatures w14:val="standardContextual"/>
        </w:rPr>
        <w:t>8</w:t>
      </w:r>
      <w:r w:rsidRPr="00C474C4" w:rsidR="003D2127">
        <w:rPr>
          <w:rFonts w:ascii="Times New Roman" w:hAnsi="Times New Roman" w:eastAsia="Calibri" w:cs="Times New Roman"/>
          <w:kern w:val="2"/>
          <w:sz w:val="24"/>
          <w:szCs w:val="24"/>
          <w:shd w:val="clear" w:color="auto" w:fill="FFFFFF"/>
          <w14:ligatures w14:val="standardContextual"/>
        </w:rPr>
        <w:t>. aasta 1.</w:t>
      </w:r>
      <w:r w:rsidR="00C171DF">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jaanuariks</w:t>
      </w:r>
      <w:r w:rsidRPr="00C474C4" w:rsidR="003D2127">
        <w:rPr>
          <w:rFonts w:ascii="Times New Roman" w:hAnsi="Times New Roman" w:eastAsia="Calibri" w:cs="Times New Roman"/>
          <w:kern w:val="2"/>
          <w:sz w:val="24"/>
          <w:szCs w:val="24"/>
          <w:shd w:val="clear" w:color="auto" w:fill="FFFFFF"/>
          <w14:ligatures w14:val="standardContextual"/>
        </w:rPr>
        <w:t xml:space="preserve"> loomade registris </w:t>
      </w:r>
      <w:r w:rsidRPr="00C474C4" w:rsidR="005E2C16">
        <w:rPr>
          <w:rFonts w:ascii="Times New Roman" w:hAnsi="Times New Roman" w:eastAsia="Calibri" w:cs="Times New Roman"/>
          <w:kern w:val="2"/>
          <w:sz w:val="24"/>
          <w:szCs w:val="24"/>
          <w:shd w:val="clear" w:color="auto" w:fill="FFFFFF"/>
          <w14:ligatures w14:val="standardContextual"/>
        </w:rPr>
        <w:t xml:space="preserve">oma </w:t>
      </w:r>
      <w:r w:rsidRPr="00C474C4" w:rsidR="00517F53">
        <w:rPr>
          <w:rFonts w:ascii="Times New Roman" w:hAnsi="Times New Roman" w:eastAsia="Calibri" w:cs="Times New Roman"/>
          <w:kern w:val="2"/>
          <w:sz w:val="24"/>
          <w:szCs w:val="24"/>
          <w:shd w:val="clear" w:color="auto" w:fill="FFFFFF"/>
          <w14:ligatures w14:val="standardContextual"/>
        </w:rPr>
        <w:t xml:space="preserve">sellise </w:t>
      </w:r>
      <w:r w:rsidRPr="00C474C4" w:rsidR="008A4561">
        <w:rPr>
          <w:rFonts w:ascii="Times New Roman" w:hAnsi="Times New Roman" w:eastAsia="Calibri" w:cs="Times New Roman"/>
          <w:kern w:val="2"/>
          <w:sz w:val="24"/>
          <w:szCs w:val="24"/>
          <w:shd w:val="clear" w:color="auto" w:fill="FFFFFF"/>
          <w14:ligatures w14:val="standardContextual"/>
        </w:rPr>
        <w:t>looma</w:t>
      </w:r>
      <w:r w:rsidRPr="00C474C4" w:rsidR="00517F53">
        <w:rPr>
          <w:rFonts w:ascii="Times New Roman" w:hAnsi="Times New Roman" w:eastAsia="Calibri" w:cs="Times New Roman"/>
          <w:kern w:val="2"/>
          <w:sz w:val="24"/>
          <w:szCs w:val="24"/>
          <w:shd w:val="clear" w:color="auto" w:fill="FFFFFF"/>
          <w14:ligatures w14:val="standardContextual"/>
        </w:rPr>
        <w:t xml:space="preserve"> registreerimise</w:t>
      </w:r>
      <w:r w:rsidRPr="00C474C4" w:rsidR="008A4561">
        <w:rPr>
          <w:rFonts w:ascii="Times New Roman" w:hAnsi="Times New Roman" w:eastAsia="Calibri" w:cs="Times New Roman"/>
          <w:kern w:val="2"/>
          <w:sz w:val="24"/>
          <w:szCs w:val="24"/>
          <w:shd w:val="clear" w:color="auto" w:fill="FFFFFF"/>
          <w14:ligatures w14:val="standardContextual"/>
        </w:rPr>
        <w:t xml:space="preserve">, kes on </w:t>
      </w:r>
      <w:r w:rsidRPr="00C474C4" w:rsidR="007B2B08">
        <w:rPr>
          <w:rFonts w:ascii="Times New Roman" w:hAnsi="Times New Roman" w:eastAsia="Calibri" w:cs="Times New Roman"/>
          <w:kern w:val="2"/>
          <w:sz w:val="24"/>
          <w:szCs w:val="24"/>
          <w:shd w:val="clear" w:color="auto" w:fill="FFFFFF"/>
          <w14:ligatures w14:val="standardContextual"/>
        </w:rPr>
        <w:t>2027. aasta 1.</w:t>
      </w:r>
      <w:r w:rsidR="00D544C0">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juuni</w:t>
      </w:r>
      <w:r w:rsidRPr="00C474C4" w:rsidR="007B2B08">
        <w:rPr>
          <w:rFonts w:ascii="Times New Roman" w:hAnsi="Times New Roman" w:eastAsia="Calibri" w:cs="Times New Roman"/>
          <w:kern w:val="2"/>
          <w:sz w:val="24"/>
          <w:szCs w:val="24"/>
          <w:shd w:val="clear" w:color="auto" w:fill="FFFFFF"/>
          <w14:ligatures w14:val="standardContextual"/>
        </w:rPr>
        <w:t xml:space="preserve"> seisuga </w:t>
      </w:r>
      <w:r w:rsidRPr="00C474C4" w:rsidR="00361A9F">
        <w:rPr>
          <w:rFonts w:ascii="Times New Roman" w:hAnsi="Times New Roman" w:eastAsia="Calibri" w:cs="Times New Roman"/>
          <w:kern w:val="2"/>
          <w:sz w:val="24"/>
          <w:szCs w:val="24"/>
          <w:shd w:val="clear" w:color="auto" w:fill="FFFFFF"/>
          <w14:ligatures w14:val="standardContextual"/>
        </w:rPr>
        <w:t>vanem kui 12</w:t>
      </w:r>
      <w:r w:rsidR="00B6241E">
        <w:rPr>
          <w:rFonts w:ascii="Times New Roman" w:hAnsi="Times New Roman" w:eastAsia="Calibri" w:cs="Times New Roman"/>
          <w:kern w:val="2"/>
          <w:sz w:val="24"/>
          <w:szCs w:val="24"/>
          <w:shd w:val="clear" w:color="auto" w:fill="FFFFFF"/>
          <w14:ligatures w14:val="standardContextual"/>
        </w:rPr>
        <w:noBreakHyphen/>
      </w:r>
      <w:r w:rsidRPr="00C474C4" w:rsidR="00361A9F">
        <w:rPr>
          <w:rFonts w:ascii="Times New Roman" w:hAnsi="Times New Roman" w:eastAsia="Calibri" w:cs="Times New Roman"/>
          <w:kern w:val="2"/>
          <w:sz w:val="24"/>
          <w:szCs w:val="24"/>
          <w:shd w:val="clear" w:color="auto" w:fill="FFFFFF"/>
          <w14:ligatures w14:val="standardContextual"/>
        </w:rPr>
        <w:t>nädalane</w:t>
      </w:r>
      <w:r w:rsidRPr="00C474C4" w:rsidR="007B2B08">
        <w:rPr>
          <w:rFonts w:ascii="Times New Roman" w:hAnsi="Times New Roman" w:eastAsia="Calibri" w:cs="Times New Roman"/>
          <w:kern w:val="2"/>
          <w:sz w:val="24"/>
          <w:szCs w:val="24"/>
          <w:shd w:val="clear" w:color="auto" w:fill="FFFFFF"/>
          <w14:ligatures w14:val="standardContextual"/>
        </w:rPr>
        <w:t>,</w:t>
      </w:r>
      <w:r w:rsidRPr="00C474C4" w:rsidR="00912804">
        <w:rPr>
          <w:rFonts w:ascii="Times New Roman" w:hAnsi="Times New Roman" w:eastAsia="Calibri" w:cs="Times New Roman"/>
          <w:kern w:val="2"/>
          <w:sz w:val="24"/>
          <w:szCs w:val="24"/>
          <w:shd w:val="clear" w:color="auto" w:fill="FFFFFF"/>
          <w14:ligatures w14:val="standardContextual"/>
        </w:rPr>
        <w:t xml:space="preserve"> </w:t>
      </w:r>
      <w:r w:rsidRPr="00C474C4" w:rsidR="006834F7">
        <w:rPr>
          <w:rFonts w:ascii="Times New Roman" w:hAnsi="Times New Roman" w:eastAsia="Calibri" w:cs="Times New Roman"/>
          <w:kern w:val="2"/>
          <w:sz w:val="24"/>
          <w:szCs w:val="24"/>
          <w:shd w:val="clear" w:color="auto" w:fill="FFFFFF"/>
          <w14:ligatures w14:val="standardContextual"/>
        </w:rPr>
        <w:t>identifitseeritud</w:t>
      </w:r>
      <w:r w:rsidRPr="00C474C4" w:rsidR="008A4561">
        <w:rPr>
          <w:rFonts w:ascii="Times New Roman" w:hAnsi="Times New Roman" w:eastAsia="Calibri" w:cs="Times New Roman"/>
          <w:kern w:val="2"/>
          <w:sz w:val="24"/>
          <w:szCs w:val="24"/>
          <w:shd w:val="clear" w:color="auto" w:fill="FFFFFF"/>
          <w14:ligatures w14:val="standardContextual"/>
        </w:rPr>
        <w:t xml:space="preserve"> mikrokiibiga</w:t>
      </w:r>
      <w:r w:rsidRPr="00C474C4" w:rsidR="003E38C2">
        <w:rPr>
          <w:rFonts w:ascii="Times New Roman" w:hAnsi="Times New Roman" w:eastAsia="Calibri" w:cs="Times New Roman"/>
          <w:kern w:val="2"/>
          <w:sz w:val="24"/>
          <w:szCs w:val="24"/>
          <w:shd w:val="clear" w:color="auto" w:fill="FFFFFF"/>
          <w14:ligatures w14:val="standardContextual"/>
        </w:rPr>
        <w:t xml:space="preserve"> ning</w:t>
      </w:r>
      <w:r w:rsidRPr="00C474C4" w:rsidR="009C649F">
        <w:rPr>
          <w:rFonts w:ascii="Times New Roman" w:hAnsi="Times New Roman" w:eastAsia="Calibri" w:cs="Times New Roman"/>
          <w:kern w:val="2"/>
          <w:sz w:val="24"/>
          <w:szCs w:val="24"/>
          <w:shd w:val="clear" w:color="auto" w:fill="FFFFFF"/>
          <w14:ligatures w14:val="standardContextual"/>
        </w:rPr>
        <w:t xml:space="preserve"> </w:t>
      </w:r>
      <w:r w:rsidRPr="00C474C4" w:rsidR="00041CD7">
        <w:rPr>
          <w:rFonts w:ascii="Times New Roman" w:hAnsi="Times New Roman" w:eastAsia="Calibri" w:cs="Times New Roman"/>
          <w:kern w:val="2"/>
          <w:sz w:val="24"/>
          <w:szCs w:val="24"/>
          <w:shd w:val="clear" w:color="auto" w:fill="FFFFFF"/>
          <w14:ligatures w14:val="standardContextual"/>
        </w:rPr>
        <w:t>enne 2027. aasta 1.</w:t>
      </w:r>
      <w:r w:rsidR="00D544C0">
        <w:rPr>
          <w:rFonts w:ascii="Times New Roman" w:hAnsi="Times New Roman" w:eastAsia="Calibri" w:cs="Times New Roman"/>
          <w:kern w:val="2"/>
          <w:sz w:val="24"/>
          <w:szCs w:val="24"/>
          <w:shd w:val="clear" w:color="auto" w:fill="FFFFFF"/>
          <w14:ligatures w14:val="standardContextual"/>
        </w:rPr>
        <w:t> </w:t>
      </w:r>
      <w:r w:rsidRPr="00C474C4" w:rsidR="00C474C4">
        <w:rPr>
          <w:rFonts w:ascii="Times New Roman" w:hAnsi="Times New Roman" w:eastAsia="Calibri" w:cs="Times New Roman"/>
          <w:kern w:val="2"/>
          <w:sz w:val="24"/>
          <w:szCs w:val="24"/>
          <w:shd w:val="clear" w:color="auto" w:fill="FFFFFF"/>
          <w14:ligatures w14:val="standardContextual"/>
        </w:rPr>
        <w:t>juuni</w:t>
      </w:r>
      <w:r w:rsidR="00C474C4">
        <w:rPr>
          <w:rFonts w:ascii="Times New Roman" w:hAnsi="Times New Roman" w:eastAsia="Calibri" w:cs="Times New Roman"/>
          <w:kern w:val="2"/>
          <w:sz w:val="24"/>
          <w:szCs w:val="24"/>
          <w:shd w:val="clear" w:color="auto" w:fill="FFFFFF"/>
          <w14:ligatures w14:val="standardContextual"/>
        </w:rPr>
        <w:t>t</w:t>
      </w:r>
      <w:r w:rsidRPr="009C76CA" w:rsidR="00041CD7">
        <w:rPr>
          <w:rFonts w:ascii="Times New Roman" w:hAnsi="Times New Roman" w:eastAsia="Calibri" w:cs="Times New Roman"/>
          <w:kern w:val="2"/>
          <w:sz w:val="24"/>
          <w:szCs w:val="24"/>
          <w:shd w:val="clear" w:color="auto" w:fill="FFFFFF"/>
          <w14:ligatures w14:val="standardContextual"/>
        </w:rPr>
        <w:t xml:space="preserve"> kehtinud korras </w:t>
      </w:r>
      <w:r w:rsidRPr="00653B46" w:rsidR="00C16185">
        <w:rPr>
          <w:rFonts w:ascii="Times New Roman" w:hAnsi="Times New Roman" w:eastAsia="Calibri" w:cs="Times New Roman"/>
          <w:kern w:val="2"/>
          <w:sz w:val="24"/>
          <w:szCs w:val="24"/>
          <w:shd w:val="clear" w:color="auto" w:fill="FFFFFF"/>
          <w14:ligatures w14:val="standardContextual"/>
        </w:rPr>
        <w:t xml:space="preserve">arvestuse pidamiseks kasutatavas andmekogus </w:t>
      </w:r>
      <w:r w:rsidRPr="009C76CA" w:rsidR="00041CD7">
        <w:rPr>
          <w:rFonts w:ascii="Times New Roman" w:hAnsi="Times New Roman" w:eastAsia="Calibri" w:cs="Times New Roman"/>
          <w:kern w:val="2"/>
          <w:sz w:val="24"/>
          <w:szCs w:val="24"/>
          <w:shd w:val="clear" w:color="auto" w:fill="FFFFFF"/>
          <w14:ligatures w14:val="standardContextual"/>
        </w:rPr>
        <w:t>registreerimata</w:t>
      </w:r>
      <w:r w:rsidR="00C71841">
        <w:rPr>
          <w:rFonts w:ascii="Times New Roman" w:hAnsi="Times New Roman" w:eastAsia="Calibri" w:cs="Times New Roman"/>
          <w:kern w:val="2"/>
          <w:sz w:val="24"/>
          <w:szCs w:val="24"/>
          <w:shd w:val="clear" w:color="auto" w:fill="FFFFFF"/>
          <w14:ligatures w14:val="standardContextual"/>
        </w:rPr>
        <w:t>.</w:t>
      </w:r>
    </w:p>
    <w:bookmarkEnd w:id="197"/>
    <w:p w:rsidR="00387E7A" w:rsidP="000C3929" w:rsidRDefault="00387E7A" w14:paraId="62AD3BF6" w14:textId="0691CCEA">
      <w:pPr>
        <w:jc w:val="both"/>
        <w:rPr>
          <w:rFonts w:ascii="Times New Roman" w:hAnsi="Times New Roman" w:eastAsia="Calibri" w:cs="Times New Roman"/>
          <w:kern w:val="2"/>
          <w:sz w:val="24"/>
          <w:szCs w:val="24"/>
          <w:shd w:val="clear" w:color="auto" w:fill="FFFFFF"/>
          <w14:ligatures w14:val="standardContextual"/>
        </w:rPr>
      </w:pPr>
    </w:p>
    <w:p w:rsidR="00387E7A" w:rsidP="000C3929" w:rsidRDefault="00387E7A" w14:paraId="564A2780" w14:textId="4B29CA5D">
      <w:pPr>
        <w:jc w:val="both"/>
        <w:rPr>
          <w:rFonts w:ascii="Times New Roman" w:hAnsi="Times New Roman" w:eastAsia="Calibri" w:cs="Times New Roman"/>
          <w:kern w:val="2"/>
          <w:sz w:val="24"/>
          <w:szCs w:val="24"/>
          <w:shd w:val="clear" w:color="auto" w:fill="FFFFFF"/>
          <w14:ligatures w14:val="standardContextual"/>
        </w:rPr>
      </w:pPr>
      <w:bookmarkStart w:name="_Hlk206064585" w:id="198"/>
      <w:bookmarkStart w:name="_Hlk184657619" w:id="199"/>
      <w:r w:rsidRPr="00653B46">
        <w:rPr>
          <w:rFonts w:ascii="Times New Roman" w:hAnsi="Times New Roman" w:eastAsia="Calibri" w:cs="Times New Roman"/>
          <w:b/>
          <w:bCs/>
          <w:kern w:val="2"/>
          <w:sz w:val="24"/>
          <w:szCs w:val="24"/>
          <w:shd w:val="clear" w:color="auto" w:fill="FFFFFF"/>
          <w14:ligatures w14:val="standardContextual"/>
        </w:rPr>
        <w:t>§ 121</w:t>
      </w:r>
      <w:r w:rsidRPr="00653B46">
        <w:rPr>
          <w:rFonts w:ascii="Times New Roman" w:hAnsi="Times New Roman" w:eastAsia="Calibri" w:cs="Times New Roman"/>
          <w:b/>
          <w:bCs/>
          <w:kern w:val="2"/>
          <w:sz w:val="24"/>
          <w:szCs w:val="24"/>
          <w:shd w:val="clear" w:color="auto" w:fill="FFFFFF"/>
          <w:vertAlign w:val="superscript"/>
          <w14:ligatures w14:val="standardContextual"/>
        </w:rPr>
        <w:t>2</w:t>
      </w:r>
      <w:r w:rsidRPr="00653B46">
        <w:rPr>
          <w:rFonts w:ascii="Times New Roman" w:hAnsi="Times New Roman" w:eastAsia="Calibri" w:cs="Times New Roman"/>
          <w:b/>
          <w:bCs/>
          <w:kern w:val="2"/>
          <w:sz w:val="24"/>
          <w:szCs w:val="24"/>
          <w:shd w:val="clear" w:color="auto" w:fill="FFFFFF"/>
          <w14:ligatures w14:val="standardContextual"/>
        </w:rPr>
        <w:t xml:space="preserve">. </w:t>
      </w:r>
      <w:r w:rsidR="00265C4A">
        <w:rPr>
          <w:rFonts w:ascii="Times New Roman" w:hAnsi="Times New Roman" w:eastAsia="Calibri" w:cs="Times New Roman"/>
          <w:b/>
          <w:bCs/>
          <w:kern w:val="2"/>
          <w:sz w:val="24"/>
          <w:szCs w:val="24"/>
          <w:shd w:val="clear" w:color="auto" w:fill="FFFFFF"/>
          <w14:ligatures w14:val="standardContextual"/>
        </w:rPr>
        <w:t>A</w:t>
      </w:r>
      <w:r w:rsidR="00FD4729">
        <w:rPr>
          <w:rFonts w:ascii="Times New Roman" w:hAnsi="Times New Roman" w:eastAsia="Calibri" w:cs="Times New Roman"/>
          <w:b/>
          <w:bCs/>
          <w:kern w:val="2"/>
          <w:sz w:val="24"/>
          <w:szCs w:val="24"/>
          <w:shd w:val="clear" w:color="auto" w:fill="FFFFFF"/>
          <w14:ligatures w14:val="standardContextual"/>
        </w:rPr>
        <w:t xml:space="preserve">ndmete </w:t>
      </w:r>
      <w:r w:rsidR="008067D2">
        <w:rPr>
          <w:rFonts w:ascii="Times New Roman" w:hAnsi="Times New Roman" w:eastAsia="Calibri" w:cs="Times New Roman"/>
          <w:b/>
          <w:bCs/>
          <w:kern w:val="2"/>
          <w:sz w:val="24"/>
          <w:szCs w:val="24"/>
          <w:shd w:val="clear" w:color="auto" w:fill="FFFFFF"/>
          <w14:ligatures w14:val="standardContextual"/>
        </w:rPr>
        <w:t>üle</w:t>
      </w:r>
      <w:r w:rsidRPr="00653B46">
        <w:rPr>
          <w:rFonts w:ascii="Times New Roman" w:hAnsi="Times New Roman" w:eastAsia="Calibri" w:cs="Times New Roman"/>
          <w:b/>
          <w:bCs/>
          <w:kern w:val="2"/>
          <w:sz w:val="24"/>
          <w:szCs w:val="24"/>
          <w:shd w:val="clear" w:color="auto" w:fill="FFFFFF"/>
          <w14:ligatures w14:val="standardContextual"/>
        </w:rPr>
        <w:t>andmine</w:t>
      </w:r>
    </w:p>
    <w:p w:rsidRPr="00387E7A" w:rsidR="00387E7A" w:rsidP="000C3929" w:rsidRDefault="00387E7A" w14:paraId="3C007066" w14:textId="77777777">
      <w:pPr>
        <w:jc w:val="both"/>
        <w:rPr>
          <w:rFonts w:ascii="Times New Roman" w:hAnsi="Times New Roman" w:eastAsia="Calibri" w:cs="Times New Roman"/>
          <w:kern w:val="2"/>
          <w:sz w:val="24"/>
          <w:szCs w:val="24"/>
          <w:shd w:val="clear" w:color="auto" w:fill="FFFFFF"/>
          <w14:ligatures w14:val="standardContextual"/>
        </w:rPr>
      </w:pPr>
    </w:p>
    <w:p w:rsidR="00137876" w:rsidP="000C3929" w:rsidRDefault="005D24CD" w14:paraId="5015346A" w14:textId="0265C1AC">
      <w:pPr>
        <w:jc w:val="both"/>
        <w:rPr>
          <w:rFonts w:ascii="Times New Roman" w:hAnsi="Times New Roman" w:eastAsia="Calibri" w:cs="Times New Roman"/>
          <w:kern w:val="2"/>
          <w:sz w:val="24"/>
          <w:szCs w:val="24"/>
          <w:shd w:val="clear" w:color="auto" w:fill="FFFFFF"/>
          <w14:ligatures w14:val="standardContextual"/>
        </w:rPr>
      </w:pPr>
      <w:bookmarkStart w:name="_Hlk185412072" w:id="200"/>
      <w:r>
        <w:rPr>
          <w:rFonts w:ascii="Times New Roman" w:hAnsi="Times New Roman" w:eastAsia="Calibri" w:cs="Times New Roman"/>
          <w:kern w:val="2"/>
          <w:sz w:val="24"/>
          <w:szCs w:val="24"/>
          <w:shd w:val="clear" w:color="auto" w:fill="FFFFFF"/>
          <w14:ligatures w14:val="standardContextual"/>
        </w:rPr>
        <w:t xml:space="preserve">(1) </w:t>
      </w:r>
      <w:r w:rsidRPr="00C474C4" w:rsidR="00014445">
        <w:rPr>
          <w:rFonts w:ascii="Times New Roman" w:hAnsi="Times New Roman" w:eastAsia="Calibri" w:cs="Times New Roman"/>
          <w:kern w:val="2"/>
          <w:sz w:val="24"/>
          <w:szCs w:val="24"/>
          <w:shd w:val="clear" w:color="auto" w:fill="FFFFFF"/>
          <w14:ligatures w14:val="standardContextual"/>
        </w:rPr>
        <w:t xml:space="preserve">Enne 2027. aasta 1. </w:t>
      </w:r>
      <w:r w:rsidRPr="00C474C4" w:rsidR="00C474C4">
        <w:rPr>
          <w:rFonts w:ascii="Times New Roman" w:hAnsi="Times New Roman" w:eastAsia="Calibri" w:cs="Times New Roman"/>
          <w:kern w:val="2"/>
          <w:sz w:val="24"/>
          <w:szCs w:val="24"/>
          <w:shd w:val="clear" w:color="auto" w:fill="FFFFFF"/>
          <w14:ligatures w14:val="standardContextual"/>
        </w:rPr>
        <w:t>juuni</w:t>
      </w:r>
      <w:r w:rsidR="00C474C4">
        <w:rPr>
          <w:rFonts w:ascii="Times New Roman" w:hAnsi="Times New Roman" w:eastAsia="Calibri" w:cs="Times New Roman"/>
          <w:kern w:val="2"/>
          <w:sz w:val="24"/>
          <w:szCs w:val="24"/>
          <w:shd w:val="clear" w:color="auto" w:fill="FFFFFF"/>
          <w14:ligatures w14:val="standardContextual"/>
        </w:rPr>
        <w:t>t</w:t>
      </w:r>
      <w:r w:rsidRPr="00653B46" w:rsidR="00014445">
        <w:rPr>
          <w:rFonts w:ascii="Times New Roman" w:hAnsi="Times New Roman" w:eastAsia="Calibri" w:cs="Times New Roman"/>
          <w:kern w:val="2"/>
          <w:sz w:val="24"/>
          <w:szCs w:val="24"/>
          <w:shd w:val="clear" w:color="auto" w:fill="FFFFFF"/>
          <w14:ligatures w14:val="standardContextual"/>
        </w:rPr>
        <w:t xml:space="preserve"> kehtinud korras arvestuse pidamiseks kasutatavas andmekogus</w:t>
      </w:r>
      <w:r w:rsidR="00900181">
        <w:rPr>
          <w:rFonts w:ascii="Times New Roman" w:hAnsi="Times New Roman" w:eastAsia="Calibri" w:cs="Times New Roman"/>
          <w:kern w:val="2"/>
          <w:sz w:val="24"/>
          <w:szCs w:val="24"/>
          <w:shd w:val="clear" w:color="auto" w:fill="FFFFFF"/>
          <w14:ligatures w14:val="standardContextual"/>
        </w:rPr>
        <w:t xml:space="preserve"> </w:t>
      </w:r>
      <w:r w:rsidR="00AA7CA4">
        <w:rPr>
          <w:rFonts w:ascii="Times New Roman" w:hAnsi="Times New Roman" w:eastAsia="Calibri" w:cs="Times New Roman"/>
          <w:kern w:val="2"/>
          <w:sz w:val="24"/>
          <w:szCs w:val="24"/>
          <w:shd w:val="clear" w:color="auto" w:fill="FFFFFF"/>
          <w14:ligatures w14:val="standardContextual"/>
        </w:rPr>
        <w:t xml:space="preserve">2027. aasta 31. mai </w:t>
      </w:r>
      <w:r w:rsidR="006B3BC7">
        <w:rPr>
          <w:rFonts w:ascii="Times New Roman" w:hAnsi="Times New Roman" w:eastAsia="Calibri" w:cs="Times New Roman"/>
          <w:kern w:val="2"/>
          <w:sz w:val="24"/>
          <w:szCs w:val="24"/>
          <w:shd w:val="clear" w:color="auto" w:fill="FFFFFF"/>
          <w14:ligatures w14:val="standardContextual"/>
        </w:rPr>
        <w:t>seisuga</w:t>
      </w:r>
      <w:r w:rsidR="007547EE">
        <w:rPr>
          <w:rFonts w:ascii="Times New Roman" w:hAnsi="Times New Roman" w:eastAsia="Calibri" w:cs="Times New Roman"/>
          <w:kern w:val="2"/>
          <w:sz w:val="24"/>
          <w:szCs w:val="24"/>
          <w:shd w:val="clear" w:color="auto" w:fill="FFFFFF"/>
          <w14:ligatures w14:val="standardContextual"/>
        </w:rPr>
        <w:t xml:space="preserve"> </w:t>
      </w:r>
      <w:r w:rsidR="00AC34D1">
        <w:rPr>
          <w:rFonts w:ascii="Times New Roman" w:hAnsi="Times New Roman" w:eastAsia="Calibri" w:cs="Times New Roman"/>
          <w:kern w:val="2"/>
          <w:sz w:val="24"/>
          <w:szCs w:val="24"/>
          <w:shd w:val="clear" w:color="auto" w:fill="FFFFFF"/>
          <w14:ligatures w14:val="standardContextual"/>
        </w:rPr>
        <w:t xml:space="preserve">lemmiklooma </w:t>
      </w:r>
      <w:r w:rsidR="00355843">
        <w:rPr>
          <w:rFonts w:ascii="Times New Roman" w:hAnsi="Times New Roman" w:eastAsia="Calibri" w:cs="Times New Roman"/>
          <w:kern w:val="2"/>
          <w:sz w:val="24"/>
          <w:szCs w:val="24"/>
          <w:shd w:val="clear" w:color="auto" w:fill="FFFFFF"/>
          <w14:ligatures w14:val="standardContextual"/>
        </w:rPr>
        <w:t xml:space="preserve">ja </w:t>
      </w:r>
      <w:r w:rsidR="00666946">
        <w:rPr>
          <w:rFonts w:ascii="Times New Roman" w:hAnsi="Times New Roman" w:eastAsia="Calibri" w:cs="Times New Roman"/>
          <w:kern w:val="2"/>
          <w:sz w:val="24"/>
          <w:szCs w:val="24"/>
          <w:shd w:val="clear" w:color="auto" w:fill="FFFFFF"/>
          <w14:ligatures w14:val="standardContextual"/>
        </w:rPr>
        <w:t>lemmiklooma</w:t>
      </w:r>
      <w:r w:rsidR="00355843">
        <w:rPr>
          <w:rFonts w:ascii="Times New Roman" w:hAnsi="Times New Roman" w:eastAsia="Calibri" w:cs="Times New Roman"/>
          <w:kern w:val="2"/>
          <w:sz w:val="24"/>
          <w:szCs w:val="24"/>
          <w:shd w:val="clear" w:color="auto" w:fill="FFFFFF"/>
          <w14:ligatures w14:val="standardContextual"/>
        </w:rPr>
        <w:t xml:space="preserve">pidaja </w:t>
      </w:r>
      <w:r w:rsidR="00AC34D1">
        <w:rPr>
          <w:rFonts w:ascii="Times New Roman" w:hAnsi="Times New Roman" w:eastAsia="Calibri" w:cs="Times New Roman"/>
          <w:kern w:val="2"/>
          <w:sz w:val="24"/>
          <w:szCs w:val="24"/>
          <w:shd w:val="clear" w:color="auto" w:fill="FFFFFF"/>
          <w14:ligatures w14:val="standardContextual"/>
        </w:rPr>
        <w:t xml:space="preserve">kohta </w:t>
      </w:r>
      <w:r w:rsidR="006B3BC7">
        <w:rPr>
          <w:rFonts w:ascii="Times New Roman" w:hAnsi="Times New Roman" w:eastAsia="Calibri" w:cs="Times New Roman"/>
          <w:kern w:val="2"/>
          <w:sz w:val="24"/>
          <w:szCs w:val="24"/>
          <w:shd w:val="clear" w:color="auto" w:fill="FFFFFF"/>
          <w14:ligatures w14:val="standardContextual"/>
        </w:rPr>
        <w:t xml:space="preserve">kogutud </w:t>
      </w:r>
      <w:r w:rsidR="008067D2">
        <w:rPr>
          <w:rFonts w:ascii="Times New Roman" w:hAnsi="Times New Roman" w:eastAsia="Calibri" w:cs="Times New Roman"/>
          <w:kern w:val="2"/>
          <w:sz w:val="24"/>
          <w:szCs w:val="24"/>
          <w:shd w:val="clear" w:color="auto" w:fill="FFFFFF"/>
          <w14:ligatures w14:val="standardContextual"/>
        </w:rPr>
        <w:t>andmete üleandmise</w:t>
      </w:r>
      <w:r w:rsidR="009B03EB">
        <w:rPr>
          <w:rFonts w:ascii="Times New Roman" w:hAnsi="Times New Roman" w:eastAsia="Calibri" w:cs="Times New Roman"/>
          <w:kern w:val="2"/>
          <w:sz w:val="24"/>
          <w:szCs w:val="24"/>
          <w:shd w:val="clear" w:color="auto" w:fill="FFFFFF"/>
          <w14:ligatures w14:val="standardContextual"/>
        </w:rPr>
        <w:t xml:space="preserve"> </w:t>
      </w:r>
      <w:r w:rsidRPr="007547EE" w:rsidR="007547EE">
        <w:rPr>
          <w:rFonts w:ascii="Times New Roman" w:hAnsi="Times New Roman" w:eastAsia="Calibri" w:cs="Times New Roman"/>
          <w:kern w:val="2"/>
          <w:sz w:val="24"/>
          <w:szCs w:val="24"/>
          <w:shd w:val="clear" w:color="auto" w:fill="FFFFFF"/>
          <w14:ligatures w14:val="standardContextual"/>
        </w:rPr>
        <w:t xml:space="preserve">Põllumajanduse Registrite ja Informatsiooni Ametile korraldab kohalik omavalitsus masinloetaval </w:t>
      </w:r>
      <w:r w:rsidR="00691204">
        <w:rPr>
          <w:rFonts w:ascii="Times New Roman" w:hAnsi="Times New Roman" w:eastAsia="Calibri" w:cs="Times New Roman"/>
          <w:kern w:val="2"/>
          <w:sz w:val="24"/>
          <w:szCs w:val="24"/>
          <w:shd w:val="clear" w:color="auto" w:fill="FFFFFF"/>
          <w14:ligatures w14:val="standardContextual"/>
        </w:rPr>
        <w:t>kujul</w:t>
      </w:r>
      <w:r w:rsidRPr="007547EE" w:rsidR="007547EE">
        <w:rPr>
          <w:rFonts w:ascii="Times New Roman" w:hAnsi="Times New Roman" w:eastAsia="Calibri" w:cs="Times New Roman"/>
          <w:kern w:val="2"/>
          <w:sz w:val="24"/>
          <w:szCs w:val="24"/>
          <w:shd w:val="clear" w:color="auto" w:fill="FFFFFF"/>
          <w14:ligatures w14:val="standardContextual"/>
        </w:rPr>
        <w:t xml:space="preserve"> hiljemalt </w:t>
      </w:r>
      <w:r w:rsidR="00414CA4">
        <w:rPr>
          <w:rFonts w:ascii="Times New Roman" w:hAnsi="Times New Roman" w:eastAsia="Calibri" w:cs="Times New Roman"/>
          <w:kern w:val="2"/>
          <w:sz w:val="24"/>
          <w:szCs w:val="24"/>
          <w:shd w:val="clear" w:color="auto" w:fill="FFFFFF"/>
          <w14:ligatures w14:val="standardContextual"/>
        </w:rPr>
        <w:t xml:space="preserve">2027. aasta </w:t>
      </w:r>
      <w:r w:rsidRPr="007547EE" w:rsidR="007547EE">
        <w:rPr>
          <w:rFonts w:ascii="Times New Roman" w:hAnsi="Times New Roman" w:eastAsia="Calibri" w:cs="Times New Roman"/>
          <w:kern w:val="2"/>
          <w:sz w:val="24"/>
          <w:szCs w:val="24"/>
          <w:shd w:val="clear" w:color="auto" w:fill="FFFFFF"/>
          <w14:ligatures w14:val="standardContextual"/>
        </w:rPr>
        <w:t>7. juuniks</w:t>
      </w:r>
      <w:bookmarkEnd w:id="200"/>
      <w:r w:rsidRPr="007547EE" w:rsidR="007547EE">
        <w:rPr>
          <w:rFonts w:ascii="Times New Roman" w:hAnsi="Times New Roman" w:eastAsia="Calibri" w:cs="Times New Roman"/>
          <w:kern w:val="2"/>
          <w:sz w:val="24"/>
          <w:szCs w:val="24"/>
          <w:shd w:val="clear" w:color="auto" w:fill="FFFFFF"/>
          <w14:ligatures w14:val="standardContextual"/>
        </w:rPr>
        <w:t>.</w:t>
      </w:r>
    </w:p>
    <w:p w:rsidR="00137876" w:rsidP="000C3929" w:rsidRDefault="00137876" w14:paraId="1035DA96" w14:textId="77777777">
      <w:pPr>
        <w:jc w:val="both"/>
        <w:rPr>
          <w:rFonts w:ascii="Times New Roman" w:hAnsi="Times New Roman" w:eastAsia="Calibri" w:cs="Times New Roman"/>
          <w:kern w:val="2"/>
          <w:sz w:val="24"/>
          <w:szCs w:val="24"/>
          <w:shd w:val="clear" w:color="auto" w:fill="FFFFFF"/>
          <w14:ligatures w14:val="standardContextual"/>
        </w:rPr>
      </w:pPr>
    </w:p>
    <w:p w:rsidR="00264D74" w:rsidP="000C3929" w:rsidRDefault="00137876" w14:paraId="2E3279D9" w14:textId="050F4BD5">
      <w:pPr>
        <w:jc w:val="both"/>
        <w:rPr>
          <w:rFonts w:ascii="Times New Roman" w:hAnsi="Times New Roman" w:eastAsia="Calibri" w:cs="Times New Roman"/>
          <w:kern w:val="2"/>
          <w:sz w:val="24"/>
          <w:szCs w:val="24"/>
          <w:shd w:val="clear" w:color="auto" w:fill="FFFFFF"/>
          <w14:ligatures w14:val="standardContextual"/>
        </w:rPr>
      </w:pPr>
      <w:r>
        <w:rPr>
          <w:rFonts w:ascii="Times New Roman" w:hAnsi="Times New Roman" w:eastAsia="Calibri" w:cs="Times New Roman"/>
          <w:kern w:val="2"/>
          <w:sz w:val="24"/>
          <w:szCs w:val="24"/>
          <w:shd w:val="clear" w:color="auto" w:fill="FFFFFF"/>
          <w14:ligatures w14:val="standardContextual"/>
        </w:rPr>
        <w:t xml:space="preserve">(2) </w:t>
      </w:r>
      <w:r w:rsidR="00BE1FC8">
        <w:rPr>
          <w:rFonts w:ascii="Times New Roman" w:hAnsi="Times New Roman" w:eastAsia="Calibri" w:cs="Times New Roman"/>
          <w:kern w:val="2"/>
          <w:sz w:val="24"/>
          <w:szCs w:val="24"/>
          <w:shd w:val="clear" w:color="auto" w:fill="FFFFFF"/>
          <w14:ligatures w14:val="standardContextual"/>
        </w:rPr>
        <w:t>Masinloetaval kujul a</w:t>
      </w:r>
      <w:r w:rsidRPr="00EC0287" w:rsidR="00EC0287">
        <w:rPr>
          <w:rFonts w:ascii="Times New Roman" w:hAnsi="Times New Roman" w:eastAsia="Calibri" w:cs="Times New Roman"/>
          <w:kern w:val="2"/>
          <w:sz w:val="24"/>
          <w:szCs w:val="24"/>
          <w:shd w:val="clear" w:color="auto" w:fill="FFFFFF"/>
          <w14:ligatures w14:val="standardContextual"/>
        </w:rPr>
        <w:t>ndmete üleandmiseks vajaliku</w:t>
      </w:r>
      <w:r w:rsidR="003A2BD6">
        <w:rPr>
          <w:rFonts w:ascii="Times New Roman" w:hAnsi="Times New Roman" w:eastAsia="Calibri" w:cs="Times New Roman"/>
          <w:kern w:val="2"/>
          <w:sz w:val="24"/>
          <w:szCs w:val="24"/>
          <w:shd w:val="clear" w:color="auto" w:fill="FFFFFF"/>
          <w14:ligatures w14:val="standardContextual"/>
        </w:rPr>
        <w:t xml:space="preserve"> </w:t>
      </w:r>
      <w:r w:rsidR="009254B6">
        <w:rPr>
          <w:rFonts w:ascii="Times New Roman" w:hAnsi="Times New Roman" w:eastAsia="Calibri" w:cs="Times New Roman"/>
          <w:kern w:val="2"/>
          <w:sz w:val="24"/>
          <w:szCs w:val="24"/>
          <w:shd w:val="clear" w:color="auto" w:fill="FFFFFF"/>
          <w14:ligatures w14:val="standardContextual"/>
        </w:rPr>
        <w:t>täpsema juhise</w:t>
      </w:r>
      <w:r w:rsidRPr="00EC0287" w:rsidR="00EC0287">
        <w:rPr>
          <w:rFonts w:ascii="Times New Roman" w:hAnsi="Times New Roman" w:eastAsia="Calibri" w:cs="Times New Roman"/>
          <w:kern w:val="2"/>
          <w:sz w:val="24"/>
          <w:szCs w:val="24"/>
          <w:shd w:val="clear" w:color="auto" w:fill="FFFFFF"/>
          <w14:ligatures w14:val="standardContextual"/>
        </w:rPr>
        <w:t xml:space="preserve"> avaldab Põllumajanduse Registrite ja Informatsiooni Amet oma </w:t>
      </w:r>
      <w:r w:rsidR="00BE1FC8">
        <w:rPr>
          <w:rFonts w:ascii="Times New Roman" w:hAnsi="Times New Roman" w:eastAsia="Calibri" w:cs="Times New Roman"/>
          <w:kern w:val="2"/>
          <w:sz w:val="24"/>
          <w:szCs w:val="24"/>
          <w:shd w:val="clear" w:color="auto" w:fill="FFFFFF"/>
          <w14:ligatures w14:val="standardContextual"/>
        </w:rPr>
        <w:t>veebi</w:t>
      </w:r>
      <w:r w:rsidRPr="00EC0287" w:rsidR="00EC0287">
        <w:rPr>
          <w:rFonts w:ascii="Times New Roman" w:hAnsi="Times New Roman" w:eastAsia="Calibri" w:cs="Times New Roman"/>
          <w:kern w:val="2"/>
          <w:sz w:val="24"/>
          <w:szCs w:val="24"/>
          <w:shd w:val="clear" w:color="auto" w:fill="FFFFFF"/>
          <w14:ligatures w14:val="standardContextual"/>
        </w:rPr>
        <w:t>lehel hiljemalt 2027</w:t>
      </w:r>
      <w:r w:rsidR="00691204">
        <w:rPr>
          <w:rFonts w:ascii="Times New Roman" w:hAnsi="Times New Roman" w:eastAsia="Calibri" w:cs="Times New Roman"/>
          <w:kern w:val="2"/>
          <w:sz w:val="24"/>
          <w:szCs w:val="24"/>
          <w:shd w:val="clear" w:color="auto" w:fill="FFFFFF"/>
          <w14:ligatures w14:val="standardContextual"/>
        </w:rPr>
        <w:t>. aasta 1. märtsi</w:t>
      </w:r>
      <w:r w:rsidR="005F2768">
        <w:rPr>
          <w:rFonts w:ascii="Times New Roman" w:hAnsi="Times New Roman" w:eastAsia="Calibri" w:cs="Times New Roman"/>
          <w:kern w:val="2"/>
          <w:sz w:val="24"/>
          <w:szCs w:val="24"/>
          <w:shd w:val="clear" w:color="auto" w:fill="FFFFFF"/>
          <w14:ligatures w14:val="standardContextual"/>
        </w:rPr>
        <w:t>ks</w:t>
      </w:r>
      <w:r w:rsidR="00691204">
        <w:rPr>
          <w:rFonts w:ascii="Times New Roman" w:hAnsi="Times New Roman" w:eastAsia="Calibri" w:cs="Times New Roman"/>
          <w:kern w:val="2"/>
          <w:sz w:val="24"/>
          <w:szCs w:val="24"/>
          <w:shd w:val="clear" w:color="auto" w:fill="FFFFFF"/>
          <w14:ligatures w14:val="standardContextual"/>
        </w:rPr>
        <w:t>.</w:t>
      </w:r>
      <w:ins w:author="Aili Sandre - JUSTDIGI" w:date="2025-09-04T11:33:00Z" w16du:dateUtc="2025-09-04T08:33:00Z" w:id="201">
        <w:r w:rsidR="004A0845">
          <w:rPr>
            <w:rFonts w:ascii="Times New Roman" w:hAnsi="Times New Roman" w:eastAsia="Calibri" w:cs="Times New Roman"/>
            <w:kern w:val="2"/>
            <w:sz w:val="24"/>
            <w:szCs w:val="24"/>
            <w:shd w:val="clear" w:color="auto" w:fill="FFFFFF"/>
            <w14:ligatures w14:val="standardContextual"/>
          </w:rPr>
          <w:t>“</w:t>
        </w:r>
      </w:ins>
      <w:del w:author="Aili Sandre - JUSTDIGI" w:date="2025-09-04T11:33:00Z" w16du:dateUtc="2025-09-04T08:33:00Z" w:id="202">
        <w:r w:rsidRPr="003E54F6" w:rsidDel="004A0845" w:rsidR="00517F53">
          <w:rPr>
            <w:rFonts w:ascii="Times New Roman" w:hAnsi="Times New Roman" w:eastAsia="Times New Roman" w:cs="Times New Roman"/>
            <w:sz w:val="24"/>
            <w:szCs w:val="24"/>
            <w:lang w:eastAsia="et-EE"/>
          </w:rPr>
          <w:delText>”</w:delText>
        </w:r>
      </w:del>
      <w:bookmarkEnd w:id="195"/>
      <w:r w:rsidR="008E42E7">
        <w:rPr>
          <w:rFonts w:ascii="Times New Roman" w:hAnsi="Times New Roman" w:eastAsia="Calibri" w:cs="Times New Roman"/>
          <w:kern w:val="2"/>
          <w:sz w:val="24"/>
          <w:szCs w:val="24"/>
          <w:shd w:val="clear" w:color="auto" w:fill="FFFFFF"/>
          <w14:ligatures w14:val="standardContextual"/>
        </w:rPr>
        <w:t>.</w:t>
      </w:r>
      <w:bookmarkEnd w:id="198"/>
    </w:p>
    <w:p w:rsidR="00247DCB" w:rsidP="000C3929" w:rsidRDefault="00247DCB" w14:paraId="0B447EF0" w14:textId="77777777">
      <w:pPr>
        <w:jc w:val="both"/>
        <w:rPr>
          <w:rFonts w:ascii="Times New Roman" w:hAnsi="Times New Roman" w:eastAsia="Calibri" w:cs="Times New Roman"/>
          <w:kern w:val="2"/>
          <w:sz w:val="24"/>
          <w:szCs w:val="24"/>
          <w:shd w:val="clear" w:color="auto" w:fill="FFFFFF"/>
          <w14:ligatures w14:val="standardContextual"/>
        </w:rPr>
      </w:pPr>
    </w:p>
    <w:bookmarkEnd w:id="199"/>
    <w:p w:rsidRPr="003F52DF" w:rsidR="00264D74" w:rsidP="003F52DF" w:rsidRDefault="00264D74" w14:paraId="34184BC5" w14:textId="7DA0864C">
      <w:pPr>
        <w:pStyle w:val="Pealkiri1"/>
        <w:spacing w:before="0"/>
        <w:rPr>
          <w:rFonts w:ascii="Times New Roman" w:hAnsi="Times New Roman" w:eastAsia="Calibri" w:cs="Times New Roman"/>
          <w:b/>
          <w:bCs/>
          <w:color w:val="auto"/>
          <w:sz w:val="24"/>
          <w:szCs w:val="24"/>
          <w:shd w:val="clear" w:color="auto" w:fill="FFFFFF"/>
        </w:rPr>
      </w:pPr>
      <w:r w:rsidRPr="003F52DF">
        <w:rPr>
          <w:rFonts w:ascii="Times New Roman" w:hAnsi="Times New Roman" w:eastAsia="Calibri" w:cs="Times New Roman"/>
          <w:b/>
          <w:bCs/>
          <w:color w:val="auto"/>
          <w:sz w:val="24"/>
          <w:szCs w:val="24"/>
          <w:shd w:val="clear" w:color="auto" w:fill="FFFFFF"/>
        </w:rPr>
        <w:t>§ 2. Loomakaitseseaduse muutmine</w:t>
      </w:r>
    </w:p>
    <w:p w:rsidRPr="00C44003" w:rsidR="00264D74" w:rsidP="000C3929" w:rsidRDefault="00264D74" w14:paraId="24CCC59E" w14:textId="77777777">
      <w:pPr>
        <w:jc w:val="both"/>
        <w:rPr>
          <w:rFonts w:ascii="Times New Roman" w:hAnsi="Times New Roman" w:eastAsia="Calibri" w:cs="Times New Roman"/>
          <w:kern w:val="2"/>
          <w:sz w:val="24"/>
          <w:szCs w:val="24"/>
          <w:shd w:val="clear" w:color="auto" w:fill="FFFFFF"/>
          <w14:ligatures w14:val="standardContextual"/>
        </w:rPr>
      </w:pPr>
    </w:p>
    <w:p w:rsidRPr="00EB3261" w:rsidR="00264D74" w:rsidP="000C3929" w:rsidRDefault="00264D74" w14:paraId="03D2ABB1" w14:textId="06B87829">
      <w:pPr>
        <w:jc w:val="both"/>
        <w:rPr>
          <w:rFonts w:ascii="Times New Roman" w:hAnsi="Times New Roman" w:eastAsia="Calibri" w:cs="Times New Roman"/>
          <w:kern w:val="2"/>
          <w:sz w:val="24"/>
          <w:szCs w:val="24"/>
          <w:shd w:val="clear" w:color="auto" w:fill="FFFFFF"/>
          <w14:ligatures w14:val="standardContextual"/>
        </w:rPr>
      </w:pPr>
      <w:r w:rsidRPr="00EB3261">
        <w:rPr>
          <w:rFonts w:ascii="Times New Roman" w:hAnsi="Times New Roman" w:eastAsia="Calibri" w:cs="Times New Roman"/>
          <w:kern w:val="2"/>
          <w:sz w:val="24"/>
          <w:szCs w:val="24"/>
          <w:shd w:val="clear" w:color="auto" w:fill="FFFFFF"/>
          <w14:ligatures w14:val="standardContextual"/>
        </w:rPr>
        <w:t>Loomakaitseseaduse § 20</w:t>
      </w:r>
      <w:r w:rsidRPr="00EB3261">
        <w:rPr>
          <w:rFonts w:ascii="Times New Roman" w:hAnsi="Times New Roman" w:eastAsia="Calibri" w:cs="Times New Roman"/>
          <w:kern w:val="2"/>
          <w:sz w:val="24"/>
          <w:szCs w:val="24"/>
          <w:shd w:val="clear" w:color="auto" w:fill="FFFFFF"/>
          <w:vertAlign w:val="superscript"/>
          <w14:ligatures w14:val="standardContextual"/>
        </w:rPr>
        <w:t>2</w:t>
      </w:r>
      <w:r w:rsidRPr="00EB3261">
        <w:rPr>
          <w:rFonts w:ascii="Times New Roman" w:hAnsi="Times New Roman" w:eastAsia="Calibri" w:cs="Times New Roman"/>
          <w:kern w:val="2"/>
          <w:sz w:val="24"/>
          <w:szCs w:val="24"/>
          <w:shd w:val="clear" w:color="auto" w:fill="FFFFFF"/>
          <w14:ligatures w14:val="standardContextual"/>
        </w:rPr>
        <w:t xml:space="preserve"> lõikes 4, § 40 lõikes 3 ja §-s 65 asendatakse sõnad „põllumajandusloomade registrisse</w:t>
      </w:r>
      <w:ins w:author="Aili Sandre - JUSTDIGI" w:date="2025-09-04T11:34:00Z" w16du:dateUtc="2025-09-04T08:34:00Z" w:id="203">
        <w:r w:rsidR="00C82BBB">
          <w:rPr>
            <w:rFonts w:ascii="Times New Roman" w:hAnsi="Times New Roman" w:eastAsia="Calibri" w:cs="Times New Roman"/>
            <w:kern w:val="2"/>
            <w:sz w:val="24"/>
            <w:szCs w:val="24"/>
            <w:shd w:val="clear" w:color="auto" w:fill="FFFFFF"/>
            <w14:ligatures w14:val="standardContextual"/>
          </w:rPr>
          <w:t>“</w:t>
        </w:r>
      </w:ins>
      <w:del w:author="Aili Sandre - JUSTDIGI" w:date="2025-09-04T11:34:00Z" w16du:dateUtc="2025-09-04T08:34:00Z" w:id="204">
        <w:r w:rsidRPr="00EB3261" w:rsidDel="00C82BBB" w:rsidR="00C27A2D">
          <w:rPr>
            <w:rFonts w:ascii="Times New Roman" w:hAnsi="Times New Roman" w:eastAsia="Times New Roman" w:cs="Times New Roman"/>
            <w:sz w:val="24"/>
            <w:szCs w:val="24"/>
            <w:lang w:eastAsia="et-EE"/>
          </w:rPr>
          <w:delText>”</w:delText>
        </w:r>
      </w:del>
      <w:r w:rsidRPr="00EB3261">
        <w:rPr>
          <w:rFonts w:ascii="Times New Roman" w:hAnsi="Times New Roman" w:eastAsia="Calibri" w:cs="Times New Roman"/>
          <w:kern w:val="2"/>
          <w:sz w:val="24"/>
          <w:szCs w:val="24"/>
          <w:shd w:val="clear" w:color="auto" w:fill="FFFFFF"/>
          <w14:ligatures w14:val="standardContextual"/>
        </w:rPr>
        <w:t xml:space="preserve"> sõnadega „loomade registrisse</w:t>
      </w:r>
      <w:ins w:author="Aili Sandre - JUSTDIGI" w:date="2025-09-04T11:34:00Z" w16du:dateUtc="2025-09-04T08:34:00Z" w:id="205">
        <w:r w:rsidR="00C82BBB">
          <w:rPr>
            <w:rFonts w:ascii="Times New Roman" w:hAnsi="Times New Roman" w:eastAsia="Calibri" w:cs="Times New Roman"/>
            <w:kern w:val="2"/>
            <w:sz w:val="24"/>
            <w:szCs w:val="24"/>
            <w:shd w:val="clear" w:color="auto" w:fill="FFFFFF"/>
            <w14:ligatures w14:val="standardContextual"/>
          </w:rPr>
          <w:t>“</w:t>
        </w:r>
      </w:ins>
      <w:del w:author="Aili Sandre - JUSTDIGI" w:date="2025-09-04T11:34:00Z" w16du:dateUtc="2025-09-04T08:34:00Z" w:id="206">
        <w:r w:rsidRPr="00EB3261" w:rsidDel="00C82BBB" w:rsidR="00C27A2D">
          <w:rPr>
            <w:rFonts w:ascii="Times New Roman" w:hAnsi="Times New Roman" w:eastAsia="Times New Roman" w:cs="Times New Roman"/>
            <w:sz w:val="24"/>
            <w:szCs w:val="24"/>
            <w:lang w:eastAsia="et-EE"/>
          </w:rPr>
          <w:delText>”</w:delText>
        </w:r>
      </w:del>
      <w:r w:rsidRPr="00EB3261" w:rsidR="000451CD">
        <w:rPr>
          <w:rFonts w:ascii="Times New Roman" w:hAnsi="Times New Roman" w:eastAsia="Calibri" w:cs="Times New Roman"/>
          <w:kern w:val="2"/>
          <w:sz w:val="24"/>
          <w:szCs w:val="24"/>
          <w:shd w:val="clear" w:color="auto" w:fill="FFFFFF"/>
          <w14:ligatures w14:val="standardContextual"/>
        </w:rPr>
        <w:t>.</w:t>
      </w:r>
    </w:p>
    <w:p w:rsidRPr="00EB3261" w:rsidR="000451CD" w:rsidP="000C3929" w:rsidRDefault="000451CD" w14:paraId="01736A28" w14:textId="77777777">
      <w:pPr>
        <w:jc w:val="both"/>
        <w:rPr>
          <w:rFonts w:ascii="Times New Roman" w:hAnsi="Times New Roman" w:eastAsia="Calibri" w:cs="Times New Roman"/>
          <w:kern w:val="2"/>
          <w:sz w:val="24"/>
          <w:szCs w:val="24"/>
          <w:shd w:val="clear" w:color="auto" w:fill="FFFFFF"/>
          <w14:ligatures w14:val="standardContextual"/>
        </w:rPr>
      </w:pPr>
    </w:p>
    <w:p w:rsidRPr="00EB3261" w:rsidR="000451CD" w:rsidP="003F52DF" w:rsidRDefault="000451CD" w14:paraId="3DA579F0" w14:textId="03BEFB72">
      <w:pPr>
        <w:pStyle w:val="Pealkiri1"/>
        <w:spacing w:before="0"/>
        <w:rPr>
          <w:rFonts w:ascii="Times New Roman" w:hAnsi="Times New Roman" w:eastAsia="Calibri" w:cs="Times New Roman"/>
          <w:b/>
          <w:bCs/>
          <w:color w:val="auto"/>
          <w:sz w:val="24"/>
          <w:szCs w:val="24"/>
          <w:shd w:val="clear" w:color="auto" w:fill="FFFFFF"/>
        </w:rPr>
      </w:pPr>
      <w:r w:rsidRPr="00EB3261">
        <w:rPr>
          <w:rFonts w:ascii="Times New Roman" w:hAnsi="Times New Roman" w:eastAsia="Calibri" w:cs="Times New Roman"/>
          <w:b/>
          <w:bCs/>
          <w:color w:val="auto"/>
          <w:sz w:val="24"/>
          <w:szCs w:val="24"/>
          <w:shd w:val="clear" w:color="auto" w:fill="FFFFFF"/>
        </w:rPr>
        <w:t>§ 3. Põllumajandusloomade aretuse seaduse muutmine</w:t>
      </w:r>
    </w:p>
    <w:p w:rsidRPr="00EB3261" w:rsidR="000451CD" w:rsidP="000C3929" w:rsidRDefault="000451CD" w14:paraId="550CCDEF" w14:textId="77777777">
      <w:pPr>
        <w:jc w:val="both"/>
        <w:rPr>
          <w:rFonts w:ascii="Times New Roman" w:hAnsi="Times New Roman" w:eastAsia="Calibri" w:cs="Times New Roman"/>
          <w:kern w:val="2"/>
          <w:sz w:val="24"/>
          <w:szCs w:val="24"/>
          <w:shd w:val="clear" w:color="auto" w:fill="FFFFFF"/>
          <w14:ligatures w14:val="standardContextual"/>
        </w:rPr>
      </w:pPr>
    </w:p>
    <w:p w:rsidR="000451CD" w:rsidP="000C3929" w:rsidRDefault="000451CD" w14:paraId="6802C2F0" w14:textId="04641611">
      <w:pPr>
        <w:jc w:val="both"/>
        <w:rPr>
          <w:rFonts w:ascii="Times New Roman" w:hAnsi="Times New Roman" w:eastAsia="Calibri" w:cs="Times New Roman"/>
          <w:kern w:val="2"/>
          <w:sz w:val="24"/>
          <w:szCs w:val="24"/>
          <w:shd w:val="clear" w:color="auto" w:fill="FFFFFF"/>
          <w14:ligatures w14:val="standardContextual"/>
        </w:rPr>
      </w:pPr>
      <w:r w:rsidRPr="00EB3261">
        <w:rPr>
          <w:rFonts w:ascii="Times New Roman" w:hAnsi="Times New Roman" w:eastAsia="Calibri" w:cs="Times New Roman"/>
          <w:kern w:val="2"/>
          <w:sz w:val="24"/>
          <w:szCs w:val="24"/>
          <w:shd w:val="clear" w:color="auto" w:fill="FFFFFF"/>
          <w14:ligatures w14:val="standardContextual"/>
        </w:rPr>
        <w:t>Põllumajandusloomade aretuse seaduse § 6 lõikes 4 ja § 11 lõikes 5 asendatakse sõnad „põllumajandusloomade registrisse</w:t>
      </w:r>
      <w:ins w:author="Aili Sandre - JUSTDIGI" w:date="2025-09-04T11:34:00Z" w16du:dateUtc="2025-09-04T08:34:00Z" w:id="207">
        <w:r w:rsidR="009228EC">
          <w:rPr>
            <w:rFonts w:ascii="Times New Roman" w:hAnsi="Times New Roman" w:eastAsia="Calibri" w:cs="Times New Roman"/>
            <w:kern w:val="2"/>
            <w:sz w:val="24"/>
            <w:szCs w:val="24"/>
            <w:shd w:val="clear" w:color="auto" w:fill="FFFFFF"/>
            <w14:ligatures w14:val="standardContextual"/>
          </w:rPr>
          <w:t>“</w:t>
        </w:r>
      </w:ins>
      <w:del w:author="Aili Sandre - JUSTDIGI" w:date="2025-09-04T11:34:00Z" w16du:dateUtc="2025-09-04T08:34:00Z" w:id="208">
        <w:r w:rsidRPr="00EB3261" w:rsidDel="009228EC" w:rsidR="00C27A2D">
          <w:rPr>
            <w:rFonts w:ascii="Times New Roman" w:hAnsi="Times New Roman" w:eastAsia="Times New Roman" w:cs="Times New Roman"/>
            <w:sz w:val="24"/>
            <w:szCs w:val="24"/>
            <w:lang w:eastAsia="et-EE"/>
          </w:rPr>
          <w:delText>”</w:delText>
        </w:r>
      </w:del>
      <w:r w:rsidRPr="00EB3261">
        <w:rPr>
          <w:rFonts w:ascii="Times New Roman" w:hAnsi="Times New Roman" w:eastAsia="Calibri" w:cs="Times New Roman"/>
          <w:kern w:val="2"/>
          <w:sz w:val="24"/>
          <w:szCs w:val="24"/>
          <w:shd w:val="clear" w:color="auto" w:fill="FFFFFF"/>
          <w14:ligatures w14:val="standardContextual"/>
        </w:rPr>
        <w:t xml:space="preserve"> sõnadega „loomade registrisse</w:t>
      </w:r>
      <w:ins w:author="Aili Sandre - JUSTDIGI" w:date="2025-09-04T11:34:00Z" w16du:dateUtc="2025-09-04T08:34:00Z" w:id="209">
        <w:r w:rsidR="001633EE">
          <w:rPr>
            <w:rFonts w:ascii="Times New Roman" w:hAnsi="Times New Roman" w:eastAsia="Calibri" w:cs="Times New Roman"/>
            <w:kern w:val="2"/>
            <w:sz w:val="24"/>
            <w:szCs w:val="24"/>
            <w:shd w:val="clear" w:color="auto" w:fill="FFFFFF"/>
            <w14:ligatures w14:val="standardContextual"/>
          </w:rPr>
          <w:t>“</w:t>
        </w:r>
      </w:ins>
      <w:del w:author="Aili Sandre - JUSTDIGI" w:date="2025-09-04T11:34:00Z" w16du:dateUtc="2025-09-04T08:34:00Z" w:id="210">
        <w:r w:rsidRPr="00EB3261" w:rsidDel="001633EE" w:rsidR="00C27A2D">
          <w:rPr>
            <w:rFonts w:ascii="Times New Roman" w:hAnsi="Times New Roman" w:eastAsia="Times New Roman" w:cs="Times New Roman"/>
            <w:sz w:val="24"/>
            <w:szCs w:val="24"/>
            <w:lang w:eastAsia="et-EE"/>
          </w:rPr>
          <w:delText>”</w:delText>
        </w:r>
      </w:del>
      <w:r w:rsidRPr="00EB3261">
        <w:rPr>
          <w:rFonts w:ascii="Times New Roman" w:hAnsi="Times New Roman" w:eastAsia="Calibri" w:cs="Times New Roman"/>
          <w:kern w:val="2"/>
          <w:sz w:val="24"/>
          <w:szCs w:val="24"/>
          <w:shd w:val="clear" w:color="auto" w:fill="FFFFFF"/>
          <w14:ligatures w14:val="standardContextual"/>
        </w:rPr>
        <w:t>.</w:t>
      </w:r>
    </w:p>
    <w:p w:rsidRPr="00673550" w:rsidR="00E913BA" w:rsidP="000C3929" w:rsidRDefault="00E913BA" w14:paraId="183A70F3" w14:textId="77777777">
      <w:pPr>
        <w:jc w:val="both"/>
        <w:rPr>
          <w:rFonts w:ascii="Times New Roman" w:hAnsi="Times New Roman" w:eastAsia="Calibri" w:cs="Times New Roman"/>
          <w:kern w:val="2"/>
          <w:sz w:val="24"/>
          <w:szCs w:val="24"/>
          <w:shd w:val="clear" w:color="auto" w:fill="FFFFFF"/>
          <w14:ligatures w14:val="standardContextual"/>
        </w:rPr>
      </w:pPr>
    </w:p>
    <w:bookmarkEnd w:id="183"/>
    <w:p w:rsidRPr="00416F67" w:rsidR="002F0E30" w:rsidP="000C3929" w:rsidRDefault="009967B6" w14:paraId="4C49EF19" w14:textId="708407DC">
      <w:pPr>
        <w:pStyle w:val="Pealkiri1"/>
        <w:spacing w:before="0"/>
        <w:rPr>
          <w:rFonts w:ascii="Times New Roman" w:hAnsi="Times New Roman" w:cs="Times New Roman"/>
          <w:b/>
          <w:bCs/>
          <w:color w:val="auto"/>
          <w:sz w:val="24"/>
          <w:szCs w:val="24"/>
          <w:bdr w:val="none" w:color="auto" w:sz="0" w:space="0" w:frame="1"/>
          <w:lang w:eastAsia="et-EE"/>
        </w:rPr>
      </w:pPr>
      <w:r w:rsidRPr="00416F67">
        <w:rPr>
          <w:rFonts w:ascii="Times New Roman" w:hAnsi="Times New Roman" w:cs="Times New Roman"/>
          <w:b/>
          <w:bCs/>
          <w:color w:val="auto"/>
          <w:sz w:val="24"/>
          <w:szCs w:val="24"/>
          <w:bdr w:val="none" w:color="auto" w:sz="0" w:space="0" w:frame="1"/>
          <w:lang w:eastAsia="et-EE"/>
        </w:rPr>
        <w:t>§</w:t>
      </w:r>
      <w:r w:rsidRPr="00416F67" w:rsidR="00E42D8C">
        <w:rPr>
          <w:rFonts w:ascii="Times New Roman" w:hAnsi="Times New Roman" w:cs="Times New Roman"/>
          <w:b/>
          <w:bCs/>
          <w:color w:val="auto"/>
          <w:sz w:val="24"/>
          <w:szCs w:val="24"/>
          <w:bdr w:val="none" w:color="auto" w:sz="0" w:space="0" w:frame="1"/>
          <w:lang w:eastAsia="et-EE"/>
        </w:rPr>
        <w:t xml:space="preserve"> </w:t>
      </w:r>
      <w:r w:rsidR="000451CD">
        <w:rPr>
          <w:rFonts w:ascii="Times New Roman" w:hAnsi="Times New Roman" w:cs="Times New Roman"/>
          <w:b/>
          <w:bCs/>
          <w:color w:val="auto"/>
          <w:sz w:val="24"/>
          <w:szCs w:val="24"/>
          <w:bdr w:val="none" w:color="auto" w:sz="0" w:space="0" w:frame="1"/>
          <w:lang w:eastAsia="et-EE"/>
        </w:rPr>
        <w:t>4</w:t>
      </w:r>
      <w:r w:rsidRPr="00416F67">
        <w:rPr>
          <w:rFonts w:ascii="Times New Roman" w:hAnsi="Times New Roman" w:cs="Times New Roman"/>
          <w:b/>
          <w:bCs/>
          <w:color w:val="auto"/>
          <w:sz w:val="24"/>
          <w:szCs w:val="24"/>
          <w:bdr w:val="none" w:color="auto" w:sz="0" w:space="0" w:frame="1"/>
          <w:lang w:eastAsia="et-EE"/>
        </w:rPr>
        <w:t>.</w:t>
      </w:r>
      <w:bookmarkStart w:name="para3" w:id="211"/>
      <w:r w:rsidRPr="00416F67" w:rsidDel="00AC2F1A">
        <w:rPr>
          <w:rFonts w:ascii="Times New Roman" w:hAnsi="Times New Roman" w:cs="Times New Roman"/>
          <w:b/>
          <w:bCs/>
          <w:color w:val="auto"/>
          <w:sz w:val="24"/>
          <w:szCs w:val="24"/>
          <w:bdr w:val="none" w:color="auto" w:sz="0" w:space="0" w:frame="1"/>
          <w:lang w:eastAsia="et-EE"/>
        </w:rPr>
        <w:t xml:space="preserve"> </w:t>
      </w:r>
      <w:bookmarkEnd w:id="211"/>
      <w:r w:rsidRPr="00416F67" w:rsidR="002F0E30">
        <w:rPr>
          <w:rFonts w:ascii="Times New Roman" w:hAnsi="Times New Roman" w:cs="Times New Roman"/>
          <w:b/>
          <w:bCs/>
          <w:color w:val="auto"/>
          <w:sz w:val="24"/>
          <w:szCs w:val="24"/>
          <w:bdr w:val="none" w:color="auto" w:sz="0" w:space="0" w:frame="1"/>
          <w:lang w:eastAsia="et-EE"/>
        </w:rPr>
        <w:t>Riigilõivuseaduse muutmine</w:t>
      </w:r>
    </w:p>
    <w:p w:rsidRPr="00673550" w:rsidR="002F0E30" w:rsidP="000C3929" w:rsidRDefault="002F0E30" w14:paraId="18616650" w14:textId="77777777">
      <w:pPr>
        <w:jc w:val="both"/>
        <w:rPr>
          <w:rFonts w:ascii="Times New Roman" w:hAnsi="Times New Roman" w:cs="Times New Roman"/>
          <w:sz w:val="24"/>
          <w:szCs w:val="24"/>
          <w:bdr w:val="none" w:color="auto" w:sz="0" w:space="0" w:frame="1"/>
          <w:lang w:eastAsia="et-EE"/>
        </w:rPr>
      </w:pPr>
    </w:p>
    <w:p w:rsidRPr="00EC0287" w:rsidR="00EC0287" w:rsidP="00EC0287" w:rsidRDefault="00EC0287" w14:paraId="3A815EF1" w14:textId="77777777">
      <w:pPr>
        <w:jc w:val="both"/>
        <w:rPr>
          <w:rFonts w:ascii="Times New Roman" w:hAnsi="Times New Roman" w:cs="Times New Roman"/>
          <w:sz w:val="24"/>
          <w:szCs w:val="24"/>
          <w:bdr w:val="none" w:color="auto" w:sz="0" w:space="0" w:frame="1"/>
          <w:lang w:eastAsia="et-EE"/>
        </w:rPr>
      </w:pPr>
      <w:r w:rsidRPr="00EC0287">
        <w:rPr>
          <w:rFonts w:ascii="Times New Roman" w:hAnsi="Times New Roman" w:cs="Times New Roman"/>
          <w:sz w:val="24"/>
          <w:szCs w:val="24"/>
          <w:bdr w:val="none" w:color="auto" w:sz="0" w:space="0" w:frame="1"/>
          <w:lang w:eastAsia="et-EE"/>
        </w:rPr>
        <w:t>Riigilõivuseaduses tehakse järgmised muudatused:</w:t>
      </w:r>
    </w:p>
    <w:p w:rsidRPr="00EC0287" w:rsidR="00EC0287" w:rsidP="00EC0287" w:rsidRDefault="00EC0287" w14:paraId="1024093D" w14:textId="77777777">
      <w:pPr>
        <w:jc w:val="both"/>
        <w:rPr>
          <w:rFonts w:ascii="Times New Roman" w:hAnsi="Times New Roman" w:cs="Times New Roman"/>
          <w:sz w:val="24"/>
          <w:szCs w:val="24"/>
          <w:bdr w:val="none" w:color="auto" w:sz="0" w:space="0" w:frame="1"/>
          <w:lang w:eastAsia="et-EE"/>
        </w:rPr>
      </w:pPr>
    </w:p>
    <w:p w:rsidRPr="00EC0287" w:rsidR="00EC0287" w:rsidP="00EC0287" w:rsidRDefault="00EC0287" w14:paraId="518319CA" w14:textId="357705CB">
      <w:pPr>
        <w:jc w:val="both"/>
        <w:rPr>
          <w:rFonts w:ascii="Times New Roman" w:hAnsi="Times New Roman" w:cs="Times New Roman"/>
          <w:sz w:val="24"/>
          <w:szCs w:val="24"/>
          <w:bdr w:val="none" w:color="auto" w:sz="0" w:space="0" w:frame="1"/>
          <w:lang w:eastAsia="et-EE"/>
        </w:rPr>
      </w:pPr>
      <w:r w:rsidRPr="00EC0287">
        <w:rPr>
          <w:rFonts w:ascii="Times New Roman" w:hAnsi="Times New Roman" w:cs="Times New Roman"/>
          <w:b/>
          <w:bCs/>
          <w:sz w:val="24"/>
          <w:szCs w:val="24"/>
          <w:bdr w:val="none" w:color="auto" w:sz="0" w:space="0" w:frame="1"/>
          <w:lang w:eastAsia="et-EE"/>
        </w:rPr>
        <w:t>1)</w:t>
      </w:r>
      <w:r w:rsidRPr="00EC0287">
        <w:rPr>
          <w:rFonts w:ascii="Times New Roman" w:hAnsi="Times New Roman" w:cs="Times New Roman"/>
          <w:sz w:val="24"/>
          <w:szCs w:val="24"/>
          <w:bdr w:val="none" w:color="auto" w:sz="0" w:space="0" w:frame="1"/>
          <w:lang w:eastAsia="et-EE"/>
        </w:rPr>
        <w:t xml:space="preserve"> </w:t>
      </w:r>
      <w:r w:rsidR="008E4981">
        <w:rPr>
          <w:rFonts w:ascii="Times New Roman" w:hAnsi="Times New Roman" w:cs="Times New Roman"/>
          <w:sz w:val="24"/>
          <w:szCs w:val="24"/>
          <w:bdr w:val="none" w:color="auto" w:sz="0" w:space="0" w:frame="1"/>
          <w:lang w:eastAsia="et-EE"/>
        </w:rPr>
        <w:t>seadust täiendatakse</w:t>
      </w:r>
      <w:r w:rsidRPr="00EC0287">
        <w:rPr>
          <w:rFonts w:ascii="Times New Roman" w:hAnsi="Times New Roman" w:cs="Times New Roman"/>
          <w:sz w:val="24"/>
          <w:szCs w:val="24"/>
          <w:bdr w:val="none" w:color="auto" w:sz="0" w:space="0" w:frame="1"/>
          <w:lang w:eastAsia="et-EE"/>
        </w:rPr>
        <w:t xml:space="preserve"> §</w:t>
      </w:r>
      <w:r w:rsidR="008E4981">
        <w:rPr>
          <w:rFonts w:ascii="Times New Roman" w:hAnsi="Times New Roman" w:cs="Times New Roman"/>
          <w:sz w:val="24"/>
          <w:szCs w:val="24"/>
          <w:bdr w:val="none" w:color="auto" w:sz="0" w:space="0" w:frame="1"/>
          <w:lang w:eastAsia="et-EE"/>
        </w:rPr>
        <w:t>-ga</w:t>
      </w:r>
      <w:r w:rsidRPr="00EC0287">
        <w:rPr>
          <w:rFonts w:ascii="Times New Roman" w:hAnsi="Times New Roman" w:cs="Times New Roman"/>
          <w:sz w:val="24"/>
          <w:szCs w:val="24"/>
          <w:bdr w:val="none" w:color="auto" w:sz="0" w:space="0" w:frame="1"/>
          <w:lang w:eastAsia="et-EE"/>
        </w:rPr>
        <w:t xml:space="preserve"> 51</w:t>
      </w:r>
      <w:r w:rsidRPr="00EC0287">
        <w:rPr>
          <w:rFonts w:ascii="Times New Roman" w:hAnsi="Times New Roman" w:cs="Times New Roman"/>
          <w:sz w:val="24"/>
          <w:szCs w:val="24"/>
          <w:bdr w:val="none" w:color="auto" w:sz="0" w:space="0" w:frame="1"/>
          <w:vertAlign w:val="superscript"/>
          <w:lang w:eastAsia="et-EE"/>
        </w:rPr>
        <w:t>4</w:t>
      </w:r>
      <w:r w:rsidRPr="00EC0287">
        <w:rPr>
          <w:rFonts w:ascii="Times New Roman" w:hAnsi="Times New Roman" w:cs="Times New Roman"/>
          <w:sz w:val="24"/>
          <w:szCs w:val="24"/>
          <w:bdr w:val="none" w:color="auto" w:sz="0" w:space="0" w:frame="1"/>
          <w:lang w:eastAsia="et-EE"/>
        </w:rPr>
        <w:t xml:space="preserve"> järgmises sõnastuses:</w:t>
      </w:r>
    </w:p>
    <w:p w:rsidRPr="00EC0287" w:rsidR="00EC0287" w:rsidP="00EC0287" w:rsidRDefault="00EC0287" w14:paraId="2D812FCD" w14:textId="77777777">
      <w:pPr>
        <w:jc w:val="both"/>
        <w:rPr>
          <w:rFonts w:ascii="Times New Roman" w:hAnsi="Times New Roman" w:cs="Times New Roman"/>
          <w:b/>
          <w:bCs/>
          <w:sz w:val="24"/>
          <w:szCs w:val="24"/>
          <w:bdr w:val="none" w:color="auto" w:sz="0" w:space="0" w:frame="1"/>
          <w:lang w:eastAsia="et-EE"/>
        </w:rPr>
      </w:pPr>
      <w:r w:rsidRPr="00EC0287">
        <w:rPr>
          <w:rFonts w:ascii="Times New Roman" w:hAnsi="Times New Roman" w:cs="Times New Roman"/>
          <w:sz w:val="24"/>
          <w:szCs w:val="24"/>
          <w:bdr w:val="none" w:color="auto" w:sz="0" w:space="0" w:frame="1"/>
          <w:lang w:eastAsia="et-EE"/>
        </w:rPr>
        <w:t>„</w:t>
      </w:r>
      <w:r w:rsidRPr="00EC0287">
        <w:rPr>
          <w:rFonts w:ascii="Times New Roman" w:hAnsi="Times New Roman" w:cs="Times New Roman"/>
          <w:b/>
          <w:bCs/>
          <w:sz w:val="24"/>
          <w:szCs w:val="24"/>
          <w:bdr w:val="none" w:color="auto" w:sz="0" w:space="0" w:frame="1"/>
          <w:lang w:eastAsia="et-EE"/>
        </w:rPr>
        <w:t>§ 51</w:t>
      </w:r>
      <w:r w:rsidRPr="00EC0287">
        <w:rPr>
          <w:rFonts w:ascii="Times New Roman" w:hAnsi="Times New Roman" w:cs="Times New Roman"/>
          <w:b/>
          <w:bCs/>
          <w:sz w:val="24"/>
          <w:szCs w:val="24"/>
          <w:bdr w:val="none" w:color="auto" w:sz="0" w:space="0" w:frame="1"/>
          <w:vertAlign w:val="superscript"/>
          <w:lang w:eastAsia="et-EE"/>
        </w:rPr>
        <w:t>4</w:t>
      </w:r>
      <w:r w:rsidRPr="00EC0287">
        <w:rPr>
          <w:rFonts w:ascii="Times New Roman" w:hAnsi="Times New Roman" w:cs="Times New Roman"/>
          <w:b/>
          <w:bCs/>
          <w:sz w:val="24"/>
          <w:szCs w:val="24"/>
          <w:bdr w:val="none" w:color="auto" w:sz="0" w:space="0" w:frame="1"/>
          <w:lang w:eastAsia="et-EE"/>
        </w:rPr>
        <w:t>. Loomade registri toimingu eest riigilõivu tasumisest vabastamine</w:t>
      </w:r>
    </w:p>
    <w:p w:rsidRPr="00EC0287" w:rsidR="00EC0287" w:rsidP="00EC0287" w:rsidRDefault="00EC0287" w14:paraId="5013A802" w14:textId="77777777">
      <w:pPr>
        <w:jc w:val="both"/>
        <w:rPr>
          <w:rFonts w:ascii="Times New Roman" w:hAnsi="Times New Roman" w:cs="Times New Roman"/>
          <w:sz w:val="24"/>
          <w:szCs w:val="24"/>
          <w:bdr w:val="none" w:color="auto" w:sz="0" w:space="0" w:frame="1"/>
          <w:lang w:eastAsia="et-EE"/>
        </w:rPr>
      </w:pPr>
    </w:p>
    <w:p w:rsidRPr="00EC0287" w:rsidR="00EC0287" w:rsidP="00EC0287" w:rsidRDefault="00EC0287" w14:paraId="1D213B15" w14:textId="77777777">
      <w:pPr>
        <w:jc w:val="both"/>
        <w:rPr>
          <w:rFonts w:ascii="Times New Roman" w:hAnsi="Times New Roman" w:cs="Times New Roman"/>
          <w:sz w:val="24"/>
          <w:szCs w:val="24"/>
          <w:bdr w:val="none" w:color="auto" w:sz="0" w:space="0" w:frame="1"/>
          <w:lang w:eastAsia="et-EE"/>
        </w:rPr>
      </w:pPr>
      <w:r w:rsidRPr="00EC0287">
        <w:rPr>
          <w:rFonts w:ascii="Times New Roman" w:hAnsi="Times New Roman" w:cs="Times New Roman"/>
          <w:sz w:val="24"/>
          <w:szCs w:val="24"/>
          <w:bdr w:val="none" w:color="auto" w:sz="0" w:space="0" w:frame="1"/>
          <w:lang w:eastAsia="et-EE"/>
        </w:rPr>
        <w:t>(1) Riigiasutus ja kohaliku omavalitsuse üksuse asutus on tema pädevuses oleva ülesande täitmiseks vajaliku loomade registri toimingu eest riigilõivu tasumisest vabastatud.</w:t>
      </w:r>
    </w:p>
    <w:p w:rsidRPr="00EC0287" w:rsidR="00EC0287" w:rsidP="00EC0287" w:rsidRDefault="00EC0287" w14:paraId="1EE44CC1" w14:textId="77777777">
      <w:pPr>
        <w:jc w:val="both"/>
        <w:rPr>
          <w:rFonts w:ascii="Times New Roman" w:hAnsi="Times New Roman" w:cs="Times New Roman"/>
          <w:sz w:val="24"/>
          <w:szCs w:val="24"/>
          <w:bdr w:val="none" w:color="auto" w:sz="0" w:space="0" w:frame="1"/>
          <w:lang w:eastAsia="et-EE"/>
        </w:rPr>
      </w:pPr>
    </w:p>
    <w:p w:rsidRPr="00EC0287" w:rsidR="00EC0287" w:rsidP="00EC0287" w:rsidRDefault="00EC0287" w14:paraId="37613D77" w14:textId="3747A224">
      <w:pPr>
        <w:jc w:val="both"/>
        <w:rPr>
          <w:rFonts w:ascii="Times New Roman" w:hAnsi="Times New Roman" w:cs="Times New Roman"/>
          <w:sz w:val="24"/>
          <w:szCs w:val="24"/>
          <w:bdr w:val="none" w:color="auto" w:sz="0" w:space="0" w:frame="1"/>
          <w:lang w:eastAsia="et-EE"/>
        </w:rPr>
      </w:pPr>
      <w:r w:rsidRPr="00EC0287">
        <w:rPr>
          <w:rFonts w:ascii="Times New Roman" w:hAnsi="Times New Roman" w:cs="Times New Roman"/>
          <w:sz w:val="24"/>
          <w:szCs w:val="24"/>
          <w:bdr w:val="none" w:color="auto" w:sz="0" w:space="0" w:frame="1"/>
          <w:lang w:eastAsia="et-EE"/>
        </w:rPr>
        <w:t xml:space="preserve">(2) Veterinaarseaduse § 37 lõigete 2 ja 4 tähenduses omanikuta või loomapidaja juurest lahti pääsenud loomade pidamisega tegelev mittetulundusühing on loomade registris </w:t>
      </w:r>
      <w:r w:rsidRPr="00EC0287">
        <w:rPr>
          <w:rFonts w:ascii="Times New Roman" w:hAnsi="Times New Roman" w:cs="Times New Roman"/>
          <w:bCs/>
          <w:sz w:val="24"/>
          <w:szCs w:val="24"/>
          <w:bdr w:val="none" w:color="auto" w:sz="0" w:space="0" w:frame="1"/>
          <w:lang w:eastAsia="et-EE"/>
        </w:rPr>
        <w:t xml:space="preserve">mikrokiibiga märgistatud </w:t>
      </w:r>
      <w:r w:rsidRPr="00EC0287">
        <w:rPr>
          <w:rFonts w:ascii="Times New Roman" w:hAnsi="Times New Roman" w:cs="Times New Roman"/>
          <w:sz w:val="24"/>
          <w:szCs w:val="24"/>
          <w:bdr w:val="none" w:color="auto" w:sz="0" w:space="0" w:frame="1"/>
          <w:lang w:eastAsia="et-EE"/>
        </w:rPr>
        <w:t>koera, kassi, valgetuhkru ja veterinaarseaduse § 32 lõikes 3 nimetatud lemmiklooma registreerimise eest riigilõivu tasumisest vabastatud.</w:t>
      </w:r>
      <w:ins w:author="Aili Sandre - JUSTDIGI" w:date="2025-09-04T11:58:00Z" w16du:dateUtc="2025-09-04T08:58:00Z" w:id="212">
        <w:r w:rsidR="005A674A">
          <w:rPr>
            <w:rFonts w:ascii="Times New Roman" w:hAnsi="Times New Roman" w:cs="Times New Roman"/>
            <w:sz w:val="24"/>
            <w:szCs w:val="24"/>
            <w:bdr w:val="none" w:color="auto" w:sz="0" w:space="0" w:frame="1"/>
            <w:lang w:eastAsia="et-EE"/>
          </w:rPr>
          <w:t>“</w:t>
        </w:r>
      </w:ins>
      <w:del w:author="Aili Sandre - JUSTDIGI" w:date="2025-09-04T11:58:00Z" w16du:dateUtc="2025-09-04T08:58:00Z" w:id="213">
        <w:r w:rsidRPr="00EC0287" w:rsidDel="005A674A">
          <w:rPr>
            <w:rFonts w:ascii="Times New Roman" w:hAnsi="Times New Roman" w:cs="Times New Roman"/>
            <w:sz w:val="24"/>
            <w:szCs w:val="24"/>
            <w:bdr w:val="none" w:color="auto" w:sz="0" w:space="0" w:frame="1"/>
            <w:lang w:eastAsia="et-EE"/>
          </w:rPr>
          <w:delText>”</w:delText>
        </w:r>
      </w:del>
      <w:r w:rsidRPr="00EC0287">
        <w:rPr>
          <w:rFonts w:ascii="Times New Roman" w:hAnsi="Times New Roman" w:cs="Times New Roman"/>
          <w:sz w:val="24"/>
          <w:szCs w:val="24"/>
          <w:bdr w:val="none" w:color="auto" w:sz="0" w:space="0" w:frame="1"/>
          <w:lang w:eastAsia="et-EE"/>
        </w:rPr>
        <w:t>;</w:t>
      </w:r>
    </w:p>
    <w:p w:rsidRPr="00EC0287" w:rsidR="00EC0287" w:rsidP="00EC0287" w:rsidRDefault="00EC0287" w14:paraId="287FBE4C" w14:textId="77777777">
      <w:pPr>
        <w:jc w:val="both"/>
        <w:rPr>
          <w:rFonts w:ascii="Times New Roman" w:hAnsi="Times New Roman" w:cs="Times New Roman"/>
          <w:sz w:val="24"/>
          <w:szCs w:val="24"/>
          <w:bdr w:val="none" w:color="auto" w:sz="0" w:space="0" w:frame="1"/>
          <w:lang w:eastAsia="et-EE"/>
        </w:rPr>
      </w:pPr>
    </w:p>
    <w:p w:rsidRPr="00673550" w:rsidR="002F0E30" w:rsidP="00EC0287" w:rsidRDefault="00EC0287" w14:paraId="0D29A0CA" w14:textId="0A0AC284">
      <w:pPr>
        <w:jc w:val="both"/>
        <w:rPr>
          <w:rFonts w:ascii="Times New Roman" w:hAnsi="Times New Roman" w:cs="Times New Roman"/>
          <w:sz w:val="24"/>
          <w:szCs w:val="24"/>
          <w:bdr w:val="none" w:color="auto" w:sz="0" w:space="0" w:frame="1"/>
          <w:lang w:eastAsia="et-EE"/>
        </w:rPr>
      </w:pPr>
      <w:r w:rsidRPr="00EC0287">
        <w:rPr>
          <w:rFonts w:ascii="Times New Roman" w:hAnsi="Times New Roman" w:cs="Times New Roman"/>
          <w:b/>
          <w:bCs/>
          <w:sz w:val="24"/>
          <w:szCs w:val="24"/>
          <w:bdr w:val="none" w:color="auto" w:sz="0" w:space="0" w:frame="1"/>
          <w:lang w:eastAsia="et-EE"/>
        </w:rPr>
        <w:t>2)</w:t>
      </w:r>
      <w:r>
        <w:rPr>
          <w:rFonts w:ascii="Times New Roman" w:hAnsi="Times New Roman" w:cs="Times New Roman"/>
          <w:b/>
          <w:bCs/>
          <w:sz w:val="24"/>
          <w:szCs w:val="24"/>
          <w:bdr w:val="none" w:color="auto" w:sz="0" w:space="0" w:frame="1"/>
          <w:lang w:eastAsia="et-EE"/>
        </w:rPr>
        <w:t xml:space="preserve"> </w:t>
      </w:r>
      <w:r w:rsidRPr="00673550" w:rsidR="002F0E30">
        <w:rPr>
          <w:rFonts w:ascii="Times New Roman" w:hAnsi="Times New Roman" w:cs="Times New Roman"/>
          <w:sz w:val="24"/>
          <w:szCs w:val="24"/>
          <w:bdr w:val="none" w:color="auto" w:sz="0" w:space="0" w:frame="1"/>
          <w:lang w:eastAsia="et-EE"/>
        </w:rPr>
        <w:t>seaduse 10</w:t>
      </w:r>
      <w:r w:rsidR="00B921F2">
        <w:rPr>
          <w:rFonts w:ascii="Times New Roman" w:hAnsi="Times New Roman" w:cs="Times New Roman"/>
          <w:sz w:val="24"/>
          <w:szCs w:val="24"/>
          <w:bdr w:val="none" w:color="auto" w:sz="0" w:space="0" w:frame="1"/>
          <w:vertAlign w:val="superscript"/>
          <w:lang w:eastAsia="et-EE"/>
        </w:rPr>
        <w:t>1</w:t>
      </w:r>
      <w:r w:rsidRPr="00673550" w:rsidR="002F0E30">
        <w:rPr>
          <w:rFonts w:ascii="Times New Roman" w:hAnsi="Times New Roman" w:cs="Times New Roman"/>
          <w:sz w:val="24"/>
          <w:szCs w:val="24"/>
          <w:bdr w:val="none" w:color="auto" w:sz="0" w:space="0" w:frame="1"/>
          <w:lang w:eastAsia="et-EE"/>
        </w:rPr>
        <w:t xml:space="preserve">. peatükki täiendatakse 5. jaoga </w:t>
      </w:r>
      <w:r w:rsidRPr="00673550" w:rsidR="002738CA">
        <w:rPr>
          <w:rFonts w:ascii="Times New Roman" w:hAnsi="Times New Roman" w:cs="Times New Roman"/>
          <w:sz w:val="24"/>
          <w:szCs w:val="24"/>
          <w:bdr w:val="none" w:color="auto" w:sz="0" w:space="0" w:frame="1"/>
          <w:lang w:eastAsia="et-EE"/>
        </w:rPr>
        <w:t>järgmises sõnastuses:</w:t>
      </w:r>
    </w:p>
    <w:p w:rsidRPr="00673550" w:rsidR="002738CA" w:rsidP="000C3929" w:rsidRDefault="002738CA" w14:paraId="243930A1" w14:textId="77777777">
      <w:pPr>
        <w:jc w:val="center"/>
        <w:rPr>
          <w:rFonts w:ascii="Times New Roman" w:hAnsi="Times New Roman" w:eastAsia="Calibri" w:cs="Times New Roman"/>
          <w:b/>
          <w:bCs/>
          <w:kern w:val="2"/>
          <w:sz w:val="24"/>
          <w:szCs w:val="24"/>
          <w:shd w:val="clear" w:color="auto" w:fill="FFFFFF"/>
          <w14:ligatures w14:val="standardContextual"/>
        </w:rPr>
      </w:pPr>
      <w:r w:rsidRPr="00673550">
        <w:rPr>
          <w:rFonts w:ascii="Times New Roman" w:hAnsi="Times New Roman" w:eastAsia="Calibri" w:cs="Times New Roman"/>
          <w:kern w:val="2"/>
          <w:sz w:val="24"/>
          <w:szCs w:val="24"/>
          <w:shd w:val="clear" w:color="auto" w:fill="FFFFFF"/>
          <w14:ligatures w14:val="standardContextual"/>
        </w:rPr>
        <w:t>„</w:t>
      </w:r>
      <w:r w:rsidRPr="00673550">
        <w:rPr>
          <w:rFonts w:ascii="Times New Roman" w:hAnsi="Times New Roman" w:eastAsia="Calibri" w:cs="Times New Roman"/>
          <w:b/>
          <w:bCs/>
          <w:kern w:val="2"/>
          <w:sz w:val="24"/>
          <w:szCs w:val="24"/>
          <w:shd w:val="clear" w:color="auto" w:fill="FFFFFF"/>
          <w14:ligatures w14:val="standardContextual"/>
        </w:rPr>
        <w:t>5. jagu</w:t>
      </w:r>
    </w:p>
    <w:p w:rsidRPr="00673550" w:rsidR="002738CA" w:rsidP="000C3929" w:rsidRDefault="002738CA" w14:paraId="68BD3422" w14:textId="77777777">
      <w:pPr>
        <w:jc w:val="center"/>
        <w:rPr>
          <w:rFonts w:ascii="Times New Roman" w:hAnsi="Times New Roman" w:eastAsia="Calibri" w:cs="Times New Roman"/>
          <w:b/>
          <w:bCs/>
          <w:kern w:val="2"/>
          <w:sz w:val="24"/>
          <w:szCs w:val="24"/>
          <w:shd w:val="clear" w:color="auto" w:fill="FFFFFF"/>
          <w14:ligatures w14:val="standardContextual"/>
        </w:rPr>
      </w:pPr>
      <w:r w:rsidRPr="00673550">
        <w:rPr>
          <w:rFonts w:ascii="Times New Roman" w:hAnsi="Times New Roman" w:eastAsia="Calibri" w:cs="Times New Roman"/>
          <w:b/>
          <w:bCs/>
          <w:kern w:val="2"/>
          <w:sz w:val="24"/>
          <w:szCs w:val="24"/>
          <w:shd w:val="clear" w:color="auto" w:fill="FFFFFF"/>
          <w14:ligatures w14:val="standardContextual"/>
        </w:rPr>
        <w:t>Põllumajanduse Registrite ja Informatsiooni Ameti toimingud</w:t>
      </w:r>
    </w:p>
    <w:p w:rsidRPr="00673550" w:rsidR="002738CA" w:rsidP="000C3929" w:rsidRDefault="002738CA" w14:paraId="59B07E26" w14:textId="77777777">
      <w:pPr>
        <w:jc w:val="center"/>
        <w:rPr>
          <w:rFonts w:ascii="Times New Roman" w:hAnsi="Times New Roman" w:eastAsia="Calibri" w:cs="Times New Roman"/>
          <w:b/>
          <w:bCs/>
          <w:kern w:val="2"/>
          <w:sz w:val="24"/>
          <w:szCs w:val="24"/>
          <w:shd w:val="clear" w:color="auto" w:fill="FFFFFF"/>
          <w14:ligatures w14:val="standardContextual"/>
        </w:rPr>
      </w:pPr>
    </w:p>
    <w:p w:rsidRPr="00673550" w:rsidR="002738CA" w:rsidP="000C3929" w:rsidRDefault="002738CA" w14:paraId="7A87FBE4" w14:textId="45EE1535">
      <w:pPr>
        <w:jc w:val="center"/>
        <w:rPr>
          <w:rFonts w:ascii="Times New Roman" w:hAnsi="Times New Roman" w:eastAsia="Calibri" w:cs="Times New Roman"/>
          <w:b/>
          <w:bCs/>
          <w:kern w:val="2"/>
          <w:sz w:val="24"/>
          <w:szCs w:val="24"/>
          <w:shd w:val="clear" w:color="auto" w:fill="FFFFFF"/>
          <w14:ligatures w14:val="standardContextual"/>
        </w:rPr>
      </w:pPr>
      <w:r w:rsidRPr="00673550">
        <w:rPr>
          <w:rFonts w:ascii="Times New Roman" w:hAnsi="Times New Roman" w:eastAsia="Calibri" w:cs="Times New Roman"/>
          <w:b/>
          <w:bCs/>
          <w:kern w:val="2"/>
          <w:sz w:val="24"/>
          <w:szCs w:val="24"/>
          <w:shd w:val="clear" w:color="auto" w:fill="FFFFFF"/>
          <w14:ligatures w14:val="standardContextual"/>
        </w:rPr>
        <w:t>1. jaotis</w:t>
      </w:r>
    </w:p>
    <w:p w:rsidRPr="00673550" w:rsidR="002738CA" w:rsidP="000C3929" w:rsidRDefault="002738CA" w14:paraId="41A1CFE7" w14:textId="28E95972">
      <w:pPr>
        <w:jc w:val="center"/>
        <w:rPr>
          <w:rFonts w:ascii="Times New Roman" w:hAnsi="Times New Roman" w:eastAsia="Calibri" w:cs="Times New Roman"/>
          <w:b/>
          <w:bCs/>
          <w:kern w:val="2"/>
          <w:sz w:val="24"/>
          <w:szCs w:val="24"/>
          <w:shd w:val="clear" w:color="auto" w:fill="FFFFFF"/>
          <w14:ligatures w14:val="standardContextual"/>
        </w:rPr>
      </w:pPr>
      <w:r w:rsidRPr="00673550">
        <w:rPr>
          <w:rFonts w:ascii="Times New Roman" w:hAnsi="Times New Roman" w:eastAsia="Calibri" w:cs="Times New Roman"/>
          <w:b/>
          <w:bCs/>
          <w:kern w:val="2"/>
          <w:sz w:val="24"/>
          <w:szCs w:val="24"/>
          <w:shd w:val="clear" w:color="auto" w:fill="FFFFFF"/>
          <w14:ligatures w14:val="standardContextual"/>
        </w:rPr>
        <w:t>Veterinaarseaduse alusel tehtavad toimingud</w:t>
      </w:r>
    </w:p>
    <w:p w:rsidRPr="00673550" w:rsidR="002738CA" w:rsidP="000C3929" w:rsidRDefault="002738CA" w14:paraId="27393A86" w14:textId="77777777">
      <w:pPr>
        <w:jc w:val="center"/>
        <w:rPr>
          <w:rFonts w:ascii="Times New Roman" w:hAnsi="Times New Roman" w:eastAsia="Calibri" w:cs="Times New Roman"/>
          <w:kern w:val="2"/>
          <w:sz w:val="24"/>
          <w:szCs w:val="24"/>
          <w:shd w:val="clear" w:color="auto" w:fill="FFFFFF"/>
          <w14:ligatures w14:val="standardContextual"/>
        </w:rPr>
      </w:pPr>
    </w:p>
    <w:p w:rsidRPr="00673550" w:rsidR="002738CA" w:rsidP="000C3929" w:rsidRDefault="002738CA" w14:paraId="0F33B68B" w14:textId="5B3CE223">
      <w:pPr>
        <w:jc w:val="both"/>
        <w:rPr>
          <w:rFonts w:ascii="Times New Roman" w:hAnsi="Times New Roman" w:eastAsia="Calibri" w:cs="Times New Roman"/>
          <w:b/>
          <w:bCs/>
          <w:kern w:val="2"/>
          <w:sz w:val="24"/>
          <w:szCs w:val="24"/>
          <w:shd w:val="clear" w:color="auto" w:fill="FFFFFF"/>
          <w14:ligatures w14:val="standardContextual"/>
        </w:rPr>
      </w:pPr>
      <w:bookmarkStart w:name="_Hlk185412984" w:id="214"/>
      <w:r w:rsidRPr="00673550">
        <w:rPr>
          <w:rFonts w:ascii="Times New Roman" w:hAnsi="Times New Roman" w:eastAsia="Calibri" w:cs="Times New Roman"/>
          <w:b/>
          <w:bCs/>
          <w:kern w:val="2"/>
          <w:sz w:val="24"/>
          <w:szCs w:val="24"/>
          <w:shd w:val="clear" w:color="auto" w:fill="FFFFFF"/>
          <w14:ligatures w14:val="standardContextual"/>
        </w:rPr>
        <w:t>§ 261</w:t>
      </w:r>
      <w:r w:rsidRPr="00673550">
        <w:rPr>
          <w:rFonts w:ascii="Times New Roman" w:hAnsi="Times New Roman" w:eastAsia="Calibri" w:cs="Times New Roman"/>
          <w:b/>
          <w:bCs/>
          <w:kern w:val="2"/>
          <w:sz w:val="24"/>
          <w:szCs w:val="24"/>
          <w:shd w:val="clear" w:color="auto" w:fill="FFFFFF"/>
          <w:vertAlign w:val="superscript"/>
          <w14:ligatures w14:val="standardContextual"/>
        </w:rPr>
        <w:t>33</w:t>
      </w:r>
      <w:bookmarkEnd w:id="214"/>
      <w:r w:rsidRPr="00673550">
        <w:rPr>
          <w:rFonts w:ascii="Times New Roman" w:hAnsi="Times New Roman" w:eastAsia="Calibri" w:cs="Times New Roman"/>
          <w:b/>
          <w:bCs/>
          <w:kern w:val="2"/>
          <w:sz w:val="24"/>
          <w:szCs w:val="24"/>
          <w:shd w:val="clear" w:color="auto" w:fill="FFFFFF"/>
          <w14:ligatures w14:val="standardContextual"/>
        </w:rPr>
        <w:t>. Loomade registri toimingud</w:t>
      </w:r>
    </w:p>
    <w:p w:rsidRPr="00673550" w:rsidR="002738CA" w:rsidP="000C3929" w:rsidRDefault="002738CA" w14:paraId="25BA05AF" w14:textId="77777777">
      <w:pPr>
        <w:jc w:val="both"/>
        <w:rPr>
          <w:rFonts w:ascii="Times New Roman" w:hAnsi="Times New Roman" w:eastAsia="Times New Roman" w:cs="Times New Roman"/>
          <w:color w:val="202020"/>
          <w:sz w:val="24"/>
          <w:szCs w:val="24"/>
          <w:lang w:eastAsia="et-EE"/>
        </w:rPr>
      </w:pPr>
    </w:p>
    <w:p w:rsidRPr="00E149C5" w:rsidR="00581EE1" w:rsidP="000C3929" w:rsidRDefault="00581EE1" w14:paraId="383DAC99" w14:textId="3C11A3B2">
      <w:pPr>
        <w:jc w:val="both"/>
        <w:rPr>
          <w:rFonts w:ascii="Times New Roman" w:hAnsi="Times New Roman" w:eastAsia="Calibri" w:cs="Times New Roman"/>
          <w:kern w:val="2"/>
          <w:sz w:val="24"/>
          <w:szCs w:val="24"/>
          <w:shd w:val="clear" w:color="auto" w:fill="FFFFFF"/>
          <w14:ligatures w14:val="standardContextual"/>
        </w:rPr>
      </w:pPr>
      <w:r w:rsidRPr="00673550">
        <w:rPr>
          <w:rFonts w:ascii="Times New Roman" w:hAnsi="Times New Roman" w:eastAsia="Times New Roman" w:cs="Times New Roman"/>
          <w:color w:val="202020"/>
          <w:sz w:val="24"/>
          <w:szCs w:val="24"/>
          <w:lang w:eastAsia="et-EE"/>
        </w:rPr>
        <w:t xml:space="preserve">(1) </w:t>
      </w:r>
      <w:r w:rsidRPr="00673550" w:rsidR="002738CA">
        <w:rPr>
          <w:rFonts w:ascii="Times New Roman" w:hAnsi="Times New Roman" w:eastAsia="Times New Roman" w:cs="Times New Roman"/>
          <w:color w:val="202020"/>
          <w:sz w:val="24"/>
          <w:szCs w:val="24"/>
          <w:lang w:eastAsia="et-EE"/>
        </w:rPr>
        <w:t xml:space="preserve">Loomade registris </w:t>
      </w:r>
      <w:r w:rsidRPr="00414CA4" w:rsidR="00463495">
        <w:rPr>
          <w:rFonts w:ascii="Times New Roman" w:hAnsi="Times New Roman" w:eastAsia="Times New Roman" w:cs="Times New Roman"/>
          <w:color w:val="202020"/>
          <w:sz w:val="24"/>
          <w:szCs w:val="24"/>
          <w:lang w:eastAsia="et-EE"/>
        </w:rPr>
        <w:t>koera, kassi, valgetuhkru ja veterinaarseaduse § 32 lõikes 3 nimetatud lemmiklooma</w:t>
      </w:r>
      <w:r w:rsidRPr="00673550" w:rsidR="00463495">
        <w:rPr>
          <w:rFonts w:ascii="Times New Roman" w:hAnsi="Times New Roman" w:eastAsia="Times New Roman" w:cs="Times New Roman"/>
          <w:color w:val="202020"/>
          <w:sz w:val="24"/>
          <w:szCs w:val="24"/>
          <w:lang w:eastAsia="et-EE"/>
        </w:rPr>
        <w:t xml:space="preserve"> </w:t>
      </w:r>
      <w:r w:rsidRPr="00E149C5" w:rsidR="002738CA">
        <w:rPr>
          <w:rFonts w:ascii="Times New Roman" w:hAnsi="Times New Roman" w:eastAsia="Times New Roman" w:cs="Times New Roman"/>
          <w:color w:val="202020"/>
          <w:sz w:val="24"/>
          <w:szCs w:val="24"/>
          <w:lang w:eastAsia="et-EE"/>
        </w:rPr>
        <w:t xml:space="preserve">registreerimise eest </w:t>
      </w:r>
      <w:r w:rsidRPr="00E149C5">
        <w:rPr>
          <w:rFonts w:ascii="Times New Roman" w:hAnsi="Times New Roman" w:eastAsia="Times New Roman" w:cs="Times New Roman"/>
          <w:color w:val="202020"/>
          <w:sz w:val="24"/>
          <w:szCs w:val="24"/>
          <w:lang w:eastAsia="et-EE"/>
        </w:rPr>
        <w:t>tasutakse</w:t>
      </w:r>
      <w:r w:rsidRPr="00E149C5" w:rsidR="002738CA">
        <w:rPr>
          <w:rFonts w:ascii="Times New Roman" w:hAnsi="Times New Roman" w:eastAsia="Times New Roman" w:cs="Times New Roman"/>
          <w:color w:val="202020"/>
          <w:sz w:val="24"/>
          <w:szCs w:val="24"/>
          <w:lang w:eastAsia="et-EE"/>
        </w:rPr>
        <w:t xml:space="preserve"> riigilõivu</w:t>
      </w:r>
      <w:r w:rsidRPr="00E149C5">
        <w:rPr>
          <w:rFonts w:ascii="Times New Roman" w:hAnsi="Times New Roman" w:eastAsia="Times New Roman" w:cs="Times New Roman"/>
          <w:color w:val="202020"/>
          <w:sz w:val="24"/>
          <w:szCs w:val="24"/>
          <w:lang w:eastAsia="et-EE"/>
        </w:rPr>
        <w:t xml:space="preserve"> 1</w:t>
      </w:r>
      <w:r w:rsidR="00E43062">
        <w:rPr>
          <w:rFonts w:ascii="Times New Roman" w:hAnsi="Times New Roman" w:eastAsia="Times New Roman" w:cs="Times New Roman"/>
          <w:color w:val="202020"/>
          <w:sz w:val="24"/>
          <w:szCs w:val="24"/>
          <w:lang w:eastAsia="et-EE"/>
        </w:rPr>
        <w:t>2</w:t>
      </w:r>
      <w:r w:rsidRPr="00E149C5">
        <w:rPr>
          <w:rFonts w:ascii="Times New Roman" w:hAnsi="Times New Roman" w:eastAsia="Times New Roman" w:cs="Times New Roman"/>
          <w:color w:val="202020"/>
          <w:sz w:val="24"/>
          <w:szCs w:val="24"/>
          <w:lang w:eastAsia="et-EE"/>
        </w:rPr>
        <w:t xml:space="preserve"> eurot</w:t>
      </w:r>
      <w:r w:rsidRPr="00E149C5" w:rsidR="002738CA">
        <w:rPr>
          <w:rFonts w:ascii="Times New Roman" w:hAnsi="Times New Roman" w:eastAsia="Calibri" w:cs="Times New Roman"/>
          <w:kern w:val="2"/>
          <w:sz w:val="24"/>
          <w:szCs w:val="24"/>
          <w:shd w:val="clear" w:color="auto" w:fill="FFFFFF"/>
          <w14:ligatures w14:val="standardContextual"/>
        </w:rPr>
        <w:t>.</w:t>
      </w:r>
    </w:p>
    <w:p w:rsidRPr="00E149C5" w:rsidR="00581EE1" w:rsidP="000C3929" w:rsidRDefault="00581EE1" w14:paraId="405B711C" w14:textId="77777777">
      <w:pPr>
        <w:jc w:val="both"/>
        <w:rPr>
          <w:rFonts w:ascii="Times New Roman" w:hAnsi="Times New Roman" w:eastAsia="Calibri" w:cs="Times New Roman"/>
          <w:kern w:val="2"/>
          <w:sz w:val="24"/>
          <w:szCs w:val="24"/>
          <w:shd w:val="clear" w:color="auto" w:fill="FFFFFF"/>
          <w14:ligatures w14:val="standardContextual"/>
        </w:rPr>
      </w:pPr>
    </w:p>
    <w:p w:rsidRPr="00673550" w:rsidR="002738CA" w:rsidP="000C3929" w:rsidRDefault="00581EE1" w14:paraId="055931E4" w14:textId="09164E43">
      <w:pPr>
        <w:jc w:val="both"/>
        <w:rPr>
          <w:rFonts w:ascii="Times New Roman" w:hAnsi="Times New Roman" w:eastAsia="Calibri" w:cs="Times New Roman"/>
          <w:kern w:val="2"/>
          <w:sz w:val="24"/>
          <w:szCs w:val="24"/>
          <w:shd w:val="clear" w:color="auto" w:fill="FFFFFF"/>
          <w14:ligatures w14:val="standardContextual"/>
        </w:rPr>
      </w:pPr>
      <w:bookmarkStart w:name="_Hlk188028641" w:id="215"/>
      <w:r w:rsidRPr="00414CA4">
        <w:rPr>
          <w:rFonts w:ascii="Times New Roman" w:hAnsi="Times New Roman" w:eastAsia="Calibri" w:cs="Times New Roman"/>
          <w:kern w:val="2"/>
          <w:sz w:val="24"/>
          <w:szCs w:val="24"/>
          <w:shd w:val="clear" w:color="auto" w:fill="FFFFFF"/>
          <w14:ligatures w14:val="standardContextual"/>
        </w:rPr>
        <w:t xml:space="preserve">(2) </w:t>
      </w:r>
      <w:r w:rsidRPr="00414CA4" w:rsidR="00BF476C">
        <w:rPr>
          <w:rFonts w:ascii="Times New Roman" w:hAnsi="Times New Roman" w:eastAsia="Calibri" w:cs="Times New Roman"/>
          <w:kern w:val="2"/>
          <w:sz w:val="24"/>
          <w:szCs w:val="24"/>
          <w:shd w:val="clear" w:color="auto" w:fill="FFFFFF"/>
          <w14:ligatures w14:val="standardContextual"/>
        </w:rPr>
        <w:t>Loomade r</w:t>
      </w:r>
      <w:r w:rsidRPr="00414CA4">
        <w:rPr>
          <w:rFonts w:ascii="Times New Roman" w:hAnsi="Times New Roman" w:eastAsia="Calibri" w:cs="Times New Roman"/>
          <w:kern w:val="2"/>
          <w:sz w:val="24"/>
          <w:szCs w:val="24"/>
          <w:shd w:val="clear" w:color="auto" w:fill="FFFFFF"/>
          <w14:ligatures w14:val="standardContextual"/>
        </w:rPr>
        <w:t xml:space="preserve">egistrisse kantud andmete muutmise eest </w:t>
      </w:r>
      <w:del w:author="Aili Sandre - JUSTDIGI" w:date="2025-09-04T12:01:00Z" w16du:dateUtc="2025-09-04T09:01:00Z" w:id="216">
        <w:r w:rsidRPr="00414CA4" w:rsidDel="002D2C8E">
          <w:rPr>
            <w:rFonts w:ascii="Times New Roman" w:hAnsi="Times New Roman" w:eastAsia="Calibri" w:cs="Times New Roman"/>
            <w:kern w:val="2"/>
            <w:sz w:val="24"/>
            <w:szCs w:val="24"/>
            <w:shd w:val="clear" w:color="auto" w:fill="FFFFFF"/>
            <w14:ligatures w14:val="standardContextual"/>
          </w:rPr>
          <w:delText xml:space="preserve">seoses </w:delText>
        </w:r>
      </w:del>
      <w:r w:rsidR="00F6691B">
        <w:rPr>
          <w:rFonts w:ascii="Times New Roman" w:hAnsi="Times New Roman" w:eastAsia="Calibri" w:cs="Times New Roman"/>
          <w:kern w:val="2"/>
          <w:sz w:val="24"/>
          <w:szCs w:val="24"/>
          <w:shd w:val="clear" w:color="auto" w:fill="FFFFFF"/>
          <w14:ligatures w14:val="standardContextual"/>
        </w:rPr>
        <w:t>koera, kassi, valgetuhkru ja veterinaarseaduse § 32 lõikes 3 nimetatud lemmiklooma pidaja</w:t>
      </w:r>
      <w:r w:rsidRPr="00414CA4">
        <w:rPr>
          <w:rFonts w:ascii="Times New Roman" w:hAnsi="Times New Roman" w:eastAsia="Calibri" w:cs="Times New Roman"/>
          <w:kern w:val="2"/>
          <w:sz w:val="24"/>
          <w:szCs w:val="24"/>
          <w:shd w:val="clear" w:color="auto" w:fill="FFFFFF"/>
          <w14:ligatures w14:val="standardContextual"/>
        </w:rPr>
        <w:t xml:space="preserve"> vahetumise</w:t>
      </w:r>
      <w:ins w:author="Aili Sandre - JUSTDIGI" w:date="2025-09-04T12:01:00Z" w16du:dateUtc="2025-09-04T09:01:00Z" w:id="217">
        <w:r w:rsidR="002D2C8E">
          <w:rPr>
            <w:rFonts w:ascii="Times New Roman" w:hAnsi="Times New Roman" w:eastAsia="Calibri" w:cs="Times New Roman"/>
            <w:kern w:val="2"/>
            <w:sz w:val="24"/>
            <w:szCs w:val="24"/>
            <w:shd w:val="clear" w:color="auto" w:fill="FFFFFF"/>
            <w14:ligatures w14:val="standardContextual"/>
          </w:rPr>
          <w:t xml:space="preserve"> tõttu</w:t>
        </w:r>
      </w:ins>
      <w:del w:author="Aili Sandre - JUSTDIGI" w:date="2025-09-04T12:01:00Z" w16du:dateUtc="2025-09-04T09:01:00Z" w:id="218">
        <w:r w:rsidRPr="00414CA4" w:rsidDel="002D2C8E">
          <w:rPr>
            <w:rFonts w:ascii="Times New Roman" w:hAnsi="Times New Roman" w:eastAsia="Calibri" w:cs="Times New Roman"/>
            <w:kern w:val="2"/>
            <w:sz w:val="24"/>
            <w:szCs w:val="24"/>
            <w:shd w:val="clear" w:color="auto" w:fill="FFFFFF"/>
            <w14:ligatures w14:val="standardContextual"/>
          </w:rPr>
          <w:delText>ga</w:delText>
        </w:r>
      </w:del>
      <w:r w:rsidRPr="00414CA4">
        <w:rPr>
          <w:rFonts w:ascii="Times New Roman" w:hAnsi="Times New Roman" w:eastAsia="Calibri" w:cs="Times New Roman"/>
          <w:kern w:val="2"/>
          <w:sz w:val="24"/>
          <w:szCs w:val="24"/>
          <w:shd w:val="clear" w:color="auto" w:fill="FFFFFF"/>
          <w14:ligatures w14:val="standardContextual"/>
        </w:rPr>
        <w:t xml:space="preserve"> tasutakse riigilõivu 1</w:t>
      </w:r>
      <w:r w:rsidRPr="00414CA4" w:rsidR="00E43062">
        <w:rPr>
          <w:rFonts w:ascii="Times New Roman" w:hAnsi="Times New Roman" w:eastAsia="Calibri" w:cs="Times New Roman"/>
          <w:kern w:val="2"/>
          <w:sz w:val="24"/>
          <w:szCs w:val="24"/>
          <w:shd w:val="clear" w:color="auto" w:fill="FFFFFF"/>
          <w14:ligatures w14:val="standardContextual"/>
        </w:rPr>
        <w:t>2</w:t>
      </w:r>
      <w:r w:rsidRPr="00414CA4">
        <w:rPr>
          <w:rFonts w:ascii="Times New Roman" w:hAnsi="Times New Roman" w:eastAsia="Calibri" w:cs="Times New Roman"/>
          <w:kern w:val="2"/>
          <w:sz w:val="24"/>
          <w:szCs w:val="24"/>
          <w:shd w:val="clear" w:color="auto" w:fill="FFFFFF"/>
          <w14:ligatures w14:val="standardContextual"/>
        </w:rPr>
        <w:t xml:space="preserve"> eurot.</w:t>
      </w:r>
      <w:bookmarkEnd w:id="215"/>
      <w:ins w:author="Aili Sandre - JUSTDIGI" w:date="2025-09-04T12:01:00Z" w16du:dateUtc="2025-09-04T09:01:00Z" w:id="219">
        <w:r w:rsidR="002D2C8E">
          <w:rPr>
            <w:rFonts w:ascii="Times New Roman" w:hAnsi="Times New Roman" w:eastAsia="Calibri" w:cs="Times New Roman"/>
            <w:kern w:val="2"/>
            <w:sz w:val="24"/>
            <w:szCs w:val="24"/>
            <w:shd w:val="clear" w:color="auto" w:fill="FFFFFF"/>
            <w14:ligatures w14:val="standardContextual"/>
          </w:rPr>
          <w:t>“</w:t>
        </w:r>
      </w:ins>
      <w:del w:author="Aili Sandre - JUSTDIGI" w:date="2025-09-04T12:01:00Z" w16du:dateUtc="2025-09-04T09:01:00Z" w:id="220">
        <w:r w:rsidRPr="00514AD4" w:rsidDel="002D2C8E" w:rsidR="00C27A2D">
          <w:rPr>
            <w:rFonts w:ascii="Times New Roman" w:hAnsi="Times New Roman" w:eastAsia="Times New Roman" w:cs="Times New Roman"/>
            <w:sz w:val="24"/>
            <w:szCs w:val="24"/>
            <w:lang w:eastAsia="et-EE"/>
          </w:rPr>
          <w:delText>”</w:delText>
        </w:r>
      </w:del>
      <w:r w:rsidRPr="00E149C5" w:rsidR="000F7D84">
        <w:rPr>
          <w:rFonts w:ascii="Times New Roman" w:hAnsi="Times New Roman" w:eastAsia="Calibri" w:cs="Times New Roman"/>
          <w:kern w:val="2"/>
          <w:sz w:val="24"/>
          <w:szCs w:val="24"/>
          <w:shd w:val="clear" w:color="auto" w:fill="FFFFFF"/>
          <w14:ligatures w14:val="standardContextual"/>
        </w:rPr>
        <w:t>.</w:t>
      </w:r>
    </w:p>
    <w:p w:rsidRPr="00653B46" w:rsidR="00E92DE7" w:rsidP="00E92DE7" w:rsidRDefault="00E92DE7" w14:paraId="4839B912" w14:textId="77777777">
      <w:pPr>
        <w:jc w:val="both"/>
        <w:rPr>
          <w:rFonts w:ascii="Times New Roman" w:hAnsi="Times New Roman" w:cs="Times New Roman"/>
          <w:sz w:val="24"/>
          <w:szCs w:val="24"/>
          <w:bdr w:val="none" w:color="auto" w:sz="0" w:space="0" w:frame="1"/>
          <w:lang w:eastAsia="et-EE"/>
        </w:rPr>
      </w:pPr>
    </w:p>
    <w:p w:rsidRPr="003F52DF" w:rsidR="00BA7D15" w:rsidP="003F52DF" w:rsidRDefault="000451CD" w14:paraId="6B8C51D4" w14:textId="37EC49AC">
      <w:pPr>
        <w:pStyle w:val="Pealkiri1"/>
        <w:spacing w:before="0"/>
        <w:rPr>
          <w:rFonts w:ascii="Times New Roman" w:hAnsi="Times New Roman" w:cs="Times New Roman"/>
          <w:b/>
          <w:bCs/>
          <w:color w:val="auto"/>
          <w:sz w:val="24"/>
          <w:szCs w:val="24"/>
          <w:bdr w:val="none" w:color="auto" w:sz="0" w:space="0" w:frame="1"/>
          <w:lang w:eastAsia="et-EE"/>
        </w:rPr>
      </w:pPr>
      <w:r w:rsidRPr="003F52DF">
        <w:rPr>
          <w:rFonts w:ascii="Times New Roman" w:hAnsi="Times New Roman" w:cs="Times New Roman"/>
          <w:b/>
          <w:bCs/>
          <w:color w:val="auto"/>
          <w:sz w:val="24"/>
          <w:szCs w:val="24"/>
          <w:bdr w:val="none" w:color="auto" w:sz="0" w:space="0" w:frame="1"/>
          <w:lang w:eastAsia="et-EE"/>
        </w:rPr>
        <w:t xml:space="preserve">§ 5. </w:t>
      </w:r>
      <w:r w:rsidRPr="003F52DF" w:rsidR="004D4A51">
        <w:rPr>
          <w:rFonts w:ascii="Times New Roman" w:hAnsi="Times New Roman" w:cs="Times New Roman"/>
          <w:b/>
          <w:bCs/>
          <w:color w:val="auto"/>
          <w:sz w:val="24"/>
          <w:szCs w:val="24"/>
          <w:bdr w:val="none" w:color="auto" w:sz="0" w:space="0" w:frame="1"/>
          <w:lang w:eastAsia="et-EE"/>
        </w:rPr>
        <w:t>Toiduseaduse muutmine</w:t>
      </w:r>
    </w:p>
    <w:p w:rsidRPr="00653B46" w:rsidR="004D4A51" w:rsidP="000C3929" w:rsidRDefault="004D4A51" w14:paraId="354BE274" w14:textId="77777777">
      <w:pPr>
        <w:jc w:val="both"/>
        <w:rPr>
          <w:rFonts w:ascii="Times New Roman" w:hAnsi="Times New Roman" w:cs="Times New Roman"/>
          <w:sz w:val="24"/>
          <w:szCs w:val="24"/>
          <w:bdr w:val="none" w:color="auto" w:sz="0" w:space="0" w:frame="1"/>
          <w:lang w:eastAsia="et-EE"/>
        </w:rPr>
      </w:pPr>
    </w:p>
    <w:p w:rsidRPr="003F52DF" w:rsidR="004D4A51" w:rsidP="000C3929" w:rsidRDefault="004D4A51" w14:paraId="5B9EE3F7" w14:textId="553D4357">
      <w:pPr>
        <w:jc w:val="both"/>
        <w:rPr>
          <w:rFonts w:ascii="Times New Roman" w:hAnsi="Times New Roman" w:cs="Times New Roman"/>
          <w:sz w:val="24"/>
          <w:szCs w:val="24"/>
          <w:bdr w:val="none" w:color="auto" w:sz="0" w:space="0" w:frame="1"/>
          <w:lang w:eastAsia="et-EE"/>
        </w:rPr>
      </w:pPr>
      <w:r w:rsidRPr="00C474C4">
        <w:rPr>
          <w:rFonts w:ascii="Times New Roman" w:hAnsi="Times New Roman" w:cs="Times New Roman"/>
          <w:sz w:val="24"/>
          <w:szCs w:val="24"/>
          <w:bdr w:val="none" w:color="auto" w:sz="0" w:space="0" w:frame="1"/>
          <w:lang w:eastAsia="et-EE"/>
        </w:rPr>
        <w:t>Toiduseaduse § 7 lõike 4 punktis 3 asendatakse</w:t>
      </w:r>
      <w:r w:rsidRPr="00653B46">
        <w:rPr>
          <w:rFonts w:ascii="Times New Roman" w:hAnsi="Times New Roman" w:cs="Times New Roman"/>
          <w:sz w:val="24"/>
          <w:szCs w:val="24"/>
          <w:bdr w:val="none" w:color="auto" w:sz="0" w:space="0" w:frame="1"/>
          <w:lang w:eastAsia="et-EE"/>
        </w:rPr>
        <w:t xml:space="preserve"> sõnad „põllumajandusloomade registris</w:t>
      </w:r>
      <w:ins w:author="Aili Sandre - JUSTDIGI" w:date="2025-09-04T12:13:00Z" w16du:dateUtc="2025-09-04T09:13:00Z" w:id="221">
        <w:r w:rsidR="00FC7781">
          <w:rPr>
            <w:rFonts w:ascii="Times New Roman" w:hAnsi="Times New Roman" w:cs="Times New Roman"/>
            <w:sz w:val="24"/>
            <w:szCs w:val="24"/>
            <w:bdr w:val="none" w:color="auto" w:sz="0" w:space="0" w:frame="1"/>
            <w:lang w:eastAsia="et-EE"/>
          </w:rPr>
          <w:t>“</w:t>
        </w:r>
      </w:ins>
      <w:del w:author="Aili Sandre - JUSTDIGI" w:date="2025-09-04T12:13:00Z" w16du:dateUtc="2025-09-04T09:13:00Z" w:id="222">
        <w:r w:rsidRPr="00514AD4" w:rsidDel="00FC7781" w:rsidR="00C27A2D">
          <w:rPr>
            <w:rFonts w:ascii="Times New Roman" w:hAnsi="Times New Roman" w:eastAsia="Times New Roman" w:cs="Times New Roman"/>
            <w:sz w:val="24"/>
            <w:szCs w:val="24"/>
            <w:lang w:eastAsia="et-EE"/>
          </w:rPr>
          <w:delText>”</w:delText>
        </w:r>
      </w:del>
      <w:r w:rsidRPr="003F52DF">
        <w:rPr>
          <w:rFonts w:ascii="Times New Roman" w:hAnsi="Times New Roman" w:cs="Times New Roman"/>
          <w:sz w:val="24"/>
          <w:szCs w:val="24"/>
          <w:bdr w:val="none" w:color="auto" w:sz="0" w:space="0" w:frame="1"/>
          <w:lang w:eastAsia="et-EE"/>
        </w:rPr>
        <w:t xml:space="preserve"> sõnadega „loomade registris</w:t>
      </w:r>
      <w:ins w:author="Aili Sandre - JUSTDIGI" w:date="2025-09-04T12:13:00Z" w16du:dateUtc="2025-09-04T09:13:00Z" w:id="223">
        <w:r w:rsidR="00FC7781">
          <w:rPr>
            <w:rFonts w:ascii="Times New Roman" w:hAnsi="Times New Roman" w:cs="Times New Roman"/>
            <w:sz w:val="24"/>
            <w:szCs w:val="24"/>
            <w:bdr w:val="none" w:color="auto" w:sz="0" w:space="0" w:frame="1"/>
            <w:lang w:eastAsia="et-EE"/>
          </w:rPr>
          <w:t>“</w:t>
        </w:r>
      </w:ins>
      <w:del w:author="Aili Sandre - JUSTDIGI" w:date="2025-09-04T12:13:00Z" w16du:dateUtc="2025-09-04T09:13:00Z" w:id="224">
        <w:r w:rsidRPr="00514AD4" w:rsidDel="00FC7781" w:rsidR="00C27A2D">
          <w:rPr>
            <w:rFonts w:ascii="Times New Roman" w:hAnsi="Times New Roman" w:eastAsia="Times New Roman" w:cs="Times New Roman"/>
            <w:sz w:val="24"/>
            <w:szCs w:val="24"/>
            <w:lang w:eastAsia="et-EE"/>
          </w:rPr>
          <w:delText>”</w:delText>
        </w:r>
      </w:del>
      <w:r w:rsidRPr="003F52DF">
        <w:rPr>
          <w:rFonts w:ascii="Times New Roman" w:hAnsi="Times New Roman" w:cs="Times New Roman"/>
          <w:sz w:val="24"/>
          <w:szCs w:val="24"/>
          <w:bdr w:val="none" w:color="auto" w:sz="0" w:space="0" w:frame="1"/>
          <w:lang w:eastAsia="et-EE"/>
        </w:rPr>
        <w:t>.</w:t>
      </w:r>
    </w:p>
    <w:p w:rsidR="000451CD" w:rsidP="000C3929" w:rsidRDefault="000451CD" w14:paraId="5151A006" w14:textId="77777777">
      <w:pPr>
        <w:jc w:val="both"/>
        <w:rPr>
          <w:rFonts w:ascii="Times New Roman" w:hAnsi="Times New Roman" w:cs="Times New Roman"/>
          <w:sz w:val="24"/>
          <w:szCs w:val="24"/>
          <w:bdr w:val="none" w:color="auto" w:sz="0" w:space="0" w:frame="1"/>
          <w:lang w:eastAsia="et-EE"/>
        </w:rPr>
      </w:pPr>
    </w:p>
    <w:p w:rsidRPr="003F52DF" w:rsidR="004D4A51" w:rsidP="003F52DF" w:rsidRDefault="004D4A51" w14:paraId="192F9DEA" w14:textId="2D0E3583">
      <w:pPr>
        <w:pStyle w:val="Pealkiri1"/>
        <w:spacing w:before="0"/>
        <w:rPr>
          <w:rFonts w:ascii="Times New Roman" w:hAnsi="Times New Roman" w:cs="Times New Roman"/>
          <w:b/>
          <w:bCs/>
          <w:color w:val="auto"/>
          <w:sz w:val="24"/>
          <w:szCs w:val="24"/>
          <w:bdr w:val="none" w:color="auto" w:sz="0" w:space="0" w:frame="1"/>
          <w:lang w:eastAsia="et-EE"/>
        </w:rPr>
      </w:pPr>
      <w:r w:rsidRPr="003F52DF">
        <w:rPr>
          <w:rFonts w:ascii="Times New Roman" w:hAnsi="Times New Roman" w:cs="Times New Roman"/>
          <w:b/>
          <w:bCs/>
          <w:color w:val="auto"/>
          <w:sz w:val="24"/>
          <w:szCs w:val="24"/>
          <w:bdr w:val="none" w:color="auto" w:sz="0" w:space="0" w:frame="1"/>
          <w:lang w:eastAsia="et-EE"/>
        </w:rPr>
        <w:t>§ 6. Vedelkütuse erimärgistamise seaduse muutmine</w:t>
      </w:r>
    </w:p>
    <w:p w:rsidR="004D4A51" w:rsidP="000C3929" w:rsidRDefault="004D4A51" w14:paraId="49888760" w14:textId="77777777">
      <w:pPr>
        <w:jc w:val="both"/>
        <w:rPr>
          <w:rFonts w:ascii="Times New Roman" w:hAnsi="Times New Roman" w:cs="Times New Roman"/>
          <w:sz w:val="24"/>
          <w:szCs w:val="24"/>
          <w:bdr w:val="none" w:color="auto" w:sz="0" w:space="0" w:frame="1"/>
          <w:lang w:eastAsia="et-EE"/>
        </w:rPr>
      </w:pPr>
    </w:p>
    <w:p w:rsidR="004D4A51" w:rsidP="000C3929" w:rsidRDefault="004D4A51" w14:paraId="2FA46240" w14:textId="09FA3F1D">
      <w:pPr>
        <w:jc w:val="both"/>
        <w:rPr>
          <w:rFonts w:ascii="Times New Roman" w:hAnsi="Times New Roman" w:cs="Times New Roman"/>
          <w:sz w:val="24"/>
          <w:szCs w:val="24"/>
          <w:bdr w:val="none" w:color="auto" w:sz="0" w:space="0" w:frame="1"/>
          <w:lang w:eastAsia="et-EE"/>
        </w:rPr>
      </w:pPr>
      <w:r>
        <w:rPr>
          <w:rFonts w:ascii="Times New Roman" w:hAnsi="Times New Roman" w:cs="Times New Roman"/>
          <w:sz w:val="24"/>
          <w:szCs w:val="24"/>
          <w:bdr w:val="none" w:color="auto" w:sz="0" w:space="0" w:frame="1"/>
          <w:lang w:eastAsia="et-EE"/>
        </w:rPr>
        <w:t>Vedelkütuse erimärgistamise seaduses tehakse järgmised muudatused:</w:t>
      </w:r>
    </w:p>
    <w:p w:rsidR="00B02D13" w:rsidP="000C3929" w:rsidRDefault="00B02D13" w14:paraId="1FA833D2" w14:textId="77777777">
      <w:pPr>
        <w:jc w:val="both"/>
        <w:rPr>
          <w:rFonts w:ascii="Times New Roman" w:hAnsi="Times New Roman" w:cs="Times New Roman"/>
          <w:sz w:val="24"/>
          <w:szCs w:val="24"/>
          <w:bdr w:val="none" w:color="auto" w:sz="0" w:space="0" w:frame="1"/>
          <w:lang w:eastAsia="et-EE"/>
        </w:rPr>
      </w:pPr>
    </w:p>
    <w:p w:rsidRPr="00C474C4" w:rsidR="004D4A51" w:rsidP="000C3929" w:rsidRDefault="004D4A51" w14:paraId="2EAD0AD3" w14:textId="35A70480">
      <w:pPr>
        <w:jc w:val="both"/>
        <w:rPr>
          <w:rFonts w:ascii="Times New Roman" w:hAnsi="Times New Roman" w:cs="Times New Roman"/>
          <w:sz w:val="24"/>
          <w:szCs w:val="24"/>
          <w:bdr w:val="none" w:color="auto" w:sz="0" w:space="0" w:frame="1"/>
          <w:lang w:eastAsia="et-EE"/>
        </w:rPr>
      </w:pPr>
      <w:r w:rsidRPr="00653B46">
        <w:rPr>
          <w:rFonts w:ascii="Times New Roman" w:hAnsi="Times New Roman" w:cs="Times New Roman"/>
          <w:b/>
          <w:bCs/>
          <w:sz w:val="24"/>
          <w:szCs w:val="24"/>
          <w:bdr w:val="none" w:color="auto" w:sz="0" w:space="0" w:frame="1"/>
          <w:lang w:eastAsia="et-EE"/>
        </w:rPr>
        <w:t>1)</w:t>
      </w:r>
      <w:r>
        <w:rPr>
          <w:rFonts w:ascii="Times New Roman" w:hAnsi="Times New Roman" w:cs="Times New Roman"/>
          <w:sz w:val="24"/>
          <w:szCs w:val="24"/>
          <w:bdr w:val="none" w:color="auto" w:sz="0" w:space="0" w:frame="1"/>
          <w:lang w:eastAsia="et-EE"/>
        </w:rPr>
        <w:t xml:space="preserve"> </w:t>
      </w:r>
      <w:r w:rsidRPr="00C474C4" w:rsidR="00B02D13">
        <w:rPr>
          <w:rFonts w:ascii="Times New Roman" w:hAnsi="Times New Roman" w:cs="Times New Roman"/>
          <w:sz w:val="24"/>
          <w:szCs w:val="24"/>
          <w:bdr w:val="none" w:color="auto" w:sz="0" w:space="0" w:frame="1"/>
          <w:lang w:eastAsia="et-EE"/>
        </w:rPr>
        <w:t>paragrahvi</w:t>
      </w:r>
      <w:r w:rsidRPr="00C474C4">
        <w:rPr>
          <w:rFonts w:ascii="Times New Roman" w:hAnsi="Times New Roman" w:cs="Times New Roman"/>
          <w:sz w:val="24"/>
          <w:szCs w:val="24"/>
          <w:bdr w:val="none" w:color="auto" w:sz="0" w:space="0" w:frame="1"/>
          <w:lang w:eastAsia="et-EE"/>
        </w:rPr>
        <w:t xml:space="preserve"> 3</w:t>
      </w:r>
      <w:r w:rsidRPr="00C474C4" w:rsidR="00354A80">
        <w:rPr>
          <w:rFonts w:ascii="Times New Roman" w:hAnsi="Times New Roman" w:cs="Times New Roman"/>
          <w:sz w:val="24"/>
          <w:szCs w:val="24"/>
          <w:bdr w:val="none" w:color="auto" w:sz="0" w:space="0" w:frame="1"/>
          <w:vertAlign w:val="superscript"/>
          <w:lang w:eastAsia="et-EE"/>
        </w:rPr>
        <w:t>2</w:t>
      </w:r>
      <w:r w:rsidRPr="00C474C4">
        <w:rPr>
          <w:rFonts w:ascii="Times New Roman" w:hAnsi="Times New Roman" w:cs="Times New Roman"/>
          <w:sz w:val="24"/>
          <w:szCs w:val="24"/>
          <w:bdr w:val="none" w:color="auto" w:sz="0" w:space="0" w:frame="1"/>
          <w:lang w:eastAsia="et-EE"/>
        </w:rPr>
        <w:t xml:space="preserve"> lõike</w:t>
      </w:r>
      <w:r w:rsidRPr="00C474C4" w:rsidR="004E4AEF">
        <w:rPr>
          <w:rFonts w:ascii="Times New Roman" w:hAnsi="Times New Roman" w:cs="Times New Roman"/>
          <w:sz w:val="24"/>
          <w:szCs w:val="24"/>
          <w:bdr w:val="none" w:color="auto" w:sz="0" w:space="0" w:frame="1"/>
          <w:lang w:eastAsia="et-EE"/>
        </w:rPr>
        <w:t xml:space="preserve"> 1 punktis 3 asendatakse sõnad „põllumajandusloomade registri</w:t>
      </w:r>
      <w:ins w:author="Aili Sandre - JUSTDIGI" w:date="2025-09-04T12:13:00Z" w16du:dateUtc="2025-09-04T09:13:00Z" w:id="225">
        <w:r w:rsidR="00FC7781">
          <w:rPr>
            <w:rFonts w:ascii="Times New Roman" w:hAnsi="Times New Roman" w:cs="Times New Roman"/>
            <w:sz w:val="24"/>
            <w:szCs w:val="24"/>
            <w:bdr w:val="none" w:color="auto" w:sz="0" w:space="0" w:frame="1"/>
            <w:lang w:eastAsia="et-EE"/>
          </w:rPr>
          <w:t>“</w:t>
        </w:r>
      </w:ins>
      <w:del w:author="Aili Sandre - JUSTDIGI" w:date="2025-09-04T12:13:00Z" w16du:dateUtc="2025-09-04T09:13:00Z" w:id="226">
        <w:r w:rsidRPr="00C474C4" w:rsidDel="00FC7781" w:rsidR="00C27A2D">
          <w:rPr>
            <w:rFonts w:ascii="Times New Roman" w:hAnsi="Times New Roman" w:eastAsia="Times New Roman" w:cs="Times New Roman"/>
            <w:sz w:val="24"/>
            <w:szCs w:val="24"/>
            <w:lang w:eastAsia="et-EE"/>
          </w:rPr>
          <w:delText>”</w:delText>
        </w:r>
      </w:del>
      <w:r w:rsidRPr="00C474C4" w:rsidR="004E4AEF">
        <w:rPr>
          <w:rFonts w:ascii="Times New Roman" w:hAnsi="Times New Roman" w:cs="Times New Roman"/>
          <w:sz w:val="24"/>
          <w:szCs w:val="24"/>
          <w:bdr w:val="none" w:color="auto" w:sz="0" w:space="0" w:frame="1"/>
          <w:lang w:eastAsia="et-EE"/>
        </w:rPr>
        <w:t xml:space="preserve"> sõnadega „loomade registri</w:t>
      </w:r>
      <w:ins w:author="Aili Sandre - JUSTDIGI" w:date="2025-09-04T12:13:00Z" w16du:dateUtc="2025-09-04T09:13:00Z" w:id="227">
        <w:r w:rsidR="00FC7781">
          <w:rPr>
            <w:rFonts w:ascii="Times New Roman" w:hAnsi="Times New Roman" w:cs="Times New Roman"/>
            <w:sz w:val="24"/>
            <w:szCs w:val="24"/>
            <w:bdr w:val="none" w:color="auto" w:sz="0" w:space="0" w:frame="1"/>
            <w:lang w:eastAsia="et-EE"/>
          </w:rPr>
          <w:t>“</w:t>
        </w:r>
      </w:ins>
      <w:del w:author="Aili Sandre - JUSTDIGI" w:date="2025-09-04T12:13:00Z" w16du:dateUtc="2025-09-04T09:13:00Z" w:id="228">
        <w:r w:rsidRPr="00C474C4" w:rsidDel="00FC7781" w:rsidR="00C27A2D">
          <w:rPr>
            <w:rFonts w:ascii="Times New Roman" w:hAnsi="Times New Roman" w:eastAsia="Times New Roman" w:cs="Times New Roman"/>
            <w:sz w:val="24"/>
            <w:szCs w:val="24"/>
            <w:lang w:eastAsia="et-EE"/>
          </w:rPr>
          <w:delText>”</w:delText>
        </w:r>
      </w:del>
      <w:r w:rsidRPr="00C474C4" w:rsidR="004E4AEF">
        <w:rPr>
          <w:rFonts w:ascii="Times New Roman" w:hAnsi="Times New Roman" w:cs="Times New Roman"/>
          <w:sz w:val="24"/>
          <w:szCs w:val="24"/>
          <w:bdr w:val="none" w:color="auto" w:sz="0" w:space="0" w:frame="1"/>
          <w:lang w:eastAsia="et-EE"/>
        </w:rPr>
        <w:t>;</w:t>
      </w:r>
    </w:p>
    <w:p w:rsidRPr="00C474C4" w:rsidR="00B02D13" w:rsidP="000C3929" w:rsidRDefault="00B02D13" w14:paraId="605B64A1" w14:textId="77777777">
      <w:pPr>
        <w:jc w:val="both"/>
        <w:rPr>
          <w:rFonts w:ascii="Times New Roman" w:hAnsi="Times New Roman" w:cs="Times New Roman"/>
          <w:sz w:val="24"/>
          <w:szCs w:val="24"/>
          <w:bdr w:val="none" w:color="auto" w:sz="0" w:space="0" w:frame="1"/>
          <w:lang w:eastAsia="et-EE"/>
        </w:rPr>
      </w:pPr>
    </w:p>
    <w:p w:rsidRPr="00653B46" w:rsidR="004E4AEF" w:rsidP="000C3929" w:rsidRDefault="004E4AEF" w14:paraId="1B958BB3" w14:textId="7719C7B2">
      <w:pPr>
        <w:jc w:val="both"/>
        <w:rPr>
          <w:rFonts w:ascii="Times New Roman" w:hAnsi="Times New Roman" w:cs="Times New Roman"/>
          <w:sz w:val="24"/>
          <w:szCs w:val="24"/>
          <w:bdr w:val="none" w:color="auto" w:sz="0" w:space="0" w:frame="1"/>
          <w:lang w:eastAsia="et-EE"/>
        </w:rPr>
      </w:pPr>
      <w:r w:rsidRPr="00C474C4">
        <w:rPr>
          <w:rFonts w:ascii="Times New Roman" w:hAnsi="Times New Roman" w:cs="Times New Roman"/>
          <w:b/>
          <w:bCs/>
          <w:sz w:val="24"/>
          <w:szCs w:val="24"/>
          <w:bdr w:val="none" w:color="auto" w:sz="0" w:space="0" w:frame="1"/>
          <w:lang w:eastAsia="et-EE"/>
        </w:rPr>
        <w:t>2)</w:t>
      </w:r>
      <w:r w:rsidRPr="00C474C4">
        <w:rPr>
          <w:rFonts w:ascii="Times New Roman" w:hAnsi="Times New Roman" w:cs="Times New Roman"/>
          <w:sz w:val="24"/>
          <w:szCs w:val="24"/>
          <w:bdr w:val="none" w:color="auto" w:sz="0" w:space="0" w:frame="1"/>
          <w:lang w:eastAsia="et-EE"/>
        </w:rPr>
        <w:t xml:space="preserve"> </w:t>
      </w:r>
      <w:r w:rsidRPr="00C474C4" w:rsidR="00B02D13">
        <w:rPr>
          <w:rFonts w:ascii="Times New Roman" w:hAnsi="Times New Roman" w:cs="Times New Roman"/>
          <w:sz w:val="24"/>
          <w:szCs w:val="24"/>
          <w:bdr w:val="none" w:color="auto" w:sz="0" w:space="0" w:frame="1"/>
          <w:lang w:eastAsia="et-EE"/>
        </w:rPr>
        <w:t>paragrahvi</w:t>
      </w:r>
      <w:r w:rsidRPr="00C474C4">
        <w:rPr>
          <w:rFonts w:ascii="Times New Roman" w:hAnsi="Times New Roman" w:cs="Times New Roman"/>
          <w:sz w:val="24"/>
          <w:szCs w:val="24"/>
          <w:bdr w:val="none" w:color="auto" w:sz="0" w:space="0" w:frame="1"/>
          <w:lang w:eastAsia="et-EE"/>
        </w:rPr>
        <w:t xml:space="preserve"> 3</w:t>
      </w:r>
      <w:r w:rsidRPr="00C474C4" w:rsidR="00354A80">
        <w:rPr>
          <w:rFonts w:ascii="Times New Roman" w:hAnsi="Times New Roman" w:cs="Times New Roman"/>
          <w:sz w:val="24"/>
          <w:szCs w:val="24"/>
          <w:bdr w:val="none" w:color="auto" w:sz="0" w:space="0" w:frame="1"/>
          <w:vertAlign w:val="superscript"/>
          <w:lang w:eastAsia="et-EE"/>
        </w:rPr>
        <w:t>7</w:t>
      </w:r>
      <w:r w:rsidRPr="00C474C4">
        <w:rPr>
          <w:rFonts w:ascii="Times New Roman" w:hAnsi="Times New Roman" w:cs="Times New Roman"/>
          <w:sz w:val="24"/>
          <w:szCs w:val="24"/>
          <w:bdr w:val="none" w:color="auto" w:sz="0" w:space="0" w:frame="1"/>
          <w:lang w:eastAsia="et-EE"/>
        </w:rPr>
        <w:t xml:space="preserve"> lõike 2 punktis 3 asendatakse</w:t>
      </w:r>
      <w:r>
        <w:rPr>
          <w:rFonts w:ascii="Times New Roman" w:hAnsi="Times New Roman" w:cs="Times New Roman"/>
          <w:sz w:val="24"/>
          <w:szCs w:val="24"/>
          <w:bdr w:val="none" w:color="auto" w:sz="0" w:space="0" w:frame="1"/>
          <w:lang w:eastAsia="et-EE"/>
        </w:rPr>
        <w:t xml:space="preserve"> sõnad „põllumajandusloomade registrisse</w:t>
      </w:r>
      <w:ins w:author="Aili Sandre - JUSTDIGI" w:date="2025-09-04T12:13:00Z" w16du:dateUtc="2025-09-04T09:13:00Z" w:id="229">
        <w:r w:rsidR="00FC7781">
          <w:rPr>
            <w:rFonts w:ascii="Times New Roman" w:hAnsi="Times New Roman" w:cs="Times New Roman"/>
            <w:sz w:val="24"/>
            <w:szCs w:val="24"/>
            <w:bdr w:val="none" w:color="auto" w:sz="0" w:space="0" w:frame="1"/>
            <w:lang w:eastAsia="et-EE"/>
          </w:rPr>
          <w:t>“</w:t>
        </w:r>
      </w:ins>
      <w:del w:author="Aili Sandre - JUSTDIGI" w:date="2025-09-04T12:13:00Z" w16du:dateUtc="2025-09-04T09:13:00Z" w:id="230">
        <w:r w:rsidRPr="00514AD4" w:rsidDel="00FC7781" w:rsidR="00C27A2D">
          <w:rPr>
            <w:rFonts w:ascii="Times New Roman" w:hAnsi="Times New Roman" w:eastAsia="Times New Roman" w:cs="Times New Roman"/>
            <w:sz w:val="24"/>
            <w:szCs w:val="24"/>
            <w:lang w:eastAsia="et-EE"/>
          </w:rPr>
          <w:delText>”</w:delText>
        </w:r>
      </w:del>
      <w:r>
        <w:rPr>
          <w:rFonts w:ascii="Times New Roman" w:hAnsi="Times New Roman" w:cs="Times New Roman"/>
          <w:sz w:val="24"/>
          <w:szCs w:val="24"/>
          <w:bdr w:val="none" w:color="auto" w:sz="0" w:space="0" w:frame="1"/>
          <w:lang w:eastAsia="et-EE"/>
        </w:rPr>
        <w:t xml:space="preserve"> sõnadega „loomade registrisse</w:t>
      </w:r>
      <w:ins w:author="Aili Sandre - JUSTDIGI" w:date="2025-09-04T12:13:00Z" w16du:dateUtc="2025-09-04T09:13:00Z" w:id="231">
        <w:r w:rsidR="00FC7781">
          <w:rPr>
            <w:rFonts w:ascii="Times New Roman" w:hAnsi="Times New Roman" w:cs="Times New Roman"/>
            <w:sz w:val="24"/>
            <w:szCs w:val="24"/>
            <w:bdr w:val="none" w:color="auto" w:sz="0" w:space="0" w:frame="1"/>
            <w:lang w:eastAsia="et-EE"/>
          </w:rPr>
          <w:t>“</w:t>
        </w:r>
      </w:ins>
      <w:del w:author="Aili Sandre - JUSTDIGI" w:date="2025-09-04T12:14:00Z" w16du:dateUtc="2025-09-04T09:14:00Z" w:id="232">
        <w:r w:rsidRPr="00514AD4" w:rsidDel="00FC7781" w:rsidR="00C27A2D">
          <w:rPr>
            <w:rFonts w:ascii="Times New Roman" w:hAnsi="Times New Roman" w:eastAsia="Times New Roman" w:cs="Times New Roman"/>
            <w:sz w:val="24"/>
            <w:szCs w:val="24"/>
            <w:lang w:eastAsia="et-EE"/>
          </w:rPr>
          <w:delText>”</w:delText>
        </w:r>
      </w:del>
      <w:r>
        <w:rPr>
          <w:rFonts w:ascii="Times New Roman" w:hAnsi="Times New Roman" w:cs="Times New Roman"/>
          <w:sz w:val="24"/>
          <w:szCs w:val="24"/>
          <w:bdr w:val="none" w:color="auto" w:sz="0" w:space="0" w:frame="1"/>
          <w:lang w:eastAsia="et-EE"/>
        </w:rPr>
        <w:t>.</w:t>
      </w:r>
    </w:p>
    <w:p w:rsidRPr="00673550" w:rsidR="000451CD" w:rsidP="000C3929" w:rsidRDefault="000451CD" w14:paraId="61C06F74" w14:textId="77777777">
      <w:pPr>
        <w:jc w:val="both"/>
        <w:rPr>
          <w:rFonts w:ascii="Times New Roman" w:hAnsi="Times New Roman" w:cs="Times New Roman"/>
          <w:b/>
          <w:bCs/>
          <w:sz w:val="24"/>
          <w:szCs w:val="24"/>
          <w:bdr w:val="none" w:color="auto" w:sz="0" w:space="0" w:frame="1"/>
          <w:lang w:eastAsia="et-EE"/>
        </w:rPr>
      </w:pPr>
    </w:p>
    <w:p w:rsidRPr="00416F67" w:rsidR="009967B6" w:rsidP="000C3929" w:rsidRDefault="00BA7D15" w14:paraId="7B89B763" w14:textId="25AE87ED">
      <w:pPr>
        <w:pStyle w:val="Pealkiri1"/>
        <w:spacing w:before="0"/>
        <w:rPr>
          <w:rFonts w:ascii="Times New Roman" w:hAnsi="Times New Roman" w:cs="Times New Roman"/>
          <w:b/>
          <w:bCs/>
          <w:color w:val="auto"/>
          <w:sz w:val="24"/>
          <w:szCs w:val="24"/>
          <w:lang w:eastAsia="et-EE"/>
        </w:rPr>
      </w:pPr>
      <w:bookmarkStart w:name="_Hlk184657635" w:id="233"/>
      <w:r w:rsidRPr="00416F67">
        <w:rPr>
          <w:rFonts w:ascii="Times New Roman" w:hAnsi="Times New Roman" w:cs="Times New Roman"/>
          <w:b/>
          <w:bCs/>
          <w:color w:val="auto"/>
          <w:sz w:val="24"/>
          <w:szCs w:val="24"/>
          <w:lang w:eastAsia="et-EE"/>
        </w:rPr>
        <w:t xml:space="preserve">§ </w:t>
      </w:r>
      <w:r w:rsidR="004E4AEF">
        <w:rPr>
          <w:rFonts w:ascii="Times New Roman" w:hAnsi="Times New Roman" w:cs="Times New Roman"/>
          <w:b/>
          <w:bCs/>
          <w:color w:val="auto"/>
          <w:sz w:val="24"/>
          <w:szCs w:val="24"/>
          <w:lang w:eastAsia="et-EE"/>
        </w:rPr>
        <w:t>7</w:t>
      </w:r>
      <w:r w:rsidRPr="00416F67">
        <w:rPr>
          <w:rFonts w:ascii="Times New Roman" w:hAnsi="Times New Roman" w:cs="Times New Roman"/>
          <w:b/>
          <w:bCs/>
          <w:color w:val="auto"/>
          <w:sz w:val="24"/>
          <w:szCs w:val="24"/>
          <w:lang w:eastAsia="et-EE"/>
        </w:rPr>
        <w:t xml:space="preserve">. </w:t>
      </w:r>
      <w:r w:rsidRPr="00416F67" w:rsidR="009967B6">
        <w:rPr>
          <w:rFonts w:ascii="Times New Roman" w:hAnsi="Times New Roman" w:cs="Times New Roman"/>
          <w:b/>
          <w:bCs/>
          <w:color w:val="auto"/>
          <w:sz w:val="24"/>
          <w:szCs w:val="24"/>
          <w:lang w:eastAsia="et-EE"/>
        </w:rPr>
        <w:t>Seaduse jõustumine</w:t>
      </w:r>
    </w:p>
    <w:p w:rsidRPr="00673550" w:rsidR="004310FA" w:rsidP="000C3929" w:rsidRDefault="004310FA" w14:paraId="63E25396" w14:textId="77777777">
      <w:pPr>
        <w:shd w:val="clear" w:color="auto" w:fill="FFFFFF"/>
        <w:jc w:val="both"/>
        <w:rPr>
          <w:rFonts w:ascii="Times New Roman" w:hAnsi="Times New Roman" w:eastAsia="Times New Roman" w:cs="Times New Roman"/>
          <w:color w:val="202020"/>
          <w:sz w:val="24"/>
          <w:szCs w:val="24"/>
          <w:lang w:eastAsia="et-EE"/>
        </w:rPr>
      </w:pPr>
    </w:p>
    <w:p w:rsidRPr="00673550" w:rsidR="002D2082" w:rsidP="000C3929" w:rsidRDefault="005414A5" w14:paraId="06E9454D" w14:textId="5DAC7472">
      <w:pPr>
        <w:shd w:val="clear" w:color="auto" w:fill="FFFFFF"/>
        <w:jc w:val="both"/>
        <w:rPr>
          <w:rFonts w:ascii="Times New Roman" w:hAnsi="Times New Roman" w:eastAsia="Times New Roman" w:cs="Times New Roman"/>
          <w:color w:val="202020"/>
          <w:sz w:val="24"/>
          <w:szCs w:val="24"/>
          <w:lang w:eastAsia="et-EE"/>
        </w:rPr>
      </w:pPr>
      <w:bookmarkStart w:name="_Hlk176880335" w:id="234"/>
      <w:r w:rsidRPr="00673550">
        <w:rPr>
          <w:rFonts w:ascii="Times New Roman" w:hAnsi="Times New Roman" w:eastAsia="Times New Roman" w:cs="Times New Roman"/>
          <w:color w:val="202020"/>
          <w:sz w:val="24"/>
          <w:szCs w:val="24"/>
          <w:lang w:eastAsia="et-EE"/>
        </w:rPr>
        <w:t xml:space="preserve">(1) </w:t>
      </w:r>
      <w:r w:rsidRPr="00673550" w:rsidR="009967B6">
        <w:rPr>
          <w:rFonts w:ascii="Times New Roman" w:hAnsi="Times New Roman" w:eastAsia="Times New Roman" w:cs="Times New Roman"/>
          <w:color w:val="202020"/>
          <w:sz w:val="24"/>
          <w:szCs w:val="24"/>
          <w:lang w:eastAsia="et-EE"/>
        </w:rPr>
        <w:t xml:space="preserve">Käesolev seadus jõustub 2026. aasta 1. </w:t>
      </w:r>
      <w:r w:rsidR="00EC0287">
        <w:rPr>
          <w:rFonts w:ascii="Times New Roman" w:hAnsi="Times New Roman" w:eastAsia="Times New Roman" w:cs="Times New Roman"/>
          <w:color w:val="202020"/>
          <w:sz w:val="24"/>
          <w:szCs w:val="24"/>
          <w:lang w:eastAsia="et-EE"/>
        </w:rPr>
        <w:t>juulil</w:t>
      </w:r>
      <w:r w:rsidRPr="00673550" w:rsidR="009967B6">
        <w:rPr>
          <w:rFonts w:ascii="Times New Roman" w:hAnsi="Times New Roman" w:eastAsia="Times New Roman" w:cs="Times New Roman"/>
          <w:color w:val="202020"/>
          <w:sz w:val="24"/>
          <w:szCs w:val="24"/>
          <w:lang w:eastAsia="et-EE"/>
        </w:rPr>
        <w:t>.</w:t>
      </w:r>
    </w:p>
    <w:p w:rsidRPr="00673550" w:rsidR="005414A5" w:rsidP="000C3929" w:rsidRDefault="005414A5" w14:paraId="55153025" w14:textId="77777777">
      <w:pPr>
        <w:jc w:val="both"/>
        <w:rPr>
          <w:rFonts w:ascii="Times New Roman" w:hAnsi="Times New Roman" w:cs="Times New Roman"/>
          <w:lang w:eastAsia="et-EE"/>
        </w:rPr>
      </w:pPr>
    </w:p>
    <w:p w:rsidRPr="00673550" w:rsidR="005414A5" w:rsidP="000C3929" w:rsidRDefault="005414A5" w14:paraId="00A47508" w14:textId="2178DBD4">
      <w:pPr>
        <w:jc w:val="both"/>
        <w:rPr>
          <w:rFonts w:ascii="Times New Roman" w:hAnsi="Times New Roman" w:cs="Times New Roman"/>
          <w:sz w:val="24"/>
          <w:szCs w:val="24"/>
          <w:lang w:eastAsia="et-EE"/>
        </w:rPr>
      </w:pPr>
      <w:r w:rsidRPr="00673550">
        <w:rPr>
          <w:rFonts w:ascii="Times New Roman" w:hAnsi="Times New Roman" w:cs="Times New Roman"/>
          <w:sz w:val="24"/>
          <w:szCs w:val="24"/>
          <w:lang w:eastAsia="et-EE"/>
        </w:rPr>
        <w:t xml:space="preserve">(2) </w:t>
      </w:r>
      <w:r w:rsidRPr="00673550" w:rsidR="009C2E56">
        <w:rPr>
          <w:rFonts w:ascii="Times New Roman" w:hAnsi="Times New Roman" w:cs="Times New Roman"/>
          <w:sz w:val="24"/>
          <w:szCs w:val="24"/>
          <w:lang w:eastAsia="et-EE"/>
        </w:rPr>
        <w:t xml:space="preserve">Käesoleva seaduse </w:t>
      </w:r>
      <w:r w:rsidRPr="00673550" w:rsidR="00E77C08">
        <w:rPr>
          <w:rFonts w:ascii="Times New Roman" w:hAnsi="Times New Roman" w:cs="Times New Roman"/>
          <w:sz w:val="24"/>
          <w:szCs w:val="24"/>
          <w:lang w:eastAsia="et-EE"/>
        </w:rPr>
        <w:t xml:space="preserve">§ </w:t>
      </w:r>
      <w:r w:rsidR="006F2F66">
        <w:rPr>
          <w:rFonts w:ascii="Times New Roman" w:hAnsi="Times New Roman" w:cs="Times New Roman"/>
          <w:sz w:val="24"/>
          <w:szCs w:val="24"/>
          <w:lang w:eastAsia="et-EE"/>
        </w:rPr>
        <w:t xml:space="preserve">1 punktid </w:t>
      </w:r>
      <w:r w:rsidRPr="004F1144" w:rsidR="004F1144">
        <w:rPr>
          <w:rFonts w:ascii="Times New Roman" w:hAnsi="Times New Roman" w:cs="Times New Roman"/>
          <w:sz w:val="24"/>
          <w:szCs w:val="24"/>
          <w:lang w:eastAsia="et-EE"/>
        </w:rPr>
        <w:t xml:space="preserve">1, 3, 13–18, 21–24, 26–34, 40 ja 41 </w:t>
      </w:r>
      <w:r w:rsidRPr="00673550" w:rsidR="002474D3">
        <w:rPr>
          <w:rFonts w:ascii="Times New Roman" w:hAnsi="Times New Roman" w:cs="Times New Roman"/>
          <w:sz w:val="24"/>
          <w:szCs w:val="24"/>
          <w:lang w:eastAsia="et-EE"/>
        </w:rPr>
        <w:t>ning</w:t>
      </w:r>
      <w:r w:rsidRPr="00673550" w:rsidR="00E77C08">
        <w:rPr>
          <w:rFonts w:ascii="Times New Roman" w:hAnsi="Times New Roman" w:cs="Times New Roman"/>
          <w:sz w:val="24"/>
          <w:szCs w:val="24"/>
          <w:lang w:eastAsia="et-EE"/>
        </w:rPr>
        <w:t xml:space="preserve"> §</w:t>
      </w:r>
      <w:r w:rsidR="00354A80">
        <w:rPr>
          <w:rFonts w:ascii="Times New Roman" w:hAnsi="Times New Roman" w:cs="Times New Roman"/>
          <w:sz w:val="24"/>
          <w:szCs w:val="24"/>
          <w:lang w:eastAsia="et-EE"/>
        </w:rPr>
        <w:t>-d</w:t>
      </w:r>
      <w:r w:rsidRPr="00673550" w:rsidR="00E77C08">
        <w:rPr>
          <w:rFonts w:ascii="Times New Roman" w:hAnsi="Times New Roman" w:cs="Times New Roman"/>
          <w:sz w:val="24"/>
          <w:szCs w:val="24"/>
          <w:lang w:eastAsia="et-EE"/>
        </w:rPr>
        <w:t xml:space="preserve"> 2</w:t>
      </w:r>
      <w:r w:rsidR="00354A80">
        <w:rPr>
          <w:rFonts w:ascii="Times New Roman" w:hAnsi="Times New Roman" w:cs="Times New Roman"/>
          <w:sz w:val="24"/>
          <w:szCs w:val="24"/>
          <w:lang w:eastAsia="et-EE"/>
        </w:rPr>
        <w:t>–6</w:t>
      </w:r>
      <w:r w:rsidRPr="00673550" w:rsidR="00E77C08">
        <w:rPr>
          <w:rFonts w:ascii="Times New Roman" w:hAnsi="Times New Roman" w:cs="Times New Roman"/>
          <w:sz w:val="24"/>
          <w:szCs w:val="24"/>
          <w:lang w:eastAsia="et-EE"/>
        </w:rPr>
        <w:t xml:space="preserve"> </w:t>
      </w:r>
      <w:r w:rsidR="00BC7435">
        <w:rPr>
          <w:rFonts w:ascii="Times New Roman" w:hAnsi="Times New Roman" w:cs="Times New Roman"/>
          <w:sz w:val="24"/>
          <w:szCs w:val="24"/>
          <w:lang w:eastAsia="et-EE"/>
        </w:rPr>
        <w:t>jõustuvad</w:t>
      </w:r>
      <w:r w:rsidRPr="00673550" w:rsidR="00E77C08">
        <w:rPr>
          <w:rFonts w:ascii="Times New Roman" w:hAnsi="Times New Roman" w:cs="Times New Roman"/>
          <w:sz w:val="24"/>
          <w:szCs w:val="24"/>
          <w:lang w:eastAsia="et-EE"/>
        </w:rPr>
        <w:t xml:space="preserve"> </w:t>
      </w:r>
      <w:r w:rsidRPr="00E149C5" w:rsidR="00E77C08">
        <w:rPr>
          <w:rFonts w:ascii="Times New Roman" w:hAnsi="Times New Roman" w:cs="Times New Roman"/>
          <w:sz w:val="24"/>
          <w:szCs w:val="24"/>
          <w:lang w:eastAsia="et-EE"/>
        </w:rPr>
        <w:t>202</w:t>
      </w:r>
      <w:r w:rsidRPr="00E149C5" w:rsidR="00CE5812">
        <w:rPr>
          <w:rFonts w:ascii="Times New Roman" w:hAnsi="Times New Roman" w:cs="Times New Roman"/>
          <w:sz w:val="24"/>
          <w:szCs w:val="24"/>
          <w:lang w:eastAsia="et-EE"/>
        </w:rPr>
        <w:t>7</w:t>
      </w:r>
      <w:r w:rsidRPr="00673550" w:rsidR="00E77C08">
        <w:rPr>
          <w:rFonts w:ascii="Times New Roman" w:hAnsi="Times New Roman" w:cs="Times New Roman"/>
          <w:sz w:val="24"/>
          <w:szCs w:val="24"/>
          <w:lang w:eastAsia="et-EE"/>
        </w:rPr>
        <w:t xml:space="preserve">. aasta 1. </w:t>
      </w:r>
      <w:r w:rsidR="00C474C4">
        <w:rPr>
          <w:rFonts w:ascii="Times New Roman" w:hAnsi="Times New Roman" w:cs="Times New Roman"/>
          <w:sz w:val="24"/>
          <w:szCs w:val="24"/>
          <w:lang w:eastAsia="et-EE"/>
        </w:rPr>
        <w:t>juuni</w:t>
      </w:r>
      <w:r w:rsidR="00BC7435">
        <w:rPr>
          <w:rFonts w:ascii="Times New Roman" w:hAnsi="Times New Roman" w:cs="Times New Roman"/>
          <w:sz w:val="24"/>
          <w:szCs w:val="24"/>
          <w:lang w:eastAsia="et-EE"/>
        </w:rPr>
        <w:t>l</w:t>
      </w:r>
      <w:r w:rsidRPr="00673550" w:rsidR="00E77C08">
        <w:rPr>
          <w:rFonts w:ascii="Times New Roman" w:hAnsi="Times New Roman" w:cs="Times New Roman"/>
          <w:sz w:val="24"/>
          <w:szCs w:val="24"/>
          <w:lang w:eastAsia="et-EE"/>
        </w:rPr>
        <w:t>.</w:t>
      </w:r>
    </w:p>
    <w:bookmarkEnd w:id="234"/>
    <w:p w:rsidRPr="00690987" w:rsidR="003F00B8" w:rsidP="000C3929" w:rsidRDefault="003F00B8" w14:paraId="20417CB8" w14:textId="77777777">
      <w:pPr>
        <w:jc w:val="both"/>
        <w:rPr>
          <w:rFonts w:ascii="Times New Roman" w:hAnsi="Times New Roman" w:eastAsia="Times New Roman" w:cs="Times New Roman"/>
          <w:sz w:val="24"/>
          <w:szCs w:val="24"/>
        </w:rPr>
      </w:pPr>
    </w:p>
    <w:bookmarkEnd w:id="233"/>
    <w:p w:rsidRPr="00690987" w:rsidR="003F00B8" w:rsidP="005C2B52" w:rsidRDefault="003F00B8" w14:paraId="23CFBD0F" w14:textId="77777777">
      <w:pPr>
        <w:jc w:val="both"/>
        <w:rPr>
          <w:rFonts w:ascii="Times New Roman" w:hAnsi="Times New Roman" w:eastAsia="Times New Roman" w:cs="Times New Roman"/>
          <w:sz w:val="24"/>
          <w:szCs w:val="24"/>
        </w:rPr>
      </w:pPr>
    </w:p>
    <w:p w:rsidRPr="00673550" w:rsidR="003F00B8" w:rsidP="005C2B52" w:rsidRDefault="00DD47F3" w14:paraId="73949C26" w14:textId="2683C729">
      <w:pPr>
        <w:framePr w:w="8665" w:hSpace="180" w:wrap="around" w:hAnchor="text" w:vAnchor="text" w:y="5"/>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Lauri Hussar</w:t>
      </w:r>
    </w:p>
    <w:p w:rsidRPr="00673550" w:rsidR="00A82EF2" w:rsidP="005C2B52" w:rsidRDefault="00827064" w14:paraId="27374462" w14:textId="77777777">
      <w:pPr>
        <w:framePr w:w="8665" w:hSpace="180" w:wrap="around" w:hAnchor="text" w:vAnchor="text" w:y="5"/>
        <w:jc w:val="both"/>
        <w:rPr>
          <w:rFonts w:ascii="Times New Roman" w:hAnsi="Times New Roman" w:eastAsia="Times New Roman" w:cs="Times New Roman"/>
          <w:sz w:val="24"/>
          <w:szCs w:val="24"/>
        </w:rPr>
      </w:pPr>
      <w:r w:rsidRPr="00673550">
        <w:rPr>
          <w:rFonts w:ascii="Times New Roman" w:hAnsi="Times New Roman" w:eastAsia="Times New Roman" w:cs="Times New Roman"/>
          <w:sz w:val="24"/>
          <w:szCs w:val="24"/>
        </w:rPr>
        <w:t xml:space="preserve">Riigikogu </w:t>
      </w:r>
      <w:r w:rsidRPr="00673550" w:rsidR="00C66787">
        <w:rPr>
          <w:rFonts w:ascii="Times New Roman" w:hAnsi="Times New Roman" w:eastAsia="Times New Roman" w:cs="Times New Roman"/>
          <w:sz w:val="24"/>
          <w:szCs w:val="24"/>
        </w:rPr>
        <w:t>esimees</w:t>
      </w:r>
    </w:p>
    <w:p w:rsidRPr="00673550" w:rsidR="003F00B8" w:rsidP="005C2B52" w:rsidRDefault="003F00B8" w14:paraId="0E4730B5" w14:textId="77777777">
      <w:pPr>
        <w:framePr w:w="8665" w:hSpace="180" w:wrap="around" w:hAnchor="text" w:vAnchor="text" w:y="5"/>
        <w:jc w:val="both"/>
        <w:rPr>
          <w:rFonts w:ascii="Times New Roman" w:hAnsi="Times New Roman" w:eastAsia="Times New Roman" w:cs="Times New Roman"/>
          <w:sz w:val="24"/>
          <w:szCs w:val="24"/>
        </w:rPr>
      </w:pPr>
    </w:p>
    <w:p w:rsidRPr="00673550" w:rsidR="003F00B8" w:rsidP="005C2B52" w:rsidRDefault="00827064" w14:paraId="5C243FB5" w14:textId="60CACD55">
      <w:pPr>
        <w:framePr w:w="8665" w:hSpace="180" w:wrap="around" w:hAnchor="text" w:vAnchor="text" w:y="5"/>
        <w:jc w:val="both"/>
        <w:rPr>
          <w:rFonts w:ascii="Times New Roman" w:hAnsi="Times New Roman" w:eastAsia="Times New Roman" w:cs="Times New Roman"/>
          <w:sz w:val="24"/>
          <w:szCs w:val="24"/>
        </w:rPr>
      </w:pPr>
      <w:r w:rsidRPr="00673550">
        <w:rPr>
          <w:rFonts w:ascii="Times New Roman" w:hAnsi="Times New Roman" w:eastAsia="Times New Roman" w:cs="Times New Roman"/>
          <w:sz w:val="24"/>
          <w:szCs w:val="24"/>
        </w:rPr>
        <w:t xml:space="preserve">Tallinn,  </w:t>
      </w:r>
      <w:r w:rsidRPr="00673550" w:rsidR="00367684">
        <w:rPr>
          <w:rFonts w:ascii="Times New Roman" w:hAnsi="Times New Roman" w:eastAsia="Times New Roman" w:cs="Times New Roman"/>
          <w:sz w:val="24"/>
          <w:szCs w:val="24"/>
        </w:rPr>
        <w:t>…..  ……. 20</w:t>
      </w:r>
      <w:r w:rsidRPr="00673550" w:rsidR="00AD2921">
        <w:rPr>
          <w:rFonts w:ascii="Times New Roman" w:hAnsi="Times New Roman" w:eastAsia="Times New Roman" w:cs="Times New Roman"/>
          <w:sz w:val="24"/>
          <w:szCs w:val="24"/>
        </w:rPr>
        <w:t>2</w:t>
      </w:r>
      <w:r w:rsidR="00C474C4">
        <w:rPr>
          <w:rFonts w:ascii="Times New Roman" w:hAnsi="Times New Roman" w:eastAsia="Times New Roman" w:cs="Times New Roman"/>
          <w:sz w:val="24"/>
          <w:szCs w:val="24"/>
        </w:rPr>
        <w:t>5</w:t>
      </w:r>
    </w:p>
    <w:p w:rsidR="000A6351" w:rsidP="005C2B52" w:rsidRDefault="00C66787" w14:paraId="75ACE62E" w14:textId="77777777">
      <w:pPr>
        <w:keepNext/>
        <w:keepLines/>
        <w:suppressLineNumbers/>
        <w:jc w:val="both"/>
        <w:rPr>
          <w:rFonts w:ascii="Times New Roman" w:hAnsi="Times New Roman" w:eastAsia="Times New Roman" w:cs="Times New Roman"/>
          <w:sz w:val="24"/>
          <w:szCs w:val="20"/>
        </w:rPr>
      </w:pPr>
      <w:r w:rsidRPr="00673550">
        <w:rPr>
          <w:rFonts w:ascii="Times New Roman" w:hAnsi="Times New Roman" w:eastAsia="Times New Roman" w:cs="Times New Roman"/>
          <w:sz w:val="24"/>
          <w:szCs w:val="24"/>
        </w:rPr>
        <w:t>_____________________________________</w:t>
      </w:r>
      <w:r w:rsidRPr="005C2B52">
        <w:rPr>
          <w:rFonts w:ascii="Times New Roman" w:hAnsi="Times New Roman" w:eastAsia="Times New Roman" w:cs="Times New Roman"/>
          <w:sz w:val="24"/>
          <w:szCs w:val="24"/>
        </w:rPr>
        <w:t>________</w:t>
      </w:r>
      <w:r w:rsidRPr="005C2B52" w:rsidR="00591657">
        <w:rPr>
          <w:rFonts w:ascii="Times New Roman" w:hAnsi="Times New Roman" w:eastAsia="Times New Roman" w:cs="Times New Roman"/>
          <w:sz w:val="24"/>
          <w:szCs w:val="24"/>
        </w:rPr>
        <w:t>____</w:t>
      </w:r>
      <w:r w:rsidR="00591657">
        <w:rPr>
          <w:rFonts w:ascii="Times New Roman" w:hAnsi="Times New Roman" w:eastAsia="Times New Roman" w:cs="Times New Roman"/>
          <w:sz w:val="24"/>
          <w:szCs w:val="20"/>
        </w:rPr>
        <w:t>___________________________</w:t>
      </w:r>
    </w:p>
    <w:p w:rsidR="00825C74" w:rsidP="005A386E" w:rsidRDefault="00825C74" w14:paraId="212FF2F8" w14:textId="77777777">
      <w:pPr>
        <w:keepNext/>
        <w:keepLines/>
        <w:suppressLineNumbers/>
        <w:rPr>
          <w:ins w:author="Aili Sandre - JUSTDIGI" w:date="2025-09-05T12:19:00Z" w16du:dateUtc="2025-09-05T09:19:00Z" w:id="235"/>
          <w:rFonts w:ascii="Times New Roman" w:hAnsi="Times New Roman" w:eastAsia="SimSun" w:cs="Times New Roman"/>
          <w:bCs/>
          <w:kern w:val="1"/>
          <w:sz w:val="24"/>
          <w:szCs w:val="24"/>
          <w:lang w:eastAsia="zh-CN" w:bidi="hi-IN"/>
        </w:rPr>
      </w:pPr>
    </w:p>
    <w:p w:rsidRPr="00B34378" w:rsidR="005A386E" w:rsidP="005A386E" w:rsidRDefault="005A386E" w14:paraId="76A60305" w14:textId="3FF47B6E">
      <w:pPr>
        <w:keepNext/>
        <w:keepLines/>
        <w:suppressLineNumbers/>
        <w:rPr>
          <w:rFonts w:ascii="Times New Roman" w:hAnsi="Times New Roman" w:eastAsia="SimSun" w:cs="Times New Roman"/>
          <w:bCs/>
          <w:kern w:val="1"/>
          <w:sz w:val="24"/>
          <w:szCs w:val="24"/>
          <w:lang w:eastAsia="zh-CN" w:bidi="hi-IN"/>
        </w:rPr>
      </w:pPr>
      <w:r w:rsidRPr="00B34378">
        <w:rPr>
          <w:rFonts w:ascii="Times New Roman" w:hAnsi="Times New Roman" w:eastAsia="SimSun" w:cs="Times New Roman"/>
          <w:bCs/>
          <w:kern w:val="1"/>
          <w:sz w:val="24"/>
          <w:szCs w:val="24"/>
          <w:lang w:eastAsia="zh-CN" w:bidi="hi-IN"/>
        </w:rPr>
        <w:t>Algatab Vabariigi Valitsus … …..202</w:t>
      </w:r>
      <w:r>
        <w:rPr>
          <w:rFonts w:ascii="Times New Roman" w:hAnsi="Times New Roman" w:eastAsia="SimSun" w:cs="Times New Roman"/>
          <w:bCs/>
          <w:kern w:val="1"/>
          <w:sz w:val="24"/>
          <w:szCs w:val="24"/>
          <w:lang w:eastAsia="zh-CN" w:bidi="hi-IN"/>
        </w:rPr>
        <w:t>x</w:t>
      </w:r>
      <w:r w:rsidRPr="00B34378">
        <w:rPr>
          <w:rFonts w:ascii="Times New Roman" w:hAnsi="Times New Roman" w:eastAsia="SimSun" w:cs="Times New Roman"/>
          <w:bCs/>
          <w:kern w:val="1"/>
          <w:sz w:val="24"/>
          <w:szCs w:val="24"/>
          <w:lang w:eastAsia="zh-CN" w:bidi="hi-IN"/>
        </w:rPr>
        <w:t>. a</w:t>
      </w:r>
    </w:p>
    <w:p w:rsidRPr="00B34378" w:rsidR="005A386E" w:rsidP="005A386E" w:rsidRDefault="005A386E" w14:paraId="59CEC050" w14:textId="77777777">
      <w:pPr>
        <w:keepNext/>
        <w:keepLines/>
        <w:suppressLineNumbers/>
        <w:rPr>
          <w:rFonts w:ascii="Times New Roman" w:hAnsi="Times New Roman" w:eastAsia="SimSun" w:cs="Times New Roman"/>
          <w:bCs/>
          <w:kern w:val="1"/>
          <w:sz w:val="24"/>
          <w:szCs w:val="24"/>
          <w:lang w:eastAsia="zh-CN" w:bidi="hi-IN"/>
        </w:rPr>
      </w:pPr>
    </w:p>
    <w:p w:rsidRPr="00B34378" w:rsidR="005A386E" w:rsidP="005A386E" w:rsidRDefault="005A386E" w14:paraId="6BB4B3AC" w14:textId="3CC75CD9">
      <w:pPr>
        <w:keepNext/>
        <w:keepLines/>
        <w:suppressLineNumbers/>
        <w:rPr>
          <w:rFonts w:ascii="Times New Roman" w:hAnsi="Times New Roman" w:eastAsia="SimSun" w:cs="Times New Roman"/>
          <w:bCs/>
          <w:kern w:val="1"/>
          <w:sz w:val="24"/>
          <w:szCs w:val="24"/>
          <w:lang w:eastAsia="zh-CN" w:bidi="hi-IN"/>
        </w:rPr>
      </w:pPr>
      <w:r w:rsidRPr="00B34378">
        <w:rPr>
          <w:rFonts w:ascii="Times New Roman" w:hAnsi="Times New Roman" w:eastAsia="SimSun" w:cs="Times New Roman"/>
          <w:bCs/>
          <w:kern w:val="1"/>
          <w:sz w:val="24"/>
          <w:szCs w:val="24"/>
          <w:lang w:eastAsia="zh-CN" w:bidi="hi-IN"/>
        </w:rPr>
        <w:t>Vabariigi Valitsuse nimel</w:t>
      </w:r>
      <w:del w:author="Aili Sandre - JUSTDIGI" w:date="2025-09-04T12:22:00Z" w16du:dateUtc="2025-09-04T09:22:00Z" w:id="236">
        <w:r w:rsidRPr="00B34378" w:rsidDel="002E3530">
          <w:rPr>
            <w:rFonts w:ascii="Times New Roman" w:hAnsi="Times New Roman" w:eastAsia="SimSun" w:cs="Times New Roman"/>
            <w:bCs/>
            <w:kern w:val="1"/>
            <w:sz w:val="24"/>
            <w:szCs w:val="24"/>
            <w:lang w:eastAsia="zh-CN" w:bidi="hi-IN"/>
          </w:rPr>
          <w:delText xml:space="preserve"> </w:delText>
        </w:r>
      </w:del>
    </w:p>
    <w:p w:rsidRPr="00B34378" w:rsidR="005A386E" w:rsidP="005A386E" w:rsidRDefault="005A386E" w14:paraId="0E5DBBEF" w14:textId="77777777">
      <w:pPr>
        <w:keepNext/>
        <w:keepLines/>
        <w:suppressLineNumbers/>
        <w:rPr>
          <w:rFonts w:ascii="Times New Roman" w:hAnsi="Times New Roman" w:eastAsia="SimSun" w:cs="Times New Roman"/>
          <w:bCs/>
          <w:kern w:val="1"/>
          <w:sz w:val="24"/>
          <w:szCs w:val="24"/>
          <w:lang w:eastAsia="zh-CN" w:bidi="hi-IN"/>
        </w:rPr>
      </w:pPr>
    </w:p>
    <w:p w:rsidRPr="00B34378" w:rsidR="005A386E" w:rsidP="005A386E" w:rsidRDefault="005A386E" w14:paraId="3CFF6969" w14:textId="77777777">
      <w:pPr>
        <w:keepNext/>
        <w:keepLines/>
        <w:suppressLineNumbers/>
        <w:rPr>
          <w:rFonts w:ascii="Times New Roman" w:hAnsi="Times New Roman" w:eastAsia="SimSun" w:cs="Times New Roman"/>
          <w:bCs/>
          <w:kern w:val="1"/>
          <w:sz w:val="24"/>
          <w:szCs w:val="24"/>
          <w:lang w:eastAsia="zh-CN" w:bidi="hi-IN"/>
        </w:rPr>
      </w:pPr>
      <w:r w:rsidRPr="00B34378">
        <w:rPr>
          <w:rFonts w:ascii="Times New Roman" w:hAnsi="Times New Roman" w:eastAsia="SimSun" w:cs="Times New Roman"/>
          <w:bCs/>
          <w:kern w:val="1"/>
          <w:sz w:val="24"/>
          <w:szCs w:val="24"/>
          <w:lang w:eastAsia="zh-CN" w:bidi="hi-IN"/>
        </w:rPr>
        <w:t>(allkirjastatud digitaalselt)</w:t>
      </w:r>
    </w:p>
    <w:p w:rsidRPr="003F00B8" w:rsidR="005A386E" w:rsidP="005C2B52" w:rsidRDefault="005A386E" w14:paraId="419988CD" w14:textId="77777777">
      <w:pPr>
        <w:keepNext/>
        <w:keepLines/>
        <w:suppressLineNumbers/>
        <w:jc w:val="both"/>
        <w:rPr>
          <w:rFonts w:ascii="Times New Roman" w:hAnsi="Times New Roman" w:eastAsia="SimSun" w:cs="Times New Roman"/>
          <w:bCs/>
          <w:kern w:val="1"/>
          <w:sz w:val="20"/>
          <w:szCs w:val="20"/>
          <w:lang w:eastAsia="zh-CN" w:bidi="hi-IN"/>
        </w:rPr>
      </w:pPr>
    </w:p>
    <w:sectPr w:rsidRPr="003F00B8" w:rsidR="005A386E" w:rsidSect="00591657">
      <w:footerReference w:type="even" r:id="rId15"/>
      <w:footerReference w:type="default" r:id="rId16"/>
      <w:pgSz w:w="11906" w:h="16838" w:orient="portrait" w:code="9"/>
      <w:pgMar w:top="680" w:right="851" w:bottom="680" w:left="1843"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AS" w:author="Aili Sandre - JUSTDIGI" w:date="2025-09-05T12:01:00Z" w:id="73">
    <w:p w:rsidR="00A0588B" w:rsidP="00A0588B" w:rsidRDefault="0083148A" w14:paraId="6358767D" w14:textId="77777777">
      <w:pPr>
        <w:pStyle w:val="Kommentaaritekst"/>
      </w:pPr>
      <w:r>
        <w:rPr>
          <w:rStyle w:val="Kommentaariviide"/>
        </w:rPr>
        <w:annotationRef/>
      </w:r>
      <w:r w:rsidR="00A0588B">
        <w:t>Kas halduslepingu sõlminud isik on veterinaararst? Või PTA lepingupartner väljastab kiibid veterinaarile?</w:t>
      </w:r>
    </w:p>
  </w:comment>
  <w:comment w:initials="AS" w:author="Aili Sandre - JUSTDIGI" w:date="2025-09-03T15:14:00Z" w:id="76">
    <w:p w:rsidR="0064129D" w:rsidP="0064129D" w:rsidRDefault="0064129D" w14:paraId="701BBC55" w14:textId="7207AC37">
      <w:pPr>
        <w:pStyle w:val="Kommentaaritekst"/>
      </w:pPr>
      <w:r>
        <w:rPr>
          <w:rStyle w:val="Kommentaariviide"/>
        </w:rPr>
        <w:annotationRef/>
      </w:r>
      <w:r>
        <w:t>Konkursiteate avaldab Põllumajandus- ja Toiduamet oma veebilehel.</w:t>
      </w:r>
    </w:p>
  </w:comment>
  <w:comment w:initials="AS" w:author="Aili Sandre - JUSTDIGI" w:date="2025-09-03T15:31:00Z" w:id="83">
    <w:p w:rsidR="005F793A" w:rsidP="005F793A" w:rsidRDefault="005F793A" w14:paraId="6B4515CD" w14:textId="77777777">
      <w:pPr>
        <w:pStyle w:val="Kommentaaritekst"/>
      </w:pPr>
      <w:r>
        <w:rPr>
          <w:rStyle w:val="Kommentaariviide"/>
        </w:rPr>
        <w:annotationRef/>
      </w:r>
      <w:r>
        <w:t>Täiendit ees ei ole, siis üks sõna</w:t>
      </w:r>
    </w:p>
  </w:comment>
  <w:comment w:initials="AS" w:author="Aili Sandre - JUSTDIGI" w:date="2025-09-03T15:33:00Z" w:id="85">
    <w:p w:rsidR="008579E9" w:rsidP="008579E9" w:rsidRDefault="005F316D" w14:paraId="5D8DFE0E" w14:textId="77777777">
      <w:pPr>
        <w:pStyle w:val="Kommentaaritekst"/>
      </w:pPr>
      <w:r>
        <w:rPr>
          <w:rStyle w:val="Kommentaariviide"/>
        </w:rPr>
        <w:annotationRef/>
      </w:r>
      <w:r w:rsidR="008579E9">
        <w:t>Identifitseerimisnõuete erandid</w:t>
      </w:r>
    </w:p>
  </w:comment>
  <w:comment w:initials="AS" w:author="Aili Sandre - JUSTDIGI" w:date="2025-09-03T17:04:00Z" w:id="104">
    <w:p w:rsidR="008A46C8" w:rsidP="008A46C8" w:rsidRDefault="008A46C8" w14:paraId="23065838" w14:textId="6863A165">
      <w:pPr>
        <w:pStyle w:val="Kommentaaritekst"/>
      </w:pPr>
      <w:r>
        <w:rPr>
          <w:rStyle w:val="Kommentaariviide"/>
        </w:rPr>
        <w:annotationRef/>
      </w:r>
      <w:r>
        <w:t>Kas need sõnad võiks välja jätta?</w:t>
      </w:r>
    </w:p>
  </w:comment>
  <w:comment xmlns:w="http://schemas.openxmlformats.org/wordprocessingml/2006/main" w:initials="MJ" w:author="Markus Ühtigi - JUSTDIGI" w:date="2025-09-12T14:53:35" w:id="1271643762">
    <w:p xmlns:w14="http://schemas.microsoft.com/office/word/2010/wordml" xmlns:w="http://schemas.openxmlformats.org/wordprocessingml/2006/main" w:rsidR="0FC977A4" w:rsidRDefault="29F2D882" w14:paraId="0EC2394B" w14:textId="2345B40B">
      <w:pPr>
        <w:pStyle w:val="CommentText"/>
      </w:pPr>
      <w:r>
        <w:rPr>
          <w:rStyle w:val="CommentReference"/>
        </w:rPr>
        <w:annotationRef/>
      </w:r>
      <w:r w:rsidRPr="1ED7E5E1" w:rsidR="778F38CF">
        <w:t>Riigikogu juhatuse 2014. aasta 10. aprilli otsusega nr 70 kehtestatud eelnõu ja seletuskirja vormistamise juhendi kohaselt (lk 2) peavad veerised olema vasakul 3 cm ning ülal, all, paremal 2 cm.</w:t>
      </w:r>
    </w:p>
  </w:comment>
  <w:comment xmlns:w="http://schemas.openxmlformats.org/wordprocessingml/2006/main" w:initials="MJ" w:author="Markus Ühtigi - JUSTDIGI" w:date="2025-09-12T14:58:51" w:id="919410809">
    <w:p xmlns:w14="http://schemas.microsoft.com/office/word/2010/wordml" xmlns:w="http://schemas.openxmlformats.org/wordprocessingml/2006/main" w:rsidR="25592072" w:rsidRDefault="05B4B2B1" w14:paraId="4B362528" w14:textId="6D52709B">
      <w:pPr>
        <w:pStyle w:val="CommentText"/>
      </w:pPr>
      <w:r>
        <w:rPr>
          <w:rStyle w:val="CommentReference"/>
        </w:rPr>
        <w:annotationRef/>
      </w:r>
      <w:r w:rsidRPr="45FE39CE" w:rsidR="1817C72E">
        <w:t>Jätkuvalt on meie seisukoht, et lemmiklooma definitsioon veterinaarseaduse kontekstis ei ole asjakohane. Seda on esile toonud ka Sotsiaalministeerium ning Keskkonnaamet. Juhime tähelepanu, et veterinaarseaduse § 1 lg 2 sätestab, et käesolevas seaduses kasutatakse mõisteid Euroopa Parlamendi ja nõukogu määruste 2016/429 ja 2017/625 ja nende rakendamiseks vastu võetud õigusaktide tähenduses, kui käesolevas seaduses ei ole sätestatud teisiti. Seega on lemmiklooma mõiste juba veterinaarseaduses kaudselt defineeritud viitega EL-määrusele. Lisaks on lemmiklooma definitsioon olemas juba loomakaitseseaduses (LoKS § 2 lg 3) ning VS § 3 lg 2 p 3 sätestab, et veterinaarnõuetena käsitatakse ka loomakaitseseaduses ja selle alusel kehtestatud loomade heaolu tagamise nõudeid, välja arvatud looduses vabalt elavate loomade ja katseloomade kaitse nõuded. See viitab, et loomakaitseseaduse lemmiklooma definitsioon on ka veterinaarseaduse kontekstis asjakohane. Seega eraldi definitsiooni lisamine veterinaarseadusesse on üleliign</w:t>
      </w:r>
      <w:r w:rsidRPr="45FE39CE" w:rsidR="1817C72E">
        <w:t>e, kuna mõiste on juba kaetud viitega EL määrusele ja loomakaitseseaduse kaudu. Palume jätta kavandatav täiendus veterinaarseadusesse tegemata.</w:t>
      </w:r>
    </w:p>
  </w:comment>
  <w:comment xmlns:w="http://schemas.openxmlformats.org/wordprocessingml/2006/main" w:initials="MJ" w:author="Markus Ühtigi - JUSTDIGI" w:date="2025-09-15T18:14:00" w:id="1264559984">
    <w:p xmlns:w14="http://schemas.microsoft.com/office/word/2010/wordml" xmlns:w="http://schemas.openxmlformats.org/wordprocessingml/2006/main" w:rsidR="7C0AE41A" w:rsidRDefault="03682505" w14:paraId="385F4239" w14:textId="56093053">
      <w:pPr>
        <w:pStyle w:val="CommentText"/>
      </w:pPr>
      <w:r>
        <w:rPr>
          <w:rStyle w:val="CommentReference"/>
        </w:rPr>
        <w:annotationRef/>
      </w:r>
      <w:r w:rsidRPr="73750249" w:rsidR="72462772">
        <w:t>Ehk oleks vajalik siin seaduse tasandil täpsustada, kes millises osas vastutab? Või vähemalt seletuskirjas?</w:t>
      </w:r>
    </w:p>
  </w:comment>
  <w:comment xmlns:w="http://schemas.openxmlformats.org/wordprocessingml/2006/main" w:initials="MJ" w:author="Markus Ühtigi - JUSTDIGI" w:date="2025-09-15T18:19:10" w:id="643827373">
    <w:p xmlns:w14="http://schemas.microsoft.com/office/word/2010/wordml" xmlns:w="http://schemas.openxmlformats.org/wordprocessingml/2006/main" w:rsidR="2F49F329" w:rsidRDefault="1FB39C23" w14:paraId="55F1014F" w14:textId="69A9E9B2">
      <w:pPr>
        <w:pStyle w:val="CommentText"/>
      </w:pPr>
      <w:r>
        <w:rPr>
          <w:rStyle w:val="CommentReference"/>
        </w:rPr>
        <w:annotationRef/>
      </w:r>
      <w:r w:rsidRPr="2ACFB64B" w:rsidR="2451041C">
        <w:t>Kui isik loobub teadete saamisest, mis puudutavad loomatervisealast ohtu, siis kas ei võta omanik ohualast riski? Kas ohu realiseerumise tõenäosus on proportsionaalne arvestades teadetest loobumisega kaasnevat vähenevat lugemismahtu inimesele? Võiks olla selgitatud seletuskirjas.</w:t>
      </w:r>
    </w:p>
  </w:comment>
  <w:comment xmlns:w="http://schemas.openxmlformats.org/wordprocessingml/2006/main" w:initials="MJ" w:author="Markus Ühtigi - JUSTDIGI" w:date="2025-09-15T18:29:12" w:id="1142322544">
    <w:p xmlns:w14="http://schemas.microsoft.com/office/word/2010/wordml" xmlns:w="http://schemas.openxmlformats.org/wordprocessingml/2006/main" w:rsidR="154CAFF7" w:rsidRDefault="13D0AE3C" w14:paraId="7DD71E6F" w14:textId="67E73CC3">
      <w:pPr>
        <w:pStyle w:val="CommentText"/>
      </w:pPr>
      <w:r>
        <w:rPr>
          <w:rStyle w:val="CommentReference"/>
        </w:rPr>
        <w:annotationRef/>
      </w:r>
      <w:r w:rsidRPr="39802594" w:rsidR="73F535CD">
        <w:t>Ehk ei oleks kohasem lisada punktidena 1(1) ja 1(2)? Oleks struktuuri mõttes lihtsamini jälgitavam, kui järgmistes punktides on juba EL aktidele viitamine jms.</w:t>
      </w:r>
    </w:p>
    <w:p xmlns:w14="http://schemas.microsoft.com/office/word/2010/wordml" xmlns:w="http://schemas.openxmlformats.org/wordprocessingml/2006/main" w:rsidR="501B23DC" w:rsidRDefault="35445CC4" w14:paraId="62186559" w14:textId="425EC6F3">
      <w:pPr>
        <w:pStyle w:val="CommentText"/>
      </w:pPr>
    </w:p>
    <w:p xmlns:w14="http://schemas.microsoft.com/office/word/2010/wordml" xmlns:w="http://schemas.openxmlformats.org/wordprocessingml/2006/main" w:rsidR="3F78B2E9" w:rsidRDefault="7CDFA1CB" w14:paraId="5F6A9F5F" w14:textId="3212F9E4">
      <w:pPr>
        <w:pStyle w:val="CommentText"/>
      </w:pPr>
      <w:r w:rsidRPr="2E88197A" w:rsidR="37CD85B6">
        <w:t>Kui teha punktidena 1(1) ja 1(2), siis arvestada sellega ka eelnõu § 1 p-de 21 ja 34 juures, mis viitavad hetkel p-dele 7 ja 8.</w:t>
      </w:r>
    </w:p>
  </w:comment>
  <w:comment xmlns:w="http://schemas.openxmlformats.org/wordprocessingml/2006/main" w:initials="MJ" w:author="Markus Ühtigi - JUSTDIGI" w:date="2025-09-15T18:41:44" w:id="199093596">
    <w:p xmlns:w14="http://schemas.microsoft.com/office/word/2010/wordml" xmlns:w="http://schemas.openxmlformats.org/wordprocessingml/2006/main" w:rsidR="0CE95241" w:rsidRDefault="23A2E780" w14:paraId="0F143C67" w14:textId="57502AF0">
      <w:pPr>
        <w:pStyle w:val="CommentText"/>
      </w:pPr>
      <w:r>
        <w:rPr>
          <w:rStyle w:val="CommentReference"/>
        </w:rPr>
        <w:annotationRef/>
      </w:r>
      <w:r w:rsidRPr="50F12625" w:rsidR="6CB34E8B">
        <w:t>Et oleks selge, kumba jagu sätetega täiendatakse (piiripealne olukord), siis tuleks siin vormelis tuua muudatus välja jao täpsusega.</w:t>
      </w:r>
    </w:p>
    <w:p xmlns:w14="http://schemas.microsoft.com/office/word/2010/wordml" xmlns:w="http://schemas.openxmlformats.org/wordprocessingml/2006/main" w:rsidR="24136784" w:rsidRDefault="50CC616E" w14:paraId="3512EC41" w14:textId="22619DAE">
      <w:pPr>
        <w:pStyle w:val="CommentText"/>
      </w:pPr>
    </w:p>
    <w:p xmlns:w14="http://schemas.microsoft.com/office/word/2010/wordml" xmlns:w="http://schemas.openxmlformats.org/wordprocessingml/2006/main" w:rsidR="496BA104" w:rsidRDefault="1DE85D81" w14:paraId="79355A93" w14:textId="7FE28956">
      <w:pPr>
        <w:pStyle w:val="CommentText"/>
      </w:pPr>
      <w:r w:rsidRPr="0BA9B41C" w:rsidR="56C133FE">
        <w:t>Peaks olema seega "seaduse 8. peatüki 1. jagu täiendatakse...".</w:t>
      </w:r>
    </w:p>
  </w:comment>
</w:comments>
</file>

<file path=word/commentsExtended.xml><?xml version="1.0" encoding="utf-8"?>
<w15:commentsEx xmlns:mc="http://schemas.openxmlformats.org/markup-compatibility/2006" xmlns:w15="http://schemas.microsoft.com/office/word/2012/wordml" mc:Ignorable="w15">
  <w15:commentEx w15:done="0" w15:paraId="6358767D"/>
  <w15:commentEx w15:done="0" w15:paraId="701BBC55"/>
  <w15:commentEx w15:done="0" w15:paraId="6B4515CD"/>
  <w15:commentEx w15:done="0" w15:paraId="5D8DFE0E"/>
  <w15:commentEx w15:done="0" w15:paraId="23065838"/>
  <w15:commentEx w15:done="0" w15:paraId="0EC2394B"/>
  <w15:commentEx w15:done="0" w15:paraId="4B362528"/>
  <w15:commentEx w15:done="0" w15:paraId="385F4239"/>
  <w15:commentEx w15:done="0" w15:paraId="55F1014F"/>
  <w15:commentEx w15:done="0" w15:paraId="5F6A9F5F"/>
  <w15:commentEx w15:done="0" w15:paraId="79355A9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C93C79" w16cex:dateUtc="2025-09-05T09:01:00Z"/>
  <w16cex:commentExtensible w16cex:durableId="72683A86" w16cex:dateUtc="2025-09-03T12:14:00Z"/>
  <w16cex:commentExtensible w16cex:durableId="214563F0" w16cex:dateUtc="2025-09-03T12:31:00Z"/>
  <w16cex:commentExtensible w16cex:durableId="5A71C48A" w16cex:dateUtc="2025-09-03T12:33:00Z"/>
  <w16cex:commentExtensible w16cex:durableId="3F766EE0" w16cex:dateUtc="2025-09-03T14:04:00Z"/>
  <w16cex:commentExtensible w16cex:durableId="604D7603" w16cex:dateUtc="2025-09-12T11:53:35.919Z"/>
  <w16cex:commentExtensible w16cex:durableId="69CC6F25" w16cex:dateUtc="2025-09-12T11:58:51.762Z"/>
  <w16cex:commentExtensible w16cex:durableId="6FA962EC" w16cex:dateUtc="2025-09-15T15:14:00.3Z"/>
  <w16cex:commentExtensible w16cex:durableId="0682A210" w16cex:dateUtc="2025-09-15T15:19:10.759Z"/>
  <w16cex:commentExtensible w16cex:durableId="34D41740" w16cex:dateUtc="2025-09-15T15:29:12.653Z"/>
  <w16cex:commentExtensible w16cex:durableId="3B047D06" w16cex:dateUtc="2025-09-15T15:41:44.578Z"/>
</w16cex:commentsExtensible>
</file>

<file path=word/commentsIds.xml><?xml version="1.0" encoding="utf-8"?>
<w16cid:commentsIds xmlns:mc="http://schemas.openxmlformats.org/markup-compatibility/2006" xmlns:w16cid="http://schemas.microsoft.com/office/word/2016/wordml/cid" mc:Ignorable="w16cid">
  <w16cid:commentId w16cid:paraId="6358767D" w16cid:durableId="68C93C79"/>
  <w16cid:commentId w16cid:paraId="701BBC55" w16cid:durableId="72683A86"/>
  <w16cid:commentId w16cid:paraId="6B4515CD" w16cid:durableId="214563F0"/>
  <w16cid:commentId w16cid:paraId="5D8DFE0E" w16cid:durableId="5A71C48A"/>
  <w16cid:commentId w16cid:paraId="23065838" w16cid:durableId="3F766EE0"/>
  <w16cid:commentId w16cid:paraId="0EC2394B" w16cid:durableId="604D7603"/>
  <w16cid:commentId w16cid:paraId="4B362528" w16cid:durableId="69CC6F25"/>
  <w16cid:commentId w16cid:paraId="385F4239" w16cid:durableId="6FA962EC"/>
  <w16cid:commentId w16cid:paraId="55F1014F" w16cid:durableId="0682A210"/>
  <w16cid:commentId w16cid:paraId="5F6A9F5F" w16cid:durableId="34D41740"/>
  <w16cid:commentId w16cid:paraId="79355A93" w16cid:durableId="3B047D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200BD" w:rsidP="00C23C7B" w:rsidRDefault="008200BD" w14:paraId="58C583FF" w14:textId="77777777">
      <w:r>
        <w:separator/>
      </w:r>
    </w:p>
  </w:endnote>
  <w:endnote w:type="continuationSeparator" w:id="0">
    <w:p w:rsidR="008200BD" w:rsidP="00C23C7B" w:rsidRDefault="008200BD" w14:paraId="5585C6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2181219"/>
      <w:docPartObj>
        <w:docPartGallery w:val="Page Numbers (Bottom of Page)"/>
        <w:docPartUnique/>
      </w:docPartObj>
    </w:sdtPr>
    <w:sdtEndPr/>
    <w:sdtContent>
      <w:p w:rsidR="00C23C7B" w:rsidRDefault="00C23C7B" w14:paraId="2C24FE1C" w14:textId="77777777">
        <w:pPr>
          <w:pStyle w:val="Jalus"/>
          <w:jc w:val="center"/>
        </w:pPr>
        <w:r>
          <w:fldChar w:fldCharType="begin"/>
        </w:r>
        <w:r>
          <w:instrText>PAGE   \* MERGEFORMAT</w:instrText>
        </w:r>
        <w:r>
          <w:fldChar w:fldCharType="separate"/>
        </w:r>
        <w:r w:rsidR="007D6AD9">
          <w:rPr>
            <w:noProof/>
          </w:rPr>
          <w:t>2</w:t>
        </w:r>
        <w:r>
          <w:fldChar w:fldCharType="end"/>
        </w:r>
      </w:p>
    </w:sdtContent>
  </w:sdt>
  <w:p w:rsidR="00C23C7B" w:rsidRDefault="00C23C7B" w14:paraId="2235370A"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387933"/>
      <w:docPartObj>
        <w:docPartGallery w:val="Page Numbers (Bottom of Page)"/>
        <w:docPartUnique/>
      </w:docPartObj>
    </w:sdtPr>
    <w:sdtEndPr/>
    <w:sdtContent>
      <w:p w:rsidR="00B67E66" w:rsidRDefault="00B67E66" w14:paraId="52337C70" w14:textId="0ACBD8A8">
        <w:pPr>
          <w:pStyle w:val="Jalus"/>
          <w:jc w:val="center"/>
        </w:pPr>
        <w:r>
          <w:fldChar w:fldCharType="begin"/>
        </w:r>
        <w:r>
          <w:instrText>PAGE   \* MERGEFORMAT</w:instrText>
        </w:r>
        <w:r>
          <w:fldChar w:fldCharType="separate"/>
        </w:r>
        <w:r>
          <w:t>2</w:t>
        </w:r>
        <w:r>
          <w:fldChar w:fldCharType="end"/>
        </w:r>
      </w:p>
    </w:sdtContent>
  </w:sdt>
  <w:p w:rsidR="00C23C7B" w:rsidRDefault="00C23C7B" w14:paraId="427264BD"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200BD" w:rsidP="00C23C7B" w:rsidRDefault="008200BD" w14:paraId="7A01DC51" w14:textId="77777777">
      <w:r>
        <w:separator/>
      </w:r>
    </w:p>
  </w:footnote>
  <w:footnote w:type="continuationSeparator" w:id="0">
    <w:p w:rsidR="008200BD" w:rsidP="00C23C7B" w:rsidRDefault="008200BD" w14:paraId="7CBF37C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307"/>
    <w:multiLevelType w:val="hybridMultilevel"/>
    <w:tmpl w:val="059ED7E6"/>
    <w:lvl w:ilvl="0" w:tplc="74844E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2" w15:restartNumberingAfterBreak="0">
    <w:nsid w:val="109C7033"/>
    <w:multiLevelType w:val="hybridMultilevel"/>
    <w:tmpl w:val="23888970"/>
    <w:lvl w:ilvl="0" w:tplc="9BFC8686">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4"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5" w15:restartNumberingAfterBreak="0">
    <w:nsid w:val="18257E60"/>
    <w:multiLevelType w:val="hybridMultilevel"/>
    <w:tmpl w:val="F782BB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084EE6"/>
    <w:multiLevelType w:val="hybridMultilevel"/>
    <w:tmpl w:val="E1EA71A6"/>
    <w:lvl w:ilvl="0" w:tplc="99387C3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8"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9" w15:restartNumberingAfterBreak="0">
    <w:nsid w:val="3E78539E"/>
    <w:multiLevelType w:val="hybridMultilevel"/>
    <w:tmpl w:val="6ED44C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25D580A"/>
    <w:multiLevelType w:val="hybridMultilevel"/>
    <w:tmpl w:val="017A26A4"/>
    <w:lvl w:ilvl="0" w:tplc="D81C464A">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DA62B17"/>
    <w:multiLevelType w:val="hybridMultilevel"/>
    <w:tmpl w:val="7416DD3A"/>
    <w:lvl w:ilvl="0" w:tplc="614ACD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3B5FEA"/>
    <w:multiLevelType w:val="hybridMultilevel"/>
    <w:tmpl w:val="25847B9C"/>
    <w:lvl w:ilvl="0" w:tplc="7A4C13A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3921747">
    <w:abstractNumId w:val="1"/>
  </w:num>
  <w:num w:numId="2" w16cid:durableId="2123263768">
    <w:abstractNumId w:val="7"/>
  </w:num>
  <w:num w:numId="3" w16cid:durableId="667099903">
    <w:abstractNumId w:val="3"/>
  </w:num>
  <w:num w:numId="4" w16cid:durableId="1570384898">
    <w:abstractNumId w:val="4"/>
  </w:num>
  <w:num w:numId="5" w16cid:durableId="1817843039">
    <w:abstractNumId w:val="8"/>
  </w:num>
  <w:num w:numId="6" w16cid:durableId="171726905">
    <w:abstractNumId w:val="12"/>
  </w:num>
  <w:num w:numId="7" w16cid:durableId="636034143">
    <w:abstractNumId w:val="10"/>
  </w:num>
  <w:num w:numId="8" w16cid:durableId="393428291">
    <w:abstractNumId w:val="6"/>
  </w:num>
  <w:num w:numId="9" w16cid:durableId="1087574065">
    <w:abstractNumId w:val="2"/>
  </w:num>
  <w:num w:numId="10" w16cid:durableId="1952391074">
    <w:abstractNumId w:val="9"/>
  </w:num>
  <w:num w:numId="11" w16cid:durableId="605775634">
    <w:abstractNumId w:val="5"/>
  </w:num>
  <w:num w:numId="12" w16cid:durableId="814371599">
    <w:abstractNumId w:val="11"/>
  </w:num>
  <w:num w:numId="13" w16cid:durableId="771585470">
    <w:abstractNumId w:val="0"/>
  </w:num>
</w:numbering>
</file>

<file path=word/people.xml><?xml version="1.0" encoding="utf-8"?>
<w15:people xmlns:mc="http://schemas.openxmlformats.org/markup-compatibility/2006" xmlns:w15="http://schemas.microsoft.com/office/word/2012/wordml" mc:Ignorable="w15">
  <w15:person w15:author="Aili Sandre - JUSTDIGI">
    <w15:presenceInfo w15:providerId="AD" w15:userId="S::aili.sandre@justdigi.ee::5c51914f-c8e4-463d-98be-e24fff1b55da"/>
  </w15:person>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true"/>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54"/>
    <w:rsid w:val="0000063E"/>
    <w:rsid w:val="00001E68"/>
    <w:rsid w:val="0000248A"/>
    <w:rsid w:val="000026A3"/>
    <w:rsid w:val="00002898"/>
    <w:rsid w:val="000055F7"/>
    <w:rsid w:val="000059C4"/>
    <w:rsid w:val="00006FE7"/>
    <w:rsid w:val="00007353"/>
    <w:rsid w:val="00011BE3"/>
    <w:rsid w:val="00014445"/>
    <w:rsid w:val="00014806"/>
    <w:rsid w:val="00014DF8"/>
    <w:rsid w:val="000155D2"/>
    <w:rsid w:val="00015AB9"/>
    <w:rsid w:val="00016181"/>
    <w:rsid w:val="000165E6"/>
    <w:rsid w:val="00016772"/>
    <w:rsid w:val="00016E8E"/>
    <w:rsid w:val="000216E1"/>
    <w:rsid w:val="00021E61"/>
    <w:rsid w:val="00023093"/>
    <w:rsid w:val="0002684D"/>
    <w:rsid w:val="00027808"/>
    <w:rsid w:val="00030624"/>
    <w:rsid w:val="000315D2"/>
    <w:rsid w:val="00032C01"/>
    <w:rsid w:val="00032C6D"/>
    <w:rsid w:val="0003324B"/>
    <w:rsid w:val="00036B19"/>
    <w:rsid w:val="00036BBF"/>
    <w:rsid w:val="000375BC"/>
    <w:rsid w:val="000378BB"/>
    <w:rsid w:val="0004098F"/>
    <w:rsid w:val="00041CD7"/>
    <w:rsid w:val="0004394B"/>
    <w:rsid w:val="00043A75"/>
    <w:rsid w:val="000451CD"/>
    <w:rsid w:val="00046571"/>
    <w:rsid w:val="00047C8D"/>
    <w:rsid w:val="0005247C"/>
    <w:rsid w:val="000533A1"/>
    <w:rsid w:val="000573CD"/>
    <w:rsid w:val="000608D9"/>
    <w:rsid w:val="00060BD1"/>
    <w:rsid w:val="00063224"/>
    <w:rsid w:val="0006365D"/>
    <w:rsid w:val="00065275"/>
    <w:rsid w:val="000702D5"/>
    <w:rsid w:val="000718DE"/>
    <w:rsid w:val="00072806"/>
    <w:rsid w:val="00073AEB"/>
    <w:rsid w:val="00074FF0"/>
    <w:rsid w:val="00077854"/>
    <w:rsid w:val="00080C42"/>
    <w:rsid w:val="00081B15"/>
    <w:rsid w:val="00081E49"/>
    <w:rsid w:val="000823D3"/>
    <w:rsid w:val="00085911"/>
    <w:rsid w:val="0008797D"/>
    <w:rsid w:val="00087DC5"/>
    <w:rsid w:val="00087EF0"/>
    <w:rsid w:val="00090F8B"/>
    <w:rsid w:val="000931C1"/>
    <w:rsid w:val="000934F9"/>
    <w:rsid w:val="00094A75"/>
    <w:rsid w:val="000A2ED5"/>
    <w:rsid w:val="000A303B"/>
    <w:rsid w:val="000A5A7A"/>
    <w:rsid w:val="000A6351"/>
    <w:rsid w:val="000A699C"/>
    <w:rsid w:val="000A6A50"/>
    <w:rsid w:val="000A7D69"/>
    <w:rsid w:val="000B04E0"/>
    <w:rsid w:val="000B070F"/>
    <w:rsid w:val="000B0939"/>
    <w:rsid w:val="000B134D"/>
    <w:rsid w:val="000B26DA"/>
    <w:rsid w:val="000B77AE"/>
    <w:rsid w:val="000B7AB7"/>
    <w:rsid w:val="000B7F20"/>
    <w:rsid w:val="000C1868"/>
    <w:rsid w:val="000C36D2"/>
    <w:rsid w:val="000C3929"/>
    <w:rsid w:val="000C5669"/>
    <w:rsid w:val="000C690E"/>
    <w:rsid w:val="000D2699"/>
    <w:rsid w:val="000D2B9F"/>
    <w:rsid w:val="000D2D7F"/>
    <w:rsid w:val="000D30F4"/>
    <w:rsid w:val="000D31A5"/>
    <w:rsid w:val="000D3D71"/>
    <w:rsid w:val="000D5A75"/>
    <w:rsid w:val="000D7D5C"/>
    <w:rsid w:val="000E12A0"/>
    <w:rsid w:val="000E19A8"/>
    <w:rsid w:val="000E1C1D"/>
    <w:rsid w:val="000E1D17"/>
    <w:rsid w:val="000E2A8B"/>
    <w:rsid w:val="000E5709"/>
    <w:rsid w:val="000E59B6"/>
    <w:rsid w:val="000E5C6B"/>
    <w:rsid w:val="000E7115"/>
    <w:rsid w:val="000F019B"/>
    <w:rsid w:val="000F303C"/>
    <w:rsid w:val="000F3A7E"/>
    <w:rsid w:val="000F4BCA"/>
    <w:rsid w:val="000F6D65"/>
    <w:rsid w:val="000F772E"/>
    <w:rsid w:val="000F7D84"/>
    <w:rsid w:val="0010231A"/>
    <w:rsid w:val="00102490"/>
    <w:rsid w:val="00102820"/>
    <w:rsid w:val="00102E12"/>
    <w:rsid w:val="00104DF6"/>
    <w:rsid w:val="001052F9"/>
    <w:rsid w:val="00105714"/>
    <w:rsid w:val="0010608E"/>
    <w:rsid w:val="00106F68"/>
    <w:rsid w:val="00106FCA"/>
    <w:rsid w:val="001071A4"/>
    <w:rsid w:val="0011081C"/>
    <w:rsid w:val="001112BE"/>
    <w:rsid w:val="001144CB"/>
    <w:rsid w:val="00114F42"/>
    <w:rsid w:val="00115864"/>
    <w:rsid w:val="00115D23"/>
    <w:rsid w:val="00121444"/>
    <w:rsid w:val="0012164D"/>
    <w:rsid w:val="001253E6"/>
    <w:rsid w:val="0012548F"/>
    <w:rsid w:val="001255CD"/>
    <w:rsid w:val="001257A1"/>
    <w:rsid w:val="00125C61"/>
    <w:rsid w:val="00127144"/>
    <w:rsid w:val="001307FC"/>
    <w:rsid w:val="0013273F"/>
    <w:rsid w:val="00137207"/>
    <w:rsid w:val="00137253"/>
    <w:rsid w:val="00137876"/>
    <w:rsid w:val="00137A0A"/>
    <w:rsid w:val="00140227"/>
    <w:rsid w:val="00140973"/>
    <w:rsid w:val="00140A40"/>
    <w:rsid w:val="001416D8"/>
    <w:rsid w:val="00143554"/>
    <w:rsid w:val="00143829"/>
    <w:rsid w:val="00143BBF"/>
    <w:rsid w:val="0014657C"/>
    <w:rsid w:val="0014713F"/>
    <w:rsid w:val="001513A6"/>
    <w:rsid w:val="00151A81"/>
    <w:rsid w:val="0015269A"/>
    <w:rsid w:val="00152CF0"/>
    <w:rsid w:val="00155E3E"/>
    <w:rsid w:val="00156240"/>
    <w:rsid w:val="0015642E"/>
    <w:rsid w:val="00157F17"/>
    <w:rsid w:val="00162F59"/>
    <w:rsid w:val="001633EE"/>
    <w:rsid w:val="00163812"/>
    <w:rsid w:val="001640D0"/>
    <w:rsid w:val="0016426A"/>
    <w:rsid w:val="0016568B"/>
    <w:rsid w:val="001663CE"/>
    <w:rsid w:val="00166C0F"/>
    <w:rsid w:val="001710ED"/>
    <w:rsid w:val="001721DD"/>
    <w:rsid w:val="0017314C"/>
    <w:rsid w:val="0017390F"/>
    <w:rsid w:val="00174032"/>
    <w:rsid w:val="00174BED"/>
    <w:rsid w:val="00175AB8"/>
    <w:rsid w:val="00177991"/>
    <w:rsid w:val="00181DE6"/>
    <w:rsid w:val="001829D9"/>
    <w:rsid w:val="00182EDF"/>
    <w:rsid w:val="00183451"/>
    <w:rsid w:val="00183520"/>
    <w:rsid w:val="00183BD6"/>
    <w:rsid w:val="00183DA0"/>
    <w:rsid w:val="0018520F"/>
    <w:rsid w:val="00191C0A"/>
    <w:rsid w:val="00197A86"/>
    <w:rsid w:val="001A2C1A"/>
    <w:rsid w:val="001A6B90"/>
    <w:rsid w:val="001A7066"/>
    <w:rsid w:val="001B052F"/>
    <w:rsid w:val="001B1ECA"/>
    <w:rsid w:val="001B2A8C"/>
    <w:rsid w:val="001B539A"/>
    <w:rsid w:val="001B5D1F"/>
    <w:rsid w:val="001C01E2"/>
    <w:rsid w:val="001C1435"/>
    <w:rsid w:val="001C173C"/>
    <w:rsid w:val="001C1C54"/>
    <w:rsid w:val="001C3163"/>
    <w:rsid w:val="001C371D"/>
    <w:rsid w:val="001C40A8"/>
    <w:rsid w:val="001C7030"/>
    <w:rsid w:val="001D006E"/>
    <w:rsid w:val="001D15FB"/>
    <w:rsid w:val="001D1E53"/>
    <w:rsid w:val="001D2309"/>
    <w:rsid w:val="001D2B92"/>
    <w:rsid w:val="001D4754"/>
    <w:rsid w:val="001D51F4"/>
    <w:rsid w:val="001D7850"/>
    <w:rsid w:val="001E4270"/>
    <w:rsid w:val="001E4CD3"/>
    <w:rsid w:val="001E4D93"/>
    <w:rsid w:val="001E512D"/>
    <w:rsid w:val="001E7830"/>
    <w:rsid w:val="001F0023"/>
    <w:rsid w:val="001F032E"/>
    <w:rsid w:val="001F1106"/>
    <w:rsid w:val="001F110F"/>
    <w:rsid w:val="001F1DE1"/>
    <w:rsid w:val="001F25C5"/>
    <w:rsid w:val="001F2F79"/>
    <w:rsid w:val="001F2FE4"/>
    <w:rsid w:val="001F796D"/>
    <w:rsid w:val="00201134"/>
    <w:rsid w:val="00201C60"/>
    <w:rsid w:val="00202778"/>
    <w:rsid w:val="00202B23"/>
    <w:rsid w:val="00202B37"/>
    <w:rsid w:val="00202DD5"/>
    <w:rsid w:val="00203032"/>
    <w:rsid w:val="00204AA0"/>
    <w:rsid w:val="00205F2C"/>
    <w:rsid w:val="002073B0"/>
    <w:rsid w:val="00210964"/>
    <w:rsid w:val="00211095"/>
    <w:rsid w:val="00214A08"/>
    <w:rsid w:val="00214E14"/>
    <w:rsid w:val="00214FB5"/>
    <w:rsid w:val="0021560F"/>
    <w:rsid w:val="00215693"/>
    <w:rsid w:val="002162E6"/>
    <w:rsid w:val="00216519"/>
    <w:rsid w:val="00217C48"/>
    <w:rsid w:val="00220ABC"/>
    <w:rsid w:val="0022102D"/>
    <w:rsid w:val="0022217F"/>
    <w:rsid w:val="0022260F"/>
    <w:rsid w:val="00222AD8"/>
    <w:rsid w:val="0022332C"/>
    <w:rsid w:val="002233F5"/>
    <w:rsid w:val="0022456C"/>
    <w:rsid w:val="00225DDA"/>
    <w:rsid w:val="00226623"/>
    <w:rsid w:val="002307FB"/>
    <w:rsid w:val="002312CA"/>
    <w:rsid w:val="00231E03"/>
    <w:rsid w:val="0023294F"/>
    <w:rsid w:val="002333CE"/>
    <w:rsid w:val="00235023"/>
    <w:rsid w:val="002353A5"/>
    <w:rsid w:val="00236AA9"/>
    <w:rsid w:val="00237AC3"/>
    <w:rsid w:val="0024031A"/>
    <w:rsid w:val="00241CEC"/>
    <w:rsid w:val="00241CEF"/>
    <w:rsid w:val="00246FDA"/>
    <w:rsid w:val="002474D3"/>
    <w:rsid w:val="00247DCB"/>
    <w:rsid w:val="00251CBA"/>
    <w:rsid w:val="00251EBE"/>
    <w:rsid w:val="0025220C"/>
    <w:rsid w:val="00253296"/>
    <w:rsid w:val="00254EB9"/>
    <w:rsid w:val="00257BD2"/>
    <w:rsid w:val="00257F67"/>
    <w:rsid w:val="00260190"/>
    <w:rsid w:val="0026220E"/>
    <w:rsid w:val="0026243C"/>
    <w:rsid w:val="00262628"/>
    <w:rsid w:val="00264209"/>
    <w:rsid w:val="00264D74"/>
    <w:rsid w:val="0026547E"/>
    <w:rsid w:val="00265B41"/>
    <w:rsid w:val="00265C4A"/>
    <w:rsid w:val="00266B41"/>
    <w:rsid w:val="002673BA"/>
    <w:rsid w:val="0027169F"/>
    <w:rsid w:val="00271EC6"/>
    <w:rsid w:val="002729E6"/>
    <w:rsid w:val="002736A3"/>
    <w:rsid w:val="002738CA"/>
    <w:rsid w:val="00276B5B"/>
    <w:rsid w:val="002775F1"/>
    <w:rsid w:val="0027777E"/>
    <w:rsid w:val="00277CCE"/>
    <w:rsid w:val="00281E25"/>
    <w:rsid w:val="00283EC0"/>
    <w:rsid w:val="00284BFD"/>
    <w:rsid w:val="00284BFF"/>
    <w:rsid w:val="002851F6"/>
    <w:rsid w:val="0028675F"/>
    <w:rsid w:val="00286791"/>
    <w:rsid w:val="00290491"/>
    <w:rsid w:val="00292CEC"/>
    <w:rsid w:val="002938BE"/>
    <w:rsid w:val="00296938"/>
    <w:rsid w:val="00296C9E"/>
    <w:rsid w:val="00297437"/>
    <w:rsid w:val="002A1DD0"/>
    <w:rsid w:val="002A2358"/>
    <w:rsid w:val="002A38C1"/>
    <w:rsid w:val="002A40A5"/>
    <w:rsid w:val="002A572B"/>
    <w:rsid w:val="002A65AC"/>
    <w:rsid w:val="002B0026"/>
    <w:rsid w:val="002B0C3E"/>
    <w:rsid w:val="002B10C2"/>
    <w:rsid w:val="002B23F8"/>
    <w:rsid w:val="002B2C8B"/>
    <w:rsid w:val="002B2EF3"/>
    <w:rsid w:val="002B442C"/>
    <w:rsid w:val="002B4D67"/>
    <w:rsid w:val="002B58B4"/>
    <w:rsid w:val="002C3359"/>
    <w:rsid w:val="002C3465"/>
    <w:rsid w:val="002C3DA6"/>
    <w:rsid w:val="002C4476"/>
    <w:rsid w:val="002C5399"/>
    <w:rsid w:val="002C557D"/>
    <w:rsid w:val="002C6408"/>
    <w:rsid w:val="002C6A60"/>
    <w:rsid w:val="002C6A87"/>
    <w:rsid w:val="002C73DC"/>
    <w:rsid w:val="002C78DC"/>
    <w:rsid w:val="002D00B5"/>
    <w:rsid w:val="002D0C38"/>
    <w:rsid w:val="002D19EE"/>
    <w:rsid w:val="002D2082"/>
    <w:rsid w:val="002D27C2"/>
    <w:rsid w:val="002D2C8E"/>
    <w:rsid w:val="002D30F8"/>
    <w:rsid w:val="002D54E2"/>
    <w:rsid w:val="002D6A50"/>
    <w:rsid w:val="002D7FE0"/>
    <w:rsid w:val="002E0C17"/>
    <w:rsid w:val="002E1D46"/>
    <w:rsid w:val="002E1F35"/>
    <w:rsid w:val="002E210D"/>
    <w:rsid w:val="002E2813"/>
    <w:rsid w:val="002E3530"/>
    <w:rsid w:val="002E5E5A"/>
    <w:rsid w:val="002E61CC"/>
    <w:rsid w:val="002E757B"/>
    <w:rsid w:val="002E7B45"/>
    <w:rsid w:val="002F0052"/>
    <w:rsid w:val="002F0E30"/>
    <w:rsid w:val="002F1B85"/>
    <w:rsid w:val="002F41FE"/>
    <w:rsid w:val="002F43D8"/>
    <w:rsid w:val="002F51F7"/>
    <w:rsid w:val="002F5A69"/>
    <w:rsid w:val="002F6669"/>
    <w:rsid w:val="002F7986"/>
    <w:rsid w:val="003009C5"/>
    <w:rsid w:val="00300BD4"/>
    <w:rsid w:val="00301E1F"/>
    <w:rsid w:val="00302D1D"/>
    <w:rsid w:val="00303B21"/>
    <w:rsid w:val="00304A52"/>
    <w:rsid w:val="00305A94"/>
    <w:rsid w:val="00311D1F"/>
    <w:rsid w:val="00311ED1"/>
    <w:rsid w:val="003123AB"/>
    <w:rsid w:val="003126DE"/>
    <w:rsid w:val="00314F3D"/>
    <w:rsid w:val="003159D6"/>
    <w:rsid w:val="003167E1"/>
    <w:rsid w:val="003179CF"/>
    <w:rsid w:val="003236BC"/>
    <w:rsid w:val="00324080"/>
    <w:rsid w:val="0032429F"/>
    <w:rsid w:val="00324E1C"/>
    <w:rsid w:val="003254B3"/>
    <w:rsid w:val="00325A18"/>
    <w:rsid w:val="003261A5"/>
    <w:rsid w:val="0032636A"/>
    <w:rsid w:val="00326EB3"/>
    <w:rsid w:val="00327AB6"/>
    <w:rsid w:val="003301C8"/>
    <w:rsid w:val="00330267"/>
    <w:rsid w:val="0033060E"/>
    <w:rsid w:val="00330FA5"/>
    <w:rsid w:val="003343AB"/>
    <w:rsid w:val="003347DF"/>
    <w:rsid w:val="00334834"/>
    <w:rsid w:val="003372BC"/>
    <w:rsid w:val="00340DD0"/>
    <w:rsid w:val="003417CB"/>
    <w:rsid w:val="003422EB"/>
    <w:rsid w:val="00342CF4"/>
    <w:rsid w:val="003469F4"/>
    <w:rsid w:val="00347F01"/>
    <w:rsid w:val="00352469"/>
    <w:rsid w:val="00352545"/>
    <w:rsid w:val="00353899"/>
    <w:rsid w:val="00353A01"/>
    <w:rsid w:val="00353ABA"/>
    <w:rsid w:val="003540EC"/>
    <w:rsid w:val="00354A80"/>
    <w:rsid w:val="00355843"/>
    <w:rsid w:val="003560DD"/>
    <w:rsid w:val="003562A8"/>
    <w:rsid w:val="00361A9F"/>
    <w:rsid w:val="00363E43"/>
    <w:rsid w:val="00364D44"/>
    <w:rsid w:val="00364DD7"/>
    <w:rsid w:val="00367318"/>
    <w:rsid w:val="0036757B"/>
    <w:rsid w:val="00367684"/>
    <w:rsid w:val="00370952"/>
    <w:rsid w:val="00373AE8"/>
    <w:rsid w:val="003744DE"/>
    <w:rsid w:val="00375397"/>
    <w:rsid w:val="003753A7"/>
    <w:rsid w:val="003763D4"/>
    <w:rsid w:val="00376FBB"/>
    <w:rsid w:val="00377F94"/>
    <w:rsid w:val="003804F5"/>
    <w:rsid w:val="00380EB0"/>
    <w:rsid w:val="00381E22"/>
    <w:rsid w:val="00383188"/>
    <w:rsid w:val="0038466A"/>
    <w:rsid w:val="00384AAE"/>
    <w:rsid w:val="00385B6C"/>
    <w:rsid w:val="00387823"/>
    <w:rsid w:val="00387E7A"/>
    <w:rsid w:val="003903DD"/>
    <w:rsid w:val="0039077F"/>
    <w:rsid w:val="00392322"/>
    <w:rsid w:val="00392966"/>
    <w:rsid w:val="00392CCF"/>
    <w:rsid w:val="00393F65"/>
    <w:rsid w:val="00394D5C"/>
    <w:rsid w:val="0039534A"/>
    <w:rsid w:val="00396EC0"/>
    <w:rsid w:val="003974B1"/>
    <w:rsid w:val="003A2BD6"/>
    <w:rsid w:val="003A529B"/>
    <w:rsid w:val="003A69CD"/>
    <w:rsid w:val="003A6E4E"/>
    <w:rsid w:val="003A7EFA"/>
    <w:rsid w:val="003B01EF"/>
    <w:rsid w:val="003B0E8A"/>
    <w:rsid w:val="003B29E9"/>
    <w:rsid w:val="003B2A6B"/>
    <w:rsid w:val="003B3CAE"/>
    <w:rsid w:val="003B607E"/>
    <w:rsid w:val="003B7B77"/>
    <w:rsid w:val="003C044B"/>
    <w:rsid w:val="003C1102"/>
    <w:rsid w:val="003C2523"/>
    <w:rsid w:val="003C46B7"/>
    <w:rsid w:val="003C5794"/>
    <w:rsid w:val="003C5B73"/>
    <w:rsid w:val="003C76FE"/>
    <w:rsid w:val="003C7B5C"/>
    <w:rsid w:val="003D0CD2"/>
    <w:rsid w:val="003D14AD"/>
    <w:rsid w:val="003D2127"/>
    <w:rsid w:val="003D343E"/>
    <w:rsid w:val="003D4246"/>
    <w:rsid w:val="003D5D41"/>
    <w:rsid w:val="003D5F9E"/>
    <w:rsid w:val="003D67D5"/>
    <w:rsid w:val="003D7047"/>
    <w:rsid w:val="003E06CE"/>
    <w:rsid w:val="003E11CA"/>
    <w:rsid w:val="003E252F"/>
    <w:rsid w:val="003E38C2"/>
    <w:rsid w:val="003E46A7"/>
    <w:rsid w:val="003E4A19"/>
    <w:rsid w:val="003E54F6"/>
    <w:rsid w:val="003E5644"/>
    <w:rsid w:val="003E5C75"/>
    <w:rsid w:val="003E5EC6"/>
    <w:rsid w:val="003E6360"/>
    <w:rsid w:val="003E6762"/>
    <w:rsid w:val="003F00B8"/>
    <w:rsid w:val="003F060B"/>
    <w:rsid w:val="003F0F95"/>
    <w:rsid w:val="003F246A"/>
    <w:rsid w:val="003F52DF"/>
    <w:rsid w:val="00400A8B"/>
    <w:rsid w:val="00401D54"/>
    <w:rsid w:val="00404A98"/>
    <w:rsid w:val="00404ED2"/>
    <w:rsid w:val="00406376"/>
    <w:rsid w:val="004106F9"/>
    <w:rsid w:val="00412E6E"/>
    <w:rsid w:val="00414354"/>
    <w:rsid w:val="00414BEE"/>
    <w:rsid w:val="00414CA4"/>
    <w:rsid w:val="00415D85"/>
    <w:rsid w:val="004163EE"/>
    <w:rsid w:val="00416F67"/>
    <w:rsid w:val="00417D5D"/>
    <w:rsid w:val="0042042D"/>
    <w:rsid w:val="00420F24"/>
    <w:rsid w:val="00421435"/>
    <w:rsid w:val="004236CB"/>
    <w:rsid w:val="0042375F"/>
    <w:rsid w:val="00425194"/>
    <w:rsid w:val="004265F2"/>
    <w:rsid w:val="004310FA"/>
    <w:rsid w:val="00434B84"/>
    <w:rsid w:val="00435ADB"/>
    <w:rsid w:val="00442711"/>
    <w:rsid w:val="00443696"/>
    <w:rsid w:val="00445F78"/>
    <w:rsid w:val="00446969"/>
    <w:rsid w:val="00446B2D"/>
    <w:rsid w:val="00446D48"/>
    <w:rsid w:val="00451672"/>
    <w:rsid w:val="0045279F"/>
    <w:rsid w:val="00454088"/>
    <w:rsid w:val="00455CF8"/>
    <w:rsid w:val="004569C4"/>
    <w:rsid w:val="0045773A"/>
    <w:rsid w:val="00460A54"/>
    <w:rsid w:val="00460D98"/>
    <w:rsid w:val="00461FBD"/>
    <w:rsid w:val="00462BF4"/>
    <w:rsid w:val="00463495"/>
    <w:rsid w:val="00464AA3"/>
    <w:rsid w:val="00465F39"/>
    <w:rsid w:val="00466B64"/>
    <w:rsid w:val="004672BD"/>
    <w:rsid w:val="00467574"/>
    <w:rsid w:val="0047200A"/>
    <w:rsid w:val="0047240F"/>
    <w:rsid w:val="004726D2"/>
    <w:rsid w:val="00474079"/>
    <w:rsid w:val="00474959"/>
    <w:rsid w:val="00476C4B"/>
    <w:rsid w:val="004770A2"/>
    <w:rsid w:val="00480C27"/>
    <w:rsid w:val="004818EC"/>
    <w:rsid w:val="004835F5"/>
    <w:rsid w:val="00483791"/>
    <w:rsid w:val="0048472C"/>
    <w:rsid w:val="004852CC"/>
    <w:rsid w:val="00486514"/>
    <w:rsid w:val="00490FA9"/>
    <w:rsid w:val="0049221A"/>
    <w:rsid w:val="0049317B"/>
    <w:rsid w:val="004963CD"/>
    <w:rsid w:val="00497071"/>
    <w:rsid w:val="00497750"/>
    <w:rsid w:val="00497A4D"/>
    <w:rsid w:val="004A0845"/>
    <w:rsid w:val="004A0857"/>
    <w:rsid w:val="004A1C82"/>
    <w:rsid w:val="004A4D0D"/>
    <w:rsid w:val="004B10B6"/>
    <w:rsid w:val="004B1172"/>
    <w:rsid w:val="004B22F7"/>
    <w:rsid w:val="004B2790"/>
    <w:rsid w:val="004B3B23"/>
    <w:rsid w:val="004B4142"/>
    <w:rsid w:val="004B432E"/>
    <w:rsid w:val="004B44A5"/>
    <w:rsid w:val="004B4651"/>
    <w:rsid w:val="004B4685"/>
    <w:rsid w:val="004B623D"/>
    <w:rsid w:val="004C16E9"/>
    <w:rsid w:val="004C28B9"/>
    <w:rsid w:val="004C7034"/>
    <w:rsid w:val="004C7212"/>
    <w:rsid w:val="004C79FD"/>
    <w:rsid w:val="004D0F70"/>
    <w:rsid w:val="004D10B3"/>
    <w:rsid w:val="004D153F"/>
    <w:rsid w:val="004D1771"/>
    <w:rsid w:val="004D1A9F"/>
    <w:rsid w:val="004D1ABA"/>
    <w:rsid w:val="004D4A51"/>
    <w:rsid w:val="004D643C"/>
    <w:rsid w:val="004D68E5"/>
    <w:rsid w:val="004E16EE"/>
    <w:rsid w:val="004E184B"/>
    <w:rsid w:val="004E1CD0"/>
    <w:rsid w:val="004E35C2"/>
    <w:rsid w:val="004E3914"/>
    <w:rsid w:val="004E44D2"/>
    <w:rsid w:val="004E4AEF"/>
    <w:rsid w:val="004E5B63"/>
    <w:rsid w:val="004E6A92"/>
    <w:rsid w:val="004F0E63"/>
    <w:rsid w:val="004F1144"/>
    <w:rsid w:val="004F15FB"/>
    <w:rsid w:val="004F55EC"/>
    <w:rsid w:val="004F778E"/>
    <w:rsid w:val="00500D12"/>
    <w:rsid w:val="00501D3C"/>
    <w:rsid w:val="005033DA"/>
    <w:rsid w:val="00504FC2"/>
    <w:rsid w:val="00511F3E"/>
    <w:rsid w:val="00514AD4"/>
    <w:rsid w:val="005162A1"/>
    <w:rsid w:val="0051634E"/>
    <w:rsid w:val="005166F3"/>
    <w:rsid w:val="0051725A"/>
    <w:rsid w:val="0051760E"/>
    <w:rsid w:val="00517F53"/>
    <w:rsid w:val="0052160E"/>
    <w:rsid w:val="0052282F"/>
    <w:rsid w:val="00523048"/>
    <w:rsid w:val="00523E4D"/>
    <w:rsid w:val="0053373E"/>
    <w:rsid w:val="00533B5A"/>
    <w:rsid w:val="00535F56"/>
    <w:rsid w:val="00536454"/>
    <w:rsid w:val="0053684D"/>
    <w:rsid w:val="00536FAC"/>
    <w:rsid w:val="00537D91"/>
    <w:rsid w:val="00540C83"/>
    <w:rsid w:val="00541414"/>
    <w:rsid w:val="005414A5"/>
    <w:rsid w:val="00541C81"/>
    <w:rsid w:val="0054211F"/>
    <w:rsid w:val="005423BC"/>
    <w:rsid w:val="00543B1B"/>
    <w:rsid w:val="00545E36"/>
    <w:rsid w:val="00546049"/>
    <w:rsid w:val="0054625C"/>
    <w:rsid w:val="00546ED7"/>
    <w:rsid w:val="00551B6E"/>
    <w:rsid w:val="00552916"/>
    <w:rsid w:val="00554CEB"/>
    <w:rsid w:val="00557571"/>
    <w:rsid w:val="005578A7"/>
    <w:rsid w:val="005603CD"/>
    <w:rsid w:val="00560400"/>
    <w:rsid w:val="00560512"/>
    <w:rsid w:val="00561ED2"/>
    <w:rsid w:val="00562E77"/>
    <w:rsid w:val="00562EF9"/>
    <w:rsid w:val="00563EA5"/>
    <w:rsid w:val="00564467"/>
    <w:rsid w:val="00564606"/>
    <w:rsid w:val="0056536D"/>
    <w:rsid w:val="005673B9"/>
    <w:rsid w:val="005705BF"/>
    <w:rsid w:val="00570E98"/>
    <w:rsid w:val="0057377C"/>
    <w:rsid w:val="00574AF1"/>
    <w:rsid w:val="0057515F"/>
    <w:rsid w:val="00577E54"/>
    <w:rsid w:val="005800A4"/>
    <w:rsid w:val="00581EE1"/>
    <w:rsid w:val="00583FD1"/>
    <w:rsid w:val="00586336"/>
    <w:rsid w:val="00587086"/>
    <w:rsid w:val="00591525"/>
    <w:rsid w:val="00591657"/>
    <w:rsid w:val="00591BAC"/>
    <w:rsid w:val="00593AED"/>
    <w:rsid w:val="00594172"/>
    <w:rsid w:val="0059681A"/>
    <w:rsid w:val="005A026F"/>
    <w:rsid w:val="005A03A3"/>
    <w:rsid w:val="005A04B7"/>
    <w:rsid w:val="005A20DC"/>
    <w:rsid w:val="005A386E"/>
    <w:rsid w:val="005A4B8E"/>
    <w:rsid w:val="005A674A"/>
    <w:rsid w:val="005B200F"/>
    <w:rsid w:val="005B27FE"/>
    <w:rsid w:val="005B28AA"/>
    <w:rsid w:val="005B3274"/>
    <w:rsid w:val="005B4E5A"/>
    <w:rsid w:val="005C1072"/>
    <w:rsid w:val="005C1877"/>
    <w:rsid w:val="005C1F2F"/>
    <w:rsid w:val="005C2B52"/>
    <w:rsid w:val="005C6763"/>
    <w:rsid w:val="005C6ADF"/>
    <w:rsid w:val="005D1E7E"/>
    <w:rsid w:val="005D24CD"/>
    <w:rsid w:val="005D31E7"/>
    <w:rsid w:val="005D47EA"/>
    <w:rsid w:val="005E2672"/>
    <w:rsid w:val="005E2C16"/>
    <w:rsid w:val="005E3BD2"/>
    <w:rsid w:val="005E43D8"/>
    <w:rsid w:val="005F1336"/>
    <w:rsid w:val="005F2768"/>
    <w:rsid w:val="005F299B"/>
    <w:rsid w:val="005F316D"/>
    <w:rsid w:val="005F41C8"/>
    <w:rsid w:val="005F4473"/>
    <w:rsid w:val="005F5251"/>
    <w:rsid w:val="005F52CB"/>
    <w:rsid w:val="005F57B5"/>
    <w:rsid w:val="005F5995"/>
    <w:rsid w:val="005F5B2E"/>
    <w:rsid w:val="005F63A9"/>
    <w:rsid w:val="005F793A"/>
    <w:rsid w:val="00602EBF"/>
    <w:rsid w:val="00603710"/>
    <w:rsid w:val="00604557"/>
    <w:rsid w:val="00604F1F"/>
    <w:rsid w:val="00606083"/>
    <w:rsid w:val="0060695D"/>
    <w:rsid w:val="00606DDF"/>
    <w:rsid w:val="006101C7"/>
    <w:rsid w:val="00611BD1"/>
    <w:rsid w:val="006125DF"/>
    <w:rsid w:val="006164D0"/>
    <w:rsid w:val="0061790F"/>
    <w:rsid w:val="00622605"/>
    <w:rsid w:val="00622C68"/>
    <w:rsid w:val="006230B9"/>
    <w:rsid w:val="006245B4"/>
    <w:rsid w:val="00625454"/>
    <w:rsid w:val="00625ACB"/>
    <w:rsid w:val="006268D9"/>
    <w:rsid w:val="0062707F"/>
    <w:rsid w:val="006271B8"/>
    <w:rsid w:val="006272A0"/>
    <w:rsid w:val="00627B4D"/>
    <w:rsid w:val="00627CBD"/>
    <w:rsid w:val="00630C24"/>
    <w:rsid w:val="00632931"/>
    <w:rsid w:val="006331AE"/>
    <w:rsid w:val="00633CF5"/>
    <w:rsid w:val="00634674"/>
    <w:rsid w:val="00636B03"/>
    <w:rsid w:val="00636BBF"/>
    <w:rsid w:val="0064129D"/>
    <w:rsid w:val="006420D4"/>
    <w:rsid w:val="0064216C"/>
    <w:rsid w:val="00646F24"/>
    <w:rsid w:val="006501DA"/>
    <w:rsid w:val="006519BE"/>
    <w:rsid w:val="00652B23"/>
    <w:rsid w:val="006537F1"/>
    <w:rsid w:val="006538E6"/>
    <w:rsid w:val="00653B46"/>
    <w:rsid w:val="00654477"/>
    <w:rsid w:val="006559DE"/>
    <w:rsid w:val="0065698E"/>
    <w:rsid w:val="006576CA"/>
    <w:rsid w:val="00660663"/>
    <w:rsid w:val="00661963"/>
    <w:rsid w:val="00665DA3"/>
    <w:rsid w:val="00666623"/>
    <w:rsid w:val="00666946"/>
    <w:rsid w:val="00670042"/>
    <w:rsid w:val="00670A51"/>
    <w:rsid w:val="0067165A"/>
    <w:rsid w:val="0067195C"/>
    <w:rsid w:val="00671FE4"/>
    <w:rsid w:val="006726E7"/>
    <w:rsid w:val="00673550"/>
    <w:rsid w:val="006737F9"/>
    <w:rsid w:val="00675201"/>
    <w:rsid w:val="00675338"/>
    <w:rsid w:val="00675C7E"/>
    <w:rsid w:val="0067651D"/>
    <w:rsid w:val="00676A1E"/>
    <w:rsid w:val="00680672"/>
    <w:rsid w:val="006834F7"/>
    <w:rsid w:val="00683C74"/>
    <w:rsid w:val="00683FA0"/>
    <w:rsid w:val="00683FD3"/>
    <w:rsid w:val="00685561"/>
    <w:rsid w:val="006877D1"/>
    <w:rsid w:val="006907EE"/>
    <w:rsid w:val="00690987"/>
    <w:rsid w:val="00691204"/>
    <w:rsid w:val="00692613"/>
    <w:rsid w:val="0069361A"/>
    <w:rsid w:val="0069491B"/>
    <w:rsid w:val="0069546C"/>
    <w:rsid w:val="0069740F"/>
    <w:rsid w:val="006A1A60"/>
    <w:rsid w:val="006A208E"/>
    <w:rsid w:val="006A3F7D"/>
    <w:rsid w:val="006A41F7"/>
    <w:rsid w:val="006A496A"/>
    <w:rsid w:val="006A6857"/>
    <w:rsid w:val="006A6AE6"/>
    <w:rsid w:val="006A6DDA"/>
    <w:rsid w:val="006B0319"/>
    <w:rsid w:val="006B1D71"/>
    <w:rsid w:val="006B3579"/>
    <w:rsid w:val="006B3BC7"/>
    <w:rsid w:val="006B5FB2"/>
    <w:rsid w:val="006B75BA"/>
    <w:rsid w:val="006C0FCE"/>
    <w:rsid w:val="006C15D7"/>
    <w:rsid w:val="006C1AC5"/>
    <w:rsid w:val="006C26BE"/>
    <w:rsid w:val="006C2F58"/>
    <w:rsid w:val="006C2FA6"/>
    <w:rsid w:val="006C4313"/>
    <w:rsid w:val="006C5F1F"/>
    <w:rsid w:val="006C6455"/>
    <w:rsid w:val="006D30E7"/>
    <w:rsid w:val="006D3AE5"/>
    <w:rsid w:val="006D4586"/>
    <w:rsid w:val="006D5362"/>
    <w:rsid w:val="006D6D92"/>
    <w:rsid w:val="006D6F9B"/>
    <w:rsid w:val="006E09C8"/>
    <w:rsid w:val="006E0CB5"/>
    <w:rsid w:val="006E2865"/>
    <w:rsid w:val="006E29CA"/>
    <w:rsid w:val="006E7C09"/>
    <w:rsid w:val="006F08C5"/>
    <w:rsid w:val="006F0EA3"/>
    <w:rsid w:val="006F0EF1"/>
    <w:rsid w:val="006F16D4"/>
    <w:rsid w:val="006F2CE7"/>
    <w:rsid w:val="006F2F66"/>
    <w:rsid w:val="006F459C"/>
    <w:rsid w:val="006F490F"/>
    <w:rsid w:val="00701304"/>
    <w:rsid w:val="00702C61"/>
    <w:rsid w:val="007040D2"/>
    <w:rsid w:val="00704E22"/>
    <w:rsid w:val="0070543C"/>
    <w:rsid w:val="00705F05"/>
    <w:rsid w:val="007107E0"/>
    <w:rsid w:val="00710BA4"/>
    <w:rsid w:val="00711181"/>
    <w:rsid w:val="00712B96"/>
    <w:rsid w:val="0071447C"/>
    <w:rsid w:val="00714889"/>
    <w:rsid w:val="0071588C"/>
    <w:rsid w:val="007167DF"/>
    <w:rsid w:val="0071718A"/>
    <w:rsid w:val="00720455"/>
    <w:rsid w:val="00720C99"/>
    <w:rsid w:val="00721810"/>
    <w:rsid w:val="00722C4B"/>
    <w:rsid w:val="00725282"/>
    <w:rsid w:val="0072649F"/>
    <w:rsid w:val="00726F6C"/>
    <w:rsid w:val="00727AC1"/>
    <w:rsid w:val="007307DA"/>
    <w:rsid w:val="007316AE"/>
    <w:rsid w:val="0073289E"/>
    <w:rsid w:val="007334A8"/>
    <w:rsid w:val="00733A12"/>
    <w:rsid w:val="007358B0"/>
    <w:rsid w:val="00735D33"/>
    <w:rsid w:val="00736C09"/>
    <w:rsid w:val="007372CB"/>
    <w:rsid w:val="0074042D"/>
    <w:rsid w:val="007413C0"/>
    <w:rsid w:val="00742052"/>
    <w:rsid w:val="00742573"/>
    <w:rsid w:val="007444D2"/>
    <w:rsid w:val="007463C2"/>
    <w:rsid w:val="00747095"/>
    <w:rsid w:val="0075025B"/>
    <w:rsid w:val="00752471"/>
    <w:rsid w:val="007537B6"/>
    <w:rsid w:val="007547EE"/>
    <w:rsid w:val="007605B1"/>
    <w:rsid w:val="00762FF4"/>
    <w:rsid w:val="00764462"/>
    <w:rsid w:val="007663EC"/>
    <w:rsid w:val="00770836"/>
    <w:rsid w:val="00771959"/>
    <w:rsid w:val="007730AF"/>
    <w:rsid w:val="00773200"/>
    <w:rsid w:val="0077337B"/>
    <w:rsid w:val="00774785"/>
    <w:rsid w:val="00776638"/>
    <w:rsid w:val="007800F2"/>
    <w:rsid w:val="0078426A"/>
    <w:rsid w:val="00784A16"/>
    <w:rsid w:val="0078509A"/>
    <w:rsid w:val="00786954"/>
    <w:rsid w:val="007907EB"/>
    <w:rsid w:val="00790A07"/>
    <w:rsid w:val="007920DD"/>
    <w:rsid w:val="00792417"/>
    <w:rsid w:val="00792A98"/>
    <w:rsid w:val="007939FC"/>
    <w:rsid w:val="00794ED1"/>
    <w:rsid w:val="00794FDC"/>
    <w:rsid w:val="0079515E"/>
    <w:rsid w:val="00795831"/>
    <w:rsid w:val="00795973"/>
    <w:rsid w:val="00797E26"/>
    <w:rsid w:val="007A0896"/>
    <w:rsid w:val="007A2BF1"/>
    <w:rsid w:val="007A32BE"/>
    <w:rsid w:val="007A369E"/>
    <w:rsid w:val="007A57E6"/>
    <w:rsid w:val="007A5DA0"/>
    <w:rsid w:val="007A6776"/>
    <w:rsid w:val="007B08D6"/>
    <w:rsid w:val="007B1C1D"/>
    <w:rsid w:val="007B2150"/>
    <w:rsid w:val="007B239E"/>
    <w:rsid w:val="007B2876"/>
    <w:rsid w:val="007B2991"/>
    <w:rsid w:val="007B2B08"/>
    <w:rsid w:val="007B2E14"/>
    <w:rsid w:val="007B30D5"/>
    <w:rsid w:val="007B3D8D"/>
    <w:rsid w:val="007B4661"/>
    <w:rsid w:val="007B502A"/>
    <w:rsid w:val="007B5190"/>
    <w:rsid w:val="007B57EA"/>
    <w:rsid w:val="007B6158"/>
    <w:rsid w:val="007B6C75"/>
    <w:rsid w:val="007B7379"/>
    <w:rsid w:val="007B7471"/>
    <w:rsid w:val="007C07FE"/>
    <w:rsid w:val="007C0F89"/>
    <w:rsid w:val="007C1AE7"/>
    <w:rsid w:val="007C33FC"/>
    <w:rsid w:val="007C5D41"/>
    <w:rsid w:val="007C7D47"/>
    <w:rsid w:val="007D04DD"/>
    <w:rsid w:val="007D1346"/>
    <w:rsid w:val="007D17E3"/>
    <w:rsid w:val="007D1A75"/>
    <w:rsid w:val="007D3FD3"/>
    <w:rsid w:val="007D4043"/>
    <w:rsid w:val="007D4601"/>
    <w:rsid w:val="007D5428"/>
    <w:rsid w:val="007D5CE7"/>
    <w:rsid w:val="007D5F67"/>
    <w:rsid w:val="007D6308"/>
    <w:rsid w:val="007D637A"/>
    <w:rsid w:val="007D691B"/>
    <w:rsid w:val="007D6AD9"/>
    <w:rsid w:val="007D6C35"/>
    <w:rsid w:val="007E140C"/>
    <w:rsid w:val="007E20B8"/>
    <w:rsid w:val="007E58D0"/>
    <w:rsid w:val="007E74BC"/>
    <w:rsid w:val="007E7FB2"/>
    <w:rsid w:val="007F1307"/>
    <w:rsid w:val="007F187D"/>
    <w:rsid w:val="007F2B07"/>
    <w:rsid w:val="007F54D8"/>
    <w:rsid w:val="007F65FE"/>
    <w:rsid w:val="00800953"/>
    <w:rsid w:val="00801017"/>
    <w:rsid w:val="00801A6A"/>
    <w:rsid w:val="00802AC2"/>
    <w:rsid w:val="0080491E"/>
    <w:rsid w:val="00805D81"/>
    <w:rsid w:val="00806027"/>
    <w:rsid w:val="00806596"/>
    <w:rsid w:val="008067D2"/>
    <w:rsid w:val="00806FD3"/>
    <w:rsid w:val="00807AD7"/>
    <w:rsid w:val="008125F5"/>
    <w:rsid w:val="00815164"/>
    <w:rsid w:val="008169EC"/>
    <w:rsid w:val="00817B53"/>
    <w:rsid w:val="008200BD"/>
    <w:rsid w:val="00823417"/>
    <w:rsid w:val="00823CD0"/>
    <w:rsid w:val="00824279"/>
    <w:rsid w:val="00824F33"/>
    <w:rsid w:val="0082588D"/>
    <w:rsid w:val="00825C45"/>
    <w:rsid w:val="00825C74"/>
    <w:rsid w:val="00825EBE"/>
    <w:rsid w:val="008262E1"/>
    <w:rsid w:val="00827064"/>
    <w:rsid w:val="008279BB"/>
    <w:rsid w:val="0083148A"/>
    <w:rsid w:val="00831A8D"/>
    <w:rsid w:val="00831B7E"/>
    <w:rsid w:val="00833637"/>
    <w:rsid w:val="008401C3"/>
    <w:rsid w:val="00841A9A"/>
    <w:rsid w:val="00842371"/>
    <w:rsid w:val="00842DE1"/>
    <w:rsid w:val="00847519"/>
    <w:rsid w:val="00847C48"/>
    <w:rsid w:val="00847D2C"/>
    <w:rsid w:val="008518A4"/>
    <w:rsid w:val="008532AE"/>
    <w:rsid w:val="008554C7"/>
    <w:rsid w:val="00856B8B"/>
    <w:rsid w:val="008575CD"/>
    <w:rsid w:val="008575E3"/>
    <w:rsid w:val="008579E9"/>
    <w:rsid w:val="00860420"/>
    <w:rsid w:val="008608F6"/>
    <w:rsid w:val="008616B1"/>
    <w:rsid w:val="008653DE"/>
    <w:rsid w:val="00867173"/>
    <w:rsid w:val="00867648"/>
    <w:rsid w:val="00871B4C"/>
    <w:rsid w:val="008720A1"/>
    <w:rsid w:val="00873DEC"/>
    <w:rsid w:val="00875129"/>
    <w:rsid w:val="008752A6"/>
    <w:rsid w:val="008762BA"/>
    <w:rsid w:val="008769A7"/>
    <w:rsid w:val="00876D82"/>
    <w:rsid w:val="008847B6"/>
    <w:rsid w:val="00887693"/>
    <w:rsid w:val="00891875"/>
    <w:rsid w:val="0089342A"/>
    <w:rsid w:val="008935D3"/>
    <w:rsid w:val="008A01B2"/>
    <w:rsid w:val="008A08E7"/>
    <w:rsid w:val="008A2906"/>
    <w:rsid w:val="008A3DA8"/>
    <w:rsid w:val="008A3EC4"/>
    <w:rsid w:val="008A42F5"/>
    <w:rsid w:val="008A437E"/>
    <w:rsid w:val="008A4561"/>
    <w:rsid w:val="008A46C8"/>
    <w:rsid w:val="008A6270"/>
    <w:rsid w:val="008A7149"/>
    <w:rsid w:val="008B08F5"/>
    <w:rsid w:val="008B1E1B"/>
    <w:rsid w:val="008B1FD0"/>
    <w:rsid w:val="008B3286"/>
    <w:rsid w:val="008B72F3"/>
    <w:rsid w:val="008C0070"/>
    <w:rsid w:val="008C3B9F"/>
    <w:rsid w:val="008C47AB"/>
    <w:rsid w:val="008C5121"/>
    <w:rsid w:val="008C7E26"/>
    <w:rsid w:val="008D0869"/>
    <w:rsid w:val="008D1106"/>
    <w:rsid w:val="008D1D84"/>
    <w:rsid w:val="008D38E3"/>
    <w:rsid w:val="008D3DCA"/>
    <w:rsid w:val="008D3DD2"/>
    <w:rsid w:val="008D40F0"/>
    <w:rsid w:val="008D5D90"/>
    <w:rsid w:val="008D62C4"/>
    <w:rsid w:val="008D6AF6"/>
    <w:rsid w:val="008D6F06"/>
    <w:rsid w:val="008E1007"/>
    <w:rsid w:val="008E2940"/>
    <w:rsid w:val="008E42E7"/>
    <w:rsid w:val="008E4440"/>
    <w:rsid w:val="008E47D2"/>
    <w:rsid w:val="008E4981"/>
    <w:rsid w:val="008E49BE"/>
    <w:rsid w:val="008E4F03"/>
    <w:rsid w:val="008E5D53"/>
    <w:rsid w:val="008E72B8"/>
    <w:rsid w:val="008F196A"/>
    <w:rsid w:val="008F1C8C"/>
    <w:rsid w:val="008F2039"/>
    <w:rsid w:val="008F24F4"/>
    <w:rsid w:val="008F2566"/>
    <w:rsid w:val="008F2B90"/>
    <w:rsid w:val="008F2C8F"/>
    <w:rsid w:val="008F3810"/>
    <w:rsid w:val="008F3F57"/>
    <w:rsid w:val="008F7BE3"/>
    <w:rsid w:val="008F7E7C"/>
    <w:rsid w:val="00900181"/>
    <w:rsid w:val="00900381"/>
    <w:rsid w:val="00903C0A"/>
    <w:rsid w:val="00904EEC"/>
    <w:rsid w:val="00905F46"/>
    <w:rsid w:val="00906DA6"/>
    <w:rsid w:val="00912804"/>
    <w:rsid w:val="00914438"/>
    <w:rsid w:val="00915097"/>
    <w:rsid w:val="009152FA"/>
    <w:rsid w:val="00915C84"/>
    <w:rsid w:val="00920678"/>
    <w:rsid w:val="00920A56"/>
    <w:rsid w:val="009228EC"/>
    <w:rsid w:val="00924E0E"/>
    <w:rsid w:val="009254B6"/>
    <w:rsid w:val="009258B0"/>
    <w:rsid w:val="00925B2E"/>
    <w:rsid w:val="00925FBB"/>
    <w:rsid w:val="0092701A"/>
    <w:rsid w:val="0092765B"/>
    <w:rsid w:val="0092767B"/>
    <w:rsid w:val="0092791A"/>
    <w:rsid w:val="00930649"/>
    <w:rsid w:val="00932B64"/>
    <w:rsid w:val="00934217"/>
    <w:rsid w:val="00936B0D"/>
    <w:rsid w:val="00936D16"/>
    <w:rsid w:val="00936D90"/>
    <w:rsid w:val="00937719"/>
    <w:rsid w:val="00942333"/>
    <w:rsid w:val="009439E1"/>
    <w:rsid w:val="00945193"/>
    <w:rsid w:val="00945416"/>
    <w:rsid w:val="009461B9"/>
    <w:rsid w:val="009475DE"/>
    <w:rsid w:val="00947968"/>
    <w:rsid w:val="00950311"/>
    <w:rsid w:val="009509D2"/>
    <w:rsid w:val="0095507E"/>
    <w:rsid w:val="00955847"/>
    <w:rsid w:val="009570B1"/>
    <w:rsid w:val="009631DF"/>
    <w:rsid w:val="00966066"/>
    <w:rsid w:val="00966EAD"/>
    <w:rsid w:val="009712BD"/>
    <w:rsid w:val="0097147B"/>
    <w:rsid w:val="009722B5"/>
    <w:rsid w:val="00972594"/>
    <w:rsid w:val="0097310A"/>
    <w:rsid w:val="00975F93"/>
    <w:rsid w:val="009761A6"/>
    <w:rsid w:val="009768E5"/>
    <w:rsid w:val="00980D60"/>
    <w:rsid w:val="0098198A"/>
    <w:rsid w:val="0098477F"/>
    <w:rsid w:val="00985B87"/>
    <w:rsid w:val="00985CF6"/>
    <w:rsid w:val="0099022D"/>
    <w:rsid w:val="009905E8"/>
    <w:rsid w:val="009912BB"/>
    <w:rsid w:val="009915DD"/>
    <w:rsid w:val="00992853"/>
    <w:rsid w:val="00992B63"/>
    <w:rsid w:val="00993497"/>
    <w:rsid w:val="009948CE"/>
    <w:rsid w:val="009967B6"/>
    <w:rsid w:val="00996A25"/>
    <w:rsid w:val="009973F6"/>
    <w:rsid w:val="00997B4E"/>
    <w:rsid w:val="009A047E"/>
    <w:rsid w:val="009A0735"/>
    <w:rsid w:val="009A0863"/>
    <w:rsid w:val="009A126B"/>
    <w:rsid w:val="009A12BB"/>
    <w:rsid w:val="009A16CB"/>
    <w:rsid w:val="009A360F"/>
    <w:rsid w:val="009A387E"/>
    <w:rsid w:val="009A3C5D"/>
    <w:rsid w:val="009A667C"/>
    <w:rsid w:val="009B03EB"/>
    <w:rsid w:val="009B0951"/>
    <w:rsid w:val="009B1931"/>
    <w:rsid w:val="009B3108"/>
    <w:rsid w:val="009B3739"/>
    <w:rsid w:val="009B793C"/>
    <w:rsid w:val="009C0140"/>
    <w:rsid w:val="009C2E56"/>
    <w:rsid w:val="009C35D2"/>
    <w:rsid w:val="009C6378"/>
    <w:rsid w:val="009C649F"/>
    <w:rsid w:val="009C76CA"/>
    <w:rsid w:val="009D0C3F"/>
    <w:rsid w:val="009D1900"/>
    <w:rsid w:val="009D2231"/>
    <w:rsid w:val="009D2817"/>
    <w:rsid w:val="009D2B04"/>
    <w:rsid w:val="009D3CF1"/>
    <w:rsid w:val="009D5BFA"/>
    <w:rsid w:val="009D7A08"/>
    <w:rsid w:val="009D7C65"/>
    <w:rsid w:val="009D7F7C"/>
    <w:rsid w:val="009E0B1B"/>
    <w:rsid w:val="009E16AB"/>
    <w:rsid w:val="009E16B8"/>
    <w:rsid w:val="009E1B2C"/>
    <w:rsid w:val="009E2B35"/>
    <w:rsid w:val="009E2E50"/>
    <w:rsid w:val="009E5A6D"/>
    <w:rsid w:val="009F00EC"/>
    <w:rsid w:val="009F0559"/>
    <w:rsid w:val="009F07EE"/>
    <w:rsid w:val="009F10B4"/>
    <w:rsid w:val="009F77CC"/>
    <w:rsid w:val="009F78FF"/>
    <w:rsid w:val="009F7AA2"/>
    <w:rsid w:val="00A0139F"/>
    <w:rsid w:val="00A02D8F"/>
    <w:rsid w:val="00A03EA0"/>
    <w:rsid w:val="00A04526"/>
    <w:rsid w:val="00A04B50"/>
    <w:rsid w:val="00A052DF"/>
    <w:rsid w:val="00A0588B"/>
    <w:rsid w:val="00A06633"/>
    <w:rsid w:val="00A06ACB"/>
    <w:rsid w:val="00A07079"/>
    <w:rsid w:val="00A07427"/>
    <w:rsid w:val="00A12BF5"/>
    <w:rsid w:val="00A14126"/>
    <w:rsid w:val="00A14157"/>
    <w:rsid w:val="00A14E4C"/>
    <w:rsid w:val="00A154ED"/>
    <w:rsid w:val="00A15934"/>
    <w:rsid w:val="00A16A2C"/>
    <w:rsid w:val="00A16F8E"/>
    <w:rsid w:val="00A21104"/>
    <w:rsid w:val="00A2117F"/>
    <w:rsid w:val="00A2238A"/>
    <w:rsid w:val="00A22F19"/>
    <w:rsid w:val="00A23537"/>
    <w:rsid w:val="00A23750"/>
    <w:rsid w:val="00A23F6B"/>
    <w:rsid w:val="00A25395"/>
    <w:rsid w:val="00A25454"/>
    <w:rsid w:val="00A3157E"/>
    <w:rsid w:val="00A3422E"/>
    <w:rsid w:val="00A349CD"/>
    <w:rsid w:val="00A34E3A"/>
    <w:rsid w:val="00A34F8A"/>
    <w:rsid w:val="00A40508"/>
    <w:rsid w:val="00A40AE0"/>
    <w:rsid w:val="00A40CC6"/>
    <w:rsid w:val="00A4278A"/>
    <w:rsid w:val="00A4397A"/>
    <w:rsid w:val="00A44150"/>
    <w:rsid w:val="00A44286"/>
    <w:rsid w:val="00A44B6E"/>
    <w:rsid w:val="00A44CE4"/>
    <w:rsid w:val="00A45817"/>
    <w:rsid w:val="00A463DA"/>
    <w:rsid w:val="00A51BAF"/>
    <w:rsid w:val="00A529F5"/>
    <w:rsid w:val="00A53777"/>
    <w:rsid w:val="00A541CA"/>
    <w:rsid w:val="00A5440C"/>
    <w:rsid w:val="00A546A8"/>
    <w:rsid w:val="00A54977"/>
    <w:rsid w:val="00A5546D"/>
    <w:rsid w:val="00A6040B"/>
    <w:rsid w:val="00A63380"/>
    <w:rsid w:val="00A6376A"/>
    <w:rsid w:val="00A6477C"/>
    <w:rsid w:val="00A67147"/>
    <w:rsid w:val="00A678D8"/>
    <w:rsid w:val="00A67D5F"/>
    <w:rsid w:val="00A72C71"/>
    <w:rsid w:val="00A72DAF"/>
    <w:rsid w:val="00A734BF"/>
    <w:rsid w:val="00A771D2"/>
    <w:rsid w:val="00A77CC8"/>
    <w:rsid w:val="00A810DE"/>
    <w:rsid w:val="00A81F36"/>
    <w:rsid w:val="00A821C2"/>
    <w:rsid w:val="00A82EF2"/>
    <w:rsid w:val="00A83406"/>
    <w:rsid w:val="00A83AEB"/>
    <w:rsid w:val="00A8435B"/>
    <w:rsid w:val="00A85163"/>
    <w:rsid w:val="00A85FC0"/>
    <w:rsid w:val="00A94525"/>
    <w:rsid w:val="00A9503E"/>
    <w:rsid w:val="00A95673"/>
    <w:rsid w:val="00A978F0"/>
    <w:rsid w:val="00A97B1E"/>
    <w:rsid w:val="00A97D68"/>
    <w:rsid w:val="00AA3D1E"/>
    <w:rsid w:val="00AA4F01"/>
    <w:rsid w:val="00AA4FAC"/>
    <w:rsid w:val="00AA5457"/>
    <w:rsid w:val="00AA6F55"/>
    <w:rsid w:val="00AA7CA4"/>
    <w:rsid w:val="00AB2246"/>
    <w:rsid w:val="00AB27AD"/>
    <w:rsid w:val="00AB2F29"/>
    <w:rsid w:val="00AB4C2F"/>
    <w:rsid w:val="00AB5239"/>
    <w:rsid w:val="00AB5F9C"/>
    <w:rsid w:val="00AB65FE"/>
    <w:rsid w:val="00AB7E9D"/>
    <w:rsid w:val="00AC1DD6"/>
    <w:rsid w:val="00AC34D1"/>
    <w:rsid w:val="00AC4B5A"/>
    <w:rsid w:val="00AC4D13"/>
    <w:rsid w:val="00AC5560"/>
    <w:rsid w:val="00AC5C1A"/>
    <w:rsid w:val="00AC647B"/>
    <w:rsid w:val="00AC68BD"/>
    <w:rsid w:val="00AC7260"/>
    <w:rsid w:val="00AC735D"/>
    <w:rsid w:val="00AC7D43"/>
    <w:rsid w:val="00AD1DAC"/>
    <w:rsid w:val="00AD2921"/>
    <w:rsid w:val="00AD6BF2"/>
    <w:rsid w:val="00AD6D9A"/>
    <w:rsid w:val="00AD7774"/>
    <w:rsid w:val="00AE1790"/>
    <w:rsid w:val="00AE1DA0"/>
    <w:rsid w:val="00AE2916"/>
    <w:rsid w:val="00AE51DC"/>
    <w:rsid w:val="00AE6AFC"/>
    <w:rsid w:val="00AE7BA1"/>
    <w:rsid w:val="00AE7BB4"/>
    <w:rsid w:val="00AF16C7"/>
    <w:rsid w:val="00AF1C63"/>
    <w:rsid w:val="00AF2B33"/>
    <w:rsid w:val="00AF3DE3"/>
    <w:rsid w:val="00AF3E55"/>
    <w:rsid w:val="00AF55C3"/>
    <w:rsid w:val="00AF5689"/>
    <w:rsid w:val="00AF6820"/>
    <w:rsid w:val="00B02D13"/>
    <w:rsid w:val="00B03C5D"/>
    <w:rsid w:val="00B03D31"/>
    <w:rsid w:val="00B040B2"/>
    <w:rsid w:val="00B10F2B"/>
    <w:rsid w:val="00B1562C"/>
    <w:rsid w:val="00B16432"/>
    <w:rsid w:val="00B172C1"/>
    <w:rsid w:val="00B208D8"/>
    <w:rsid w:val="00B208E6"/>
    <w:rsid w:val="00B21E9D"/>
    <w:rsid w:val="00B25200"/>
    <w:rsid w:val="00B25846"/>
    <w:rsid w:val="00B26545"/>
    <w:rsid w:val="00B26EA5"/>
    <w:rsid w:val="00B302B8"/>
    <w:rsid w:val="00B31633"/>
    <w:rsid w:val="00B31ACE"/>
    <w:rsid w:val="00B321C0"/>
    <w:rsid w:val="00B33306"/>
    <w:rsid w:val="00B33307"/>
    <w:rsid w:val="00B34BB0"/>
    <w:rsid w:val="00B3707D"/>
    <w:rsid w:val="00B417FD"/>
    <w:rsid w:val="00B41A7A"/>
    <w:rsid w:val="00B42121"/>
    <w:rsid w:val="00B430CC"/>
    <w:rsid w:val="00B44CD5"/>
    <w:rsid w:val="00B44CDC"/>
    <w:rsid w:val="00B454E4"/>
    <w:rsid w:val="00B47BB9"/>
    <w:rsid w:val="00B5092B"/>
    <w:rsid w:val="00B5177C"/>
    <w:rsid w:val="00B517EA"/>
    <w:rsid w:val="00B52A10"/>
    <w:rsid w:val="00B52A73"/>
    <w:rsid w:val="00B52E0F"/>
    <w:rsid w:val="00B54853"/>
    <w:rsid w:val="00B559BF"/>
    <w:rsid w:val="00B5642D"/>
    <w:rsid w:val="00B57769"/>
    <w:rsid w:val="00B57B0F"/>
    <w:rsid w:val="00B6001A"/>
    <w:rsid w:val="00B60F4A"/>
    <w:rsid w:val="00B6241E"/>
    <w:rsid w:val="00B63CD7"/>
    <w:rsid w:val="00B63FF2"/>
    <w:rsid w:val="00B64976"/>
    <w:rsid w:val="00B64C61"/>
    <w:rsid w:val="00B65594"/>
    <w:rsid w:val="00B661DB"/>
    <w:rsid w:val="00B66A00"/>
    <w:rsid w:val="00B67358"/>
    <w:rsid w:val="00B67E66"/>
    <w:rsid w:val="00B70A25"/>
    <w:rsid w:val="00B70CEC"/>
    <w:rsid w:val="00B717A0"/>
    <w:rsid w:val="00B71EDD"/>
    <w:rsid w:val="00B72352"/>
    <w:rsid w:val="00B72F23"/>
    <w:rsid w:val="00B740F9"/>
    <w:rsid w:val="00B76BB5"/>
    <w:rsid w:val="00B77530"/>
    <w:rsid w:val="00B80ED2"/>
    <w:rsid w:val="00B82C37"/>
    <w:rsid w:val="00B831CF"/>
    <w:rsid w:val="00B83F5B"/>
    <w:rsid w:val="00B84091"/>
    <w:rsid w:val="00B84998"/>
    <w:rsid w:val="00B84B97"/>
    <w:rsid w:val="00B864C1"/>
    <w:rsid w:val="00B86556"/>
    <w:rsid w:val="00B87008"/>
    <w:rsid w:val="00B87F69"/>
    <w:rsid w:val="00B87F8B"/>
    <w:rsid w:val="00B90756"/>
    <w:rsid w:val="00B91560"/>
    <w:rsid w:val="00B91BBD"/>
    <w:rsid w:val="00B921F2"/>
    <w:rsid w:val="00B92339"/>
    <w:rsid w:val="00B92C5A"/>
    <w:rsid w:val="00B93D1F"/>
    <w:rsid w:val="00B95762"/>
    <w:rsid w:val="00B96377"/>
    <w:rsid w:val="00B966B4"/>
    <w:rsid w:val="00B97F21"/>
    <w:rsid w:val="00BA1B78"/>
    <w:rsid w:val="00BA2033"/>
    <w:rsid w:val="00BA227A"/>
    <w:rsid w:val="00BA446D"/>
    <w:rsid w:val="00BA537A"/>
    <w:rsid w:val="00BA5835"/>
    <w:rsid w:val="00BA5897"/>
    <w:rsid w:val="00BA66D2"/>
    <w:rsid w:val="00BA7D15"/>
    <w:rsid w:val="00BB028E"/>
    <w:rsid w:val="00BB0E3F"/>
    <w:rsid w:val="00BB0E7D"/>
    <w:rsid w:val="00BB144C"/>
    <w:rsid w:val="00BB1589"/>
    <w:rsid w:val="00BB1DD2"/>
    <w:rsid w:val="00BB2CAB"/>
    <w:rsid w:val="00BB6434"/>
    <w:rsid w:val="00BC27B1"/>
    <w:rsid w:val="00BC38F5"/>
    <w:rsid w:val="00BC3966"/>
    <w:rsid w:val="00BC4543"/>
    <w:rsid w:val="00BC4AA2"/>
    <w:rsid w:val="00BC4CBE"/>
    <w:rsid w:val="00BC4E51"/>
    <w:rsid w:val="00BC7435"/>
    <w:rsid w:val="00BC7A01"/>
    <w:rsid w:val="00BC7E17"/>
    <w:rsid w:val="00BD0B5B"/>
    <w:rsid w:val="00BD1C5F"/>
    <w:rsid w:val="00BD2D06"/>
    <w:rsid w:val="00BD3AF1"/>
    <w:rsid w:val="00BD4047"/>
    <w:rsid w:val="00BD4CEA"/>
    <w:rsid w:val="00BE1FC8"/>
    <w:rsid w:val="00BE30E7"/>
    <w:rsid w:val="00BE3441"/>
    <w:rsid w:val="00BE4086"/>
    <w:rsid w:val="00BE7AA0"/>
    <w:rsid w:val="00BF08BA"/>
    <w:rsid w:val="00BF2597"/>
    <w:rsid w:val="00BF31B7"/>
    <w:rsid w:val="00BF33DC"/>
    <w:rsid w:val="00BF476C"/>
    <w:rsid w:val="00BF545E"/>
    <w:rsid w:val="00BF5F04"/>
    <w:rsid w:val="00BF6452"/>
    <w:rsid w:val="00BF73DF"/>
    <w:rsid w:val="00BF7F7B"/>
    <w:rsid w:val="00C0245E"/>
    <w:rsid w:val="00C05B9E"/>
    <w:rsid w:val="00C1051D"/>
    <w:rsid w:val="00C11668"/>
    <w:rsid w:val="00C132DA"/>
    <w:rsid w:val="00C13ECB"/>
    <w:rsid w:val="00C16185"/>
    <w:rsid w:val="00C16770"/>
    <w:rsid w:val="00C17142"/>
    <w:rsid w:val="00C171DF"/>
    <w:rsid w:val="00C17D2D"/>
    <w:rsid w:val="00C2004D"/>
    <w:rsid w:val="00C204CA"/>
    <w:rsid w:val="00C20807"/>
    <w:rsid w:val="00C20E8C"/>
    <w:rsid w:val="00C22AE8"/>
    <w:rsid w:val="00C23C7B"/>
    <w:rsid w:val="00C24E1F"/>
    <w:rsid w:val="00C25A73"/>
    <w:rsid w:val="00C26350"/>
    <w:rsid w:val="00C26764"/>
    <w:rsid w:val="00C27A2D"/>
    <w:rsid w:val="00C30546"/>
    <w:rsid w:val="00C30B83"/>
    <w:rsid w:val="00C33780"/>
    <w:rsid w:val="00C33857"/>
    <w:rsid w:val="00C34675"/>
    <w:rsid w:val="00C36031"/>
    <w:rsid w:val="00C3628F"/>
    <w:rsid w:val="00C36537"/>
    <w:rsid w:val="00C37619"/>
    <w:rsid w:val="00C37F8E"/>
    <w:rsid w:val="00C40508"/>
    <w:rsid w:val="00C41239"/>
    <w:rsid w:val="00C417DD"/>
    <w:rsid w:val="00C41BD8"/>
    <w:rsid w:val="00C41C79"/>
    <w:rsid w:val="00C423BF"/>
    <w:rsid w:val="00C42F0C"/>
    <w:rsid w:val="00C439A9"/>
    <w:rsid w:val="00C43A30"/>
    <w:rsid w:val="00C44003"/>
    <w:rsid w:val="00C446DE"/>
    <w:rsid w:val="00C45403"/>
    <w:rsid w:val="00C46239"/>
    <w:rsid w:val="00C474C4"/>
    <w:rsid w:val="00C536F7"/>
    <w:rsid w:val="00C53D1A"/>
    <w:rsid w:val="00C54D91"/>
    <w:rsid w:val="00C54E6F"/>
    <w:rsid w:val="00C579C3"/>
    <w:rsid w:val="00C626F7"/>
    <w:rsid w:val="00C63119"/>
    <w:rsid w:val="00C63685"/>
    <w:rsid w:val="00C66787"/>
    <w:rsid w:val="00C67DA2"/>
    <w:rsid w:val="00C70DD6"/>
    <w:rsid w:val="00C71841"/>
    <w:rsid w:val="00C72BE9"/>
    <w:rsid w:val="00C7606B"/>
    <w:rsid w:val="00C76B2E"/>
    <w:rsid w:val="00C77310"/>
    <w:rsid w:val="00C80388"/>
    <w:rsid w:val="00C81889"/>
    <w:rsid w:val="00C81A5A"/>
    <w:rsid w:val="00C82024"/>
    <w:rsid w:val="00C82BBB"/>
    <w:rsid w:val="00C82DCC"/>
    <w:rsid w:val="00C82E94"/>
    <w:rsid w:val="00C83192"/>
    <w:rsid w:val="00C87901"/>
    <w:rsid w:val="00C90BB6"/>
    <w:rsid w:val="00C92478"/>
    <w:rsid w:val="00C92FA3"/>
    <w:rsid w:val="00C93159"/>
    <w:rsid w:val="00C93A8A"/>
    <w:rsid w:val="00C93F4B"/>
    <w:rsid w:val="00C94226"/>
    <w:rsid w:val="00C942CF"/>
    <w:rsid w:val="00C95284"/>
    <w:rsid w:val="00C97E06"/>
    <w:rsid w:val="00CA0B3C"/>
    <w:rsid w:val="00CA26AC"/>
    <w:rsid w:val="00CA2D7D"/>
    <w:rsid w:val="00CA328C"/>
    <w:rsid w:val="00CA4AC5"/>
    <w:rsid w:val="00CA4C73"/>
    <w:rsid w:val="00CA4FD1"/>
    <w:rsid w:val="00CA5C63"/>
    <w:rsid w:val="00CA74EE"/>
    <w:rsid w:val="00CA7653"/>
    <w:rsid w:val="00CB126F"/>
    <w:rsid w:val="00CB398D"/>
    <w:rsid w:val="00CB4841"/>
    <w:rsid w:val="00CB4C3B"/>
    <w:rsid w:val="00CC3AE3"/>
    <w:rsid w:val="00CC4364"/>
    <w:rsid w:val="00CC4A2D"/>
    <w:rsid w:val="00CC6032"/>
    <w:rsid w:val="00CC7D5A"/>
    <w:rsid w:val="00CD1347"/>
    <w:rsid w:val="00CD3254"/>
    <w:rsid w:val="00CD40EF"/>
    <w:rsid w:val="00CD4223"/>
    <w:rsid w:val="00CD4828"/>
    <w:rsid w:val="00CD491C"/>
    <w:rsid w:val="00CE0097"/>
    <w:rsid w:val="00CE0A2D"/>
    <w:rsid w:val="00CE1868"/>
    <w:rsid w:val="00CE1FB5"/>
    <w:rsid w:val="00CE50A3"/>
    <w:rsid w:val="00CE5812"/>
    <w:rsid w:val="00CE6490"/>
    <w:rsid w:val="00CE6F21"/>
    <w:rsid w:val="00CE7365"/>
    <w:rsid w:val="00CF079A"/>
    <w:rsid w:val="00CF18EE"/>
    <w:rsid w:val="00CF1E87"/>
    <w:rsid w:val="00CF2A47"/>
    <w:rsid w:val="00CF3F23"/>
    <w:rsid w:val="00CF4B3C"/>
    <w:rsid w:val="00CF4DF7"/>
    <w:rsid w:val="00CF50AE"/>
    <w:rsid w:val="00D0135B"/>
    <w:rsid w:val="00D03769"/>
    <w:rsid w:val="00D0470A"/>
    <w:rsid w:val="00D058BE"/>
    <w:rsid w:val="00D06366"/>
    <w:rsid w:val="00D06B45"/>
    <w:rsid w:val="00D10696"/>
    <w:rsid w:val="00D141B5"/>
    <w:rsid w:val="00D166D2"/>
    <w:rsid w:val="00D17E24"/>
    <w:rsid w:val="00D208F1"/>
    <w:rsid w:val="00D21342"/>
    <w:rsid w:val="00D221ED"/>
    <w:rsid w:val="00D24D6C"/>
    <w:rsid w:val="00D250A0"/>
    <w:rsid w:val="00D269DD"/>
    <w:rsid w:val="00D2794A"/>
    <w:rsid w:val="00D32C75"/>
    <w:rsid w:val="00D3438E"/>
    <w:rsid w:val="00D35A03"/>
    <w:rsid w:val="00D36D09"/>
    <w:rsid w:val="00D4165B"/>
    <w:rsid w:val="00D42851"/>
    <w:rsid w:val="00D42BAD"/>
    <w:rsid w:val="00D44088"/>
    <w:rsid w:val="00D44BC4"/>
    <w:rsid w:val="00D452E1"/>
    <w:rsid w:val="00D46C42"/>
    <w:rsid w:val="00D508E9"/>
    <w:rsid w:val="00D509C6"/>
    <w:rsid w:val="00D5101E"/>
    <w:rsid w:val="00D512A8"/>
    <w:rsid w:val="00D52402"/>
    <w:rsid w:val="00D52530"/>
    <w:rsid w:val="00D52DEA"/>
    <w:rsid w:val="00D5328C"/>
    <w:rsid w:val="00D53C4F"/>
    <w:rsid w:val="00D544C0"/>
    <w:rsid w:val="00D54BDB"/>
    <w:rsid w:val="00D54E24"/>
    <w:rsid w:val="00D55F9E"/>
    <w:rsid w:val="00D579BB"/>
    <w:rsid w:val="00D6066D"/>
    <w:rsid w:val="00D6099A"/>
    <w:rsid w:val="00D6128D"/>
    <w:rsid w:val="00D61CA7"/>
    <w:rsid w:val="00D65C1D"/>
    <w:rsid w:val="00D65EB7"/>
    <w:rsid w:val="00D66F05"/>
    <w:rsid w:val="00D67530"/>
    <w:rsid w:val="00D67A49"/>
    <w:rsid w:val="00D70D9E"/>
    <w:rsid w:val="00D71A29"/>
    <w:rsid w:val="00D75408"/>
    <w:rsid w:val="00D760C6"/>
    <w:rsid w:val="00D76B65"/>
    <w:rsid w:val="00D80FD9"/>
    <w:rsid w:val="00D82492"/>
    <w:rsid w:val="00D82B17"/>
    <w:rsid w:val="00D83EC1"/>
    <w:rsid w:val="00D86C3C"/>
    <w:rsid w:val="00D87422"/>
    <w:rsid w:val="00D87BDE"/>
    <w:rsid w:val="00D90B9C"/>
    <w:rsid w:val="00D90ED1"/>
    <w:rsid w:val="00D91DB6"/>
    <w:rsid w:val="00D92B8F"/>
    <w:rsid w:val="00D94406"/>
    <w:rsid w:val="00D9460D"/>
    <w:rsid w:val="00D9787D"/>
    <w:rsid w:val="00DA1680"/>
    <w:rsid w:val="00DA3EAE"/>
    <w:rsid w:val="00DA6223"/>
    <w:rsid w:val="00DA77EB"/>
    <w:rsid w:val="00DB06A5"/>
    <w:rsid w:val="00DB0BE9"/>
    <w:rsid w:val="00DB43A7"/>
    <w:rsid w:val="00DB490F"/>
    <w:rsid w:val="00DB4D7C"/>
    <w:rsid w:val="00DB4D85"/>
    <w:rsid w:val="00DC1680"/>
    <w:rsid w:val="00DC280A"/>
    <w:rsid w:val="00DC2D9C"/>
    <w:rsid w:val="00DC3B75"/>
    <w:rsid w:val="00DC5441"/>
    <w:rsid w:val="00DC59E3"/>
    <w:rsid w:val="00DC74D5"/>
    <w:rsid w:val="00DC7FFA"/>
    <w:rsid w:val="00DD12EF"/>
    <w:rsid w:val="00DD1FB9"/>
    <w:rsid w:val="00DD1FD6"/>
    <w:rsid w:val="00DD22CE"/>
    <w:rsid w:val="00DD3287"/>
    <w:rsid w:val="00DD3B54"/>
    <w:rsid w:val="00DD4596"/>
    <w:rsid w:val="00DD47F3"/>
    <w:rsid w:val="00DD4E40"/>
    <w:rsid w:val="00DD64F0"/>
    <w:rsid w:val="00DE2965"/>
    <w:rsid w:val="00DE36C2"/>
    <w:rsid w:val="00DE7732"/>
    <w:rsid w:val="00DF41F0"/>
    <w:rsid w:val="00DF5094"/>
    <w:rsid w:val="00DF7080"/>
    <w:rsid w:val="00DF7958"/>
    <w:rsid w:val="00E0124A"/>
    <w:rsid w:val="00E01AF1"/>
    <w:rsid w:val="00E02F34"/>
    <w:rsid w:val="00E03664"/>
    <w:rsid w:val="00E05845"/>
    <w:rsid w:val="00E0659D"/>
    <w:rsid w:val="00E106FE"/>
    <w:rsid w:val="00E1125D"/>
    <w:rsid w:val="00E11955"/>
    <w:rsid w:val="00E149C5"/>
    <w:rsid w:val="00E1566C"/>
    <w:rsid w:val="00E15FEE"/>
    <w:rsid w:val="00E205F5"/>
    <w:rsid w:val="00E21A53"/>
    <w:rsid w:val="00E222E7"/>
    <w:rsid w:val="00E26A3B"/>
    <w:rsid w:val="00E272F3"/>
    <w:rsid w:val="00E27FC2"/>
    <w:rsid w:val="00E303B8"/>
    <w:rsid w:val="00E30B48"/>
    <w:rsid w:val="00E325A4"/>
    <w:rsid w:val="00E33EEE"/>
    <w:rsid w:val="00E34273"/>
    <w:rsid w:val="00E34F85"/>
    <w:rsid w:val="00E35E33"/>
    <w:rsid w:val="00E40C98"/>
    <w:rsid w:val="00E40EE9"/>
    <w:rsid w:val="00E4101D"/>
    <w:rsid w:val="00E42D8C"/>
    <w:rsid w:val="00E42E78"/>
    <w:rsid w:val="00E43062"/>
    <w:rsid w:val="00E4390B"/>
    <w:rsid w:val="00E43B33"/>
    <w:rsid w:val="00E44C14"/>
    <w:rsid w:val="00E455A0"/>
    <w:rsid w:val="00E528A0"/>
    <w:rsid w:val="00E531D4"/>
    <w:rsid w:val="00E54B29"/>
    <w:rsid w:val="00E54D96"/>
    <w:rsid w:val="00E55BDC"/>
    <w:rsid w:val="00E55E44"/>
    <w:rsid w:val="00E55EAC"/>
    <w:rsid w:val="00E56192"/>
    <w:rsid w:val="00E56C4A"/>
    <w:rsid w:val="00E56ED8"/>
    <w:rsid w:val="00E573EE"/>
    <w:rsid w:val="00E577AD"/>
    <w:rsid w:val="00E62A04"/>
    <w:rsid w:val="00E63FD5"/>
    <w:rsid w:val="00E64132"/>
    <w:rsid w:val="00E65241"/>
    <w:rsid w:val="00E6637F"/>
    <w:rsid w:val="00E665EF"/>
    <w:rsid w:val="00E668D3"/>
    <w:rsid w:val="00E70D05"/>
    <w:rsid w:val="00E73D31"/>
    <w:rsid w:val="00E74327"/>
    <w:rsid w:val="00E745CF"/>
    <w:rsid w:val="00E75A3D"/>
    <w:rsid w:val="00E75FA2"/>
    <w:rsid w:val="00E77226"/>
    <w:rsid w:val="00E77C08"/>
    <w:rsid w:val="00E802D2"/>
    <w:rsid w:val="00E81397"/>
    <w:rsid w:val="00E8179D"/>
    <w:rsid w:val="00E82379"/>
    <w:rsid w:val="00E8273F"/>
    <w:rsid w:val="00E842A2"/>
    <w:rsid w:val="00E84944"/>
    <w:rsid w:val="00E85079"/>
    <w:rsid w:val="00E85503"/>
    <w:rsid w:val="00E85A12"/>
    <w:rsid w:val="00E85EF5"/>
    <w:rsid w:val="00E873E1"/>
    <w:rsid w:val="00E90695"/>
    <w:rsid w:val="00E9073A"/>
    <w:rsid w:val="00E913BA"/>
    <w:rsid w:val="00E91B8B"/>
    <w:rsid w:val="00E929A4"/>
    <w:rsid w:val="00E92DE7"/>
    <w:rsid w:val="00E94028"/>
    <w:rsid w:val="00E94BB4"/>
    <w:rsid w:val="00E94C06"/>
    <w:rsid w:val="00E95912"/>
    <w:rsid w:val="00EA0A19"/>
    <w:rsid w:val="00EA0B88"/>
    <w:rsid w:val="00EA150D"/>
    <w:rsid w:val="00EA4A42"/>
    <w:rsid w:val="00EA4CED"/>
    <w:rsid w:val="00EA56D8"/>
    <w:rsid w:val="00EA590C"/>
    <w:rsid w:val="00EA5C77"/>
    <w:rsid w:val="00EA7299"/>
    <w:rsid w:val="00EB02ED"/>
    <w:rsid w:val="00EB034E"/>
    <w:rsid w:val="00EB23C4"/>
    <w:rsid w:val="00EB305E"/>
    <w:rsid w:val="00EB3261"/>
    <w:rsid w:val="00EB385D"/>
    <w:rsid w:val="00EB3C7C"/>
    <w:rsid w:val="00EB47B7"/>
    <w:rsid w:val="00EC0287"/>
    <w:rsid w:val="00EC068C"/>
    <w:rsid w:val="00EC0C21"/>
    <w:rsid w:val="00EC3083"/>
    <w:rsid w:val="00EC38CB"/>
    <w:rsid w:val="00EC4FA4"/>
    <w:rsid w:val="00EC5D14"/>
    <w:rsid w:val="00EC61D4"/>
    <w:rsid w:val="00ED09BE"/>
    <w:rsid w:val="00ED0CA0"/>
    <w:rsid w:val="00ED11AF"/>
    <w:rsid w:val="00ED26AE"/>
    <w:rsid w:val="00ED2F9F"/>
    <w:rsid w:val="00ED5B9A"/>
    <w:rsid w:val="00EE1041"/>
    <w:rsid w:val="00EE12AB"/>
    <w:rsid w:val="00EE22A7"/>
    <w:rsid w:val="00EE3662"/>
    <w:rsid w:val="00EE3E43"/>
    <w:rsid w:val="00EE4E67"/>
    <w:rsid w:val="00EE5553"/>
    <w:rsid w:val="00EE55BE"/>
    <w:rsid w:val="00EE7AC3"/>
    <w:rsid w:val="00EF1AF6"/>
    <w:rsid w:val="00EF372A"/>
    <w:rsid w:val="00EF4183"/>
    <w:rsid w:val="00EF4EA6"/>
    <w:rsid w:val="00EF4F3E"/>
    <w:rsid w:val="00F02C9A"/>
    <w:rsid w:val="00F03930"/>
    <w:rsid w:val="00F05422"/>
    <w:rsid w:val="00F05BDF"/>
    <w:rsid w:val="00F0638C"/>
    <w:rsid w:val="00F106AF"/>
    <w:rsid w:val="00F129BD"/>
    <w:rsid w:val="00F12A13"/>
    <w:rsid w:val="00F147E8"/>
    <w:rsid w:val="00F154BE"/>
    <w:rsid w:val="00F1749C"/>
    <w:rsid w:val="00F21111"/>
    <w:rsid w:val="00F212C0"/>
    <w:rsid w:val="00F214DF"/>
    <w:rsid w:val="00F21C83"/>
    <w:rsid w:val="00F227D4"/>
    <w:rsid w:val="00F231C9"/>
    <w:rsid w:val="00F2485F"/>
    <w:rsid w:val="00F24B05"/>
    <w:rsid w:val="00F255FB"/>
    <w:rsid w:val="00F25A9A"/>
    <w:rsid w:val="00F25B83"/>
    <w:rsid w:val="00F26975"/>
    <w:rsid w:val="00F271F9"/>
    <w:rsid w:val="00F30B53"/>
    <w:rsid w:val="00F30CAB"/>
    <w:rsid w:val="00F323EF"/>
    <w:rsid w:val="00F3251D"/>
    <w:rsid w:val="00F3366F"/>
    <w:rsid w:val="00F35701"/>
    <w:rsid w:val="00F36110"/>
    <w:rsid w:val="00F37943"/>
    <w:rsid w:val="00F379A7"/>
    <w:rsid w:val="00F4094F"/>
    <w:rsid w:val="00F41C85"/>
    <w:rsid w:val="00F4424D"/>
    <w:rsid w:val="00F44945"/>
    <w:rsid w:val="00F47C94"/>
    <w:rsid w:val="00F47DB3"/>
    <w:rsid w:val="00F501BC"/>
    <w:rsid w:val="00F50577"/>
    <w:rsid w:val="00F510B5"/>
    <w:rsid w:val="00F51E7B"/>
    <w:rsid w:val="00F525DA"/>
    <w:rsid w:val="00F537A7"/>
    <w:rsid w:val="00F5440A"/>
    <w:rsid w:val="00F55519"/>
    <w:rsid w:val="00F55CAE"/>
    <w:rsid w:val="00F55FB4"/>
    <w:rsid w:val="00F562DC"/>
    <w:rsid w:val="00F5722B"/>
    <w:rsid w:val="00F61B2E"/>
    <w:rsid w:val="00F62DB6"/>
    <w:rsid w:val="00F6364C"/>
    <w:rsid w:val="00F64D8D"/>
    <w:rsid w:val="00F6691B"/>
    <w:rsid w:val="00F71B91"/>
    <w:rsid w:val="00F72152"/>
    <w:rsid w:val="00F72939"/>
    <w:rsid w:val="00F73533"/>
    <w:rsid w:val="00F756FF"/>
    <w:rsid w:val="00F7582C"/>
    <w:rsid w:val="00F76619"/>
    <w:rsid w:val="00F770F4"/>
    <w:rsid w:val="00F77751"/>
    <w:rsid w:val="00F80126"/>
    <w:rsid w:val="00F805DD"/>
    <w:rsid w:val="00F855B8"/>
    <w:rsid w:val="00F87C93"/>
    <w:rsid w:val="00F91B36"/>
    <w:rsid w:val="00F92AC9"/>
    <w:rsid w:val="00F9389A"/>
    <w:rsid w:val="00F93D7B"/>
    <w:rsid w:val="00F94532"/>
    <w:rsid w:val="00F94F8F"/>
    <w:rsid w:val="00F96F44"/>
    <w:rsid w:val="00FA12FE"/>
    <w:rsid w:val="00FA1E1E"/>
    <w:rsid w:val="00FA3EA4"/>
    <w:rsid w:val="00FA5633"/>
    <w:rsid w:val="00FA6410"/>
    <w:rsid w:val="00FA6615"/>
    <w:rsid w:val="00FB1634"/>
    <w:rsid w:val="00FB1B84"/>
    <w:rsid w:val="00FB725F"/>
    <w:rsid w:val="00FC09F4"/>
    <w:rsid w:val="00FC1B3E"/>
    <w:rsid w:val="00FC7236"/>
    <w:rsid w:val="00FC7781"/>
    <w:rsid w:val="00FD02BE"/>
    <w:rsid w:val="00FD3E40"/>
    <w:rsid w:val="00FD4729"/>
    <w:rsid w:val="00FD6AF2"/>
    <w:rsid w:val="00FD7E0D"/>
    <w:rsid w:val="00FE0A56"/>
    <w:rsid w:val="00FE19C7"/>
    <w:rsid w:val="00FE2FC1"/>
    <w:rsid w:val="00FE3056"/>
    <w:rsid w:val="00FE312D"/>
    <w:rsid w:val="00FE62E7"/>
    <w:rsid w:val="00FE6320"/>
    <w:rsid w:val="00FE7369"/>
    <w:rsid w:val="00FE75D4"/>
    <w:rsid w:val="00FF08B4"/>
    <w:rsid w:val="00FF1334"/>
    <w:rsid w:val="00FF1E9C"/>
    <w:rsid w:val="00FF4581"/>
    <w:rsid w:val="00FF4B50"/>
    <w:rsid w:val="00FF5405"/>
    <w:rsid w:val="00FF587B"/>
    <w:rsid w:val="18852195"/>
    <w:rsid w:val="2D1941ED"/>
    <w:rsid w:val="3A065545"/>
    <w:rsid w:val="41E5A95D"/>
    <w:rsid w:val="4A2A3453"/>
    <w:rsid w:val="4F8A053A"/>
    <w:rsid w:val="50949E55"/>
    <w:rsid w:val="711AF5E9"/>
    <w:rsid w:val="76975CB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4425D"/>
  <w15:docId w15:val="{01F7B3A1-BB98-4F43-A940-FACF4F7A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C79FD"/>
  </w:style>
  <w:style w:type="paragraph" w:styleId="Pealkiri1">
    <w:name w:val="heading 1"/>
    <w:basedOn w:val="Normaallaad"/>
    <w:next w:val="Normaallaad"/>
    <w:link w:val="Pealkiri1Mrk"/>
    <w:uiPriority w:val="9"/>
    <w:qFormat/>
    <w:rsid w:val="003B2A6B"/>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0F3A7E"/>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Pealkiri3">
    <w:name w:val="heading 3"/>
    <w:basedOn w:val="Normaallaad"/>
    <w:link w:val="Pealkiri3Mrk"/>
    <w:uiPriority w:val="9"/>
    <w:qFormat/>
    <w:rsid w:val="00174BED"/>
    <w:pPr>
      <w:spacing w:before="100" w:beforeAutospacing="1" w:after="100" w:afterAutospacing="1"/>
      <w:outlineLvl w:val="2"/>
    </w:pPr>
    <w:rPr>
      <w:rFonts w:ascii="Times New Roman" w:hAnsi="Times New Roman" w:eastAsia="Times New Roman" w:cs="Times New Roman"/>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C23C7B"/>
    <w:pPr>
      <w:tabs>
        <w:tab w:val="center" w:pos="4536"/>
        <w:tab w:val="right" w:pos="9072"/>
      </w:tabs>
    </w:pPr>
  </w:style>
  <w:style w:type="character" w:styleId="PisMrk" w:customStyle="1">
    <w:name w:val="Päis Märk"/>
    <w:basedOn w:val="Liguvaikefont"/>
    <w:link w:val="Pis"/>
    <w:uiPriority w:val="99"/>
    <w:rsid w:val="00C23C7B"/>
  </w:style>
  <w:style w:type="paragraph" w:styleId="Jalus">
    <w:name w:val="footer"/>
    <w:basedOn w:val="Normaallaad"/>
    <w:link w:val="JalusMrk"/>
    <w:uiPriority w:val="99"/>
    <w:unhideWhenUsed/>
    <w:rsid w:val="00C23C7B"/>
    <w:pPr>
      <w:tabs>
        <w:tab w:val="center" w:pos="4536"/>
        <w:tab w:val="right" w:pos="9072"/>
      </w:tabs>
    </w:pPr>
  </w:style>
  <w:style w:type="character" w:styleId="JalusMrk" w:customStyle="1">
    <w:name w:val="Jalus Märk"/>
    <w:basedOn w:val="Liguvaikefont"/>
    <w:link w:val="Jalus"/>
    <w:uiPriority w:val="99"/>
    <w:rsid w:val="00C23C7B"/>
  </w:style>
  <w:style w:type="paragraph" w:styleId="Loendilik">
    <w:name w:val="List Paragraph"/>
    <w:basedOn w:val="Normaallaad"/>
    <w:uiPriority w:val="34"/>
    <w:qFormat/>
    <w:rsid w:val="00C23C7B"/>
    <w:pPr>
      <w:ind w:left="720"/>
      <w:contextualSpacing/>
    </w:pPr>
  </w:style>
  <w:style w:type="character" w:styleId="Kommentaariviide">
    <w:name w:val="annotation reference"/>
    <w:basedOn w:val="Liguvaikefont"/>
    <w:uiPriority w:val="99"/>
    <w:semiHidden/>
    <w:unhideWhenUsed/>
    <w:rsid w:val="009967B6"/>
    <w:rPr>
      <w:sz w:val="16"/>
      <w:szCs w:val="16"/>
    </w:rPr>
  </w:style>
  <w:style w:type="paragraph" w:styleId="CommentText1" w:customStyle="1">
    <w:name w:val="Comment Text1"/>
    <w:basedOn w:val="Normaallaad"/>
    <w:next w:val="Kommentaaritekst"/>
    <w:link w:val="CommentTextChar"/>
    <w:uiPriority w:val="99"/>
    <w:unhideWhenUsed/>
    <w:rsid w:val="009967B6"/>
    <w:pPr>
      <w:spacing w:after="160"/>
    </w:pPr>
    <w:rPr>
      <w:sz w:val="20"/>
      <w:szCs w:val="20"/>
    </w:rPr>
  </w:style>
  <w:style w:type="character" w:styleId="CommentTextChar" w:customStyle="1">
    <w:name w:val="Comment Text Char"/>
    <w:basedOn w:val="Liguvaikefont"/>
    <w:link w:val="CommentText1"/>
    <w:uiPriority w:val="99"/>
    <w:rsid w:val="009967B6"/>
    <w:rPr>
      <w:sz w:val="20"/>
      <w:szCs w:val="20"/>
    </w:rPr>
  </w:style>
  <w:style w:type="paragraph" w:styleId="Kommentaaritekst">
    <w:name w:val="annotation text"/>
    <w:basedOn w:val="Normaallaad"/>
    <w:link w:val="KommentaaritekstMrk"/>
    <w:uiPriority w:val="99"/>
    <w:unhideWhenUsed/>
    <w:rsid w:val="009967B6"/>
    <w:rPr>
      <w:sz w:val="20"/>
      <w:szCs w:val="20"/>
    </w:rPr>
  </w:style>
  <w:style w:type="character" w:styleId="KommentaaritekstMrk" w:customStyle="1">
    <w:name w:val="Kommentaari tekst Märk"/>
    <w:basedOn w:val="Liguvaikefont"/>
    <w:link w:val="Kommentaaritekst"/>
    <w:uiPriority w:val="99"/>
    <w:rsid w:val="009967B6"/>
    <w:rPr>
      <w:sz w:val="20"/>
      <w:szCs w:val="20"/>
    </w:rPr>
  </w:style>
  <w:style w:type="paragraph" w:styleId="Kommentaariteema">
    <w:name w:val="annotation subject"/>
    <w:basedOn w:val="Kommentaaritekst"/>
    <w:next w:val="Kommentaaritekst"/>
    <w:link w:val="KommentaariteemaMrk"/>
    <w:uiPriority w:val="99"/>
    <w:semiHidden/>
    <w:unhideWhenUsed/>
    <w:rsid w:val="00B82C37"/>
    <w:rPr>
      <w:b/>
      <w:bCs/>
    </w:rPr>
  </w:style>
  <w:style w:type="character" w:styleId="KommentaariteemaMrk" w:customStyle="1">
    <w:name w:val="Kommentaari teema Märk"/>
    <w:basedOn w:val="KommentaaritekstMrk"/>
    <w:link w:val="Kommentaariteema"/>
    <w:uiPriority w:val="99"/>
    <w:semiHidden/>
    <w:rsid w:val="00B82C37"/>
    <w:rPr>
      <w:b/>
      <w:bCs/>
      <w:sz w:val="20"/>
      <w:szCs w:val="20"/>
    </w:rPr>
  </w:style>
  <w:style w:type="character" w:styleId="Pealkiri3Mrk" w:customStyle="1">
    <w:name w:val="Pealkiri 3 Märk"/>
    <w:basedOn w:val="Liguvaikefont"/>
    <w:link w:val="Pealkiri3"/>
    <w:uiPriority w:val="9"/>
    <w:rsid w:val="00174BED"/>
    <w:rPr>
      <w:rFonts w:ascii="Times New Roman" w:hAnsi="Times New Roman" w:eastAsia="Times New Roman" w:cs="Times New Roman"/>
      <w:b/>
      <w:bCs/>
      <w:sz w:val="27"/>
      <w:szCs w:val="27"/>
      <w:lang w:eastAsia="et-EE"/>
    </w:rPr>
  </w:style>
  <w:style w:type="character" w:styleId="Tugev">
    <w:name w:val="Strong"/>
    <w:basedOn w:val="Liguvaikefont"/>
    <w:uiPriority w:val="22"/>
    <w:qFormat/>
    <w:rsid w:val="00174BED"/>
    <w:rPr>
      <w:b/>
      <w:bCs/>
    </w:rPr>
  </w:style>
  <w:style w:type="paragraph" w:styleId="Vahedeta">
    <w:name w:val="No Spacing"/>
    <w:uiPriority w:val="1"/>
    <w:qFormat/>
    <w:rsid w:val="00174BED"/>
  </w:style>
  <w:style w:type="character" w:styleId="Pealkiri2Mrk" w:customStyle="1">
    <w:name w:val="Pealkiri 2 Märk"/>
    <w:basedOn w:val="Liguvaikefont"/>
    <w:link w:val="Pealkiri2"/>
    <w:uiPriority w:val="9"/>
    <w:rsid w:val="000F3A7E"/>
    <w:rPr>
      <w:rFonts w:asciiTheme="majorHAnsi" w:hAnsiTheme="majorHAnsi" w:eastAsiaTheme="majorEastAsia" w:cstheme="majorBidi"/>
      <w:color w:val="365F91" w:themeColor="accent1" w:themeShade="BF"/>
      <w:sz w:val="26"/>
      <w:szCs w:val="26"/>
    </w:rPr>
  </w:style>
  <w:style w:type="paragraph" w:styleId="Normaallaadveeb">
    <w:name w:val="Normal (Web)"/>
    <w:basedOn w:val="Normaallaad"/>
    <w:uiPriority w:val="99"/>
    <w:unhideWhenUsed/>
    <w:rsid w:val="009A3C5D"/>
    <w:pPr>
      <w:spacing w:before="100" w:beforeAutospacing="1" w:after="100" w:afterAutospacing="1"/>
    </w:pPr>
    <w:rPr>
      <w:rFonts w:ascii="Times New Roman" w:hAnsi="Times New Roman" w:eastAsia="Times New Roman" w:cs="Times New Roman"/>
      <w:sz w:val="24"/>
      <w:szCs w:val="24"/>
      <w:lang w:eastAsia="et-EE"/>
    </w:rPr>
  </w:style>
  <w:style w:type="character" w:styleId="tyhik" w:customStyle="1">
    <w:name w:val="tyhik"/>
    <w:basedOn w:val="Liguvaikefont"/>
    <w:rsid w:val="00CA7653"/>
  </w:style>
  <w:style w:type="paragraph" w:styleId="Redaktsioon">
    <w:name w:val="Revision"/>
    <w:hidden/>
    <w:uiPriority w:val="99"/>
    <w:semiHidden/>
    <w:rsid w:val="00087EF0"/>
  </w:style>
  <w:style w:type="paragraph" w:styleId="Allmrkusetekst">
    <w:name w:val="footnote text"/>
    <w:basedOn w:val="Normaallaad"/>
    <w:link w:val="AllmrkusetekstMrk"/>
    <w:uiPriority w:val="99"/>
    <w:semiHidden/>
    <w:unhideWhenUsed/>
    <w:rsid w:val="00BB028E"/>
    <w:rPr>
      <w:sz w:val="20"/>
      <w:szCs w:val="20"/>
    </w:rPr>
  </w:style>
  <w:style w:type="character" w:styleId="AllmrkusetekstMrk" w:customStyle="1">
    <w:name w:val="Allmärkuse tekst Märk"/>
    <w:basedOn w:val="Liguvaikefont"/>
    <w:link w:val="Allmrkusetekst"/>
    <w:uiPriority w:val="99"/>
    <w:semiHidden/>
    <w:rsid w:val="00BB028E"/>
    <w:rPr>
      <w:sz w:val="20"/>
      <w:szCs w:val="20"/>
    </w:rPr>
  </w:style>
  <w:style w:type="character" w:styleId="Allmrkuseviide">
    <w:name w:val="footnote reference"/>
    <w:basedOn w:val="Liguvaikefont"/>
    <w:uiPriority w:val="99"/>
    <w:semiHidden/>
    <w:unhideWhenUsed/>
    <w:rsid w:val="00BB028E"/>
    <w:rPr>
      <w:vertAlign w:val="superscript"/>
    </w:rPr>
  </w:style>
  <w:style w:type="character" w:styleId="Hperlink">
    <w:name w:val="Hyperlink"/>
    <w:basedOn w:val="Liguvaikefont"/>
    <w:uiPriority w:val="99"/>
    <w:unhideWhenUsed/>
    <w:rsid w:val="00670A51"/>
    <w:rPr>
      <w:color w:val="0000FF" w:themeColor="hyperlink"/>
      <w:u w:val="single"/>
    </w:rPr>
  </w:style>
  <w:style w:type="character" w:styleId="Lahendamatamainimine">
    <w:name w:val="Unresolved Mention"/>
    <w:basedOn w:val="Liguvaikefont"/>
    <w:uiPriority w:val="99"/>
    <w:semiHidden/>
    <w:unhideWhenUsed/>
    <w:rsid w:val="00670A51"/>
    <w:rPr>
      <w:color w:val="605E5C"/>
      <w:shd w:val="clear" w:color="auto" w:fill="E1DFDD"/>
    </w:rPr>
  </w:style>
  <w:style w:type="character" w:styleId="Pealkiri1Mrk" w:customStyle="1">
    <w:name w:val="Pealkiri 1 Märk"/>
    <w:basedOn w:val="Liguvaikefont"/>
    <w:link w:val="Pealkiri1"/>
    <w:uiPriority w:val="9"/>
    <w:rsid w:val="003B2A6B"/>
    <w:rPr>
      <w:rFonts w:asciiTheme="majorHAnsi" w:hAnsiTheme="majorHAnsi" w:eastAsiaTheme="majorEastAsia"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5931">
      <w:bodyDiv w:val="1"/>
      <w:marLeft w:val="0"/>
      <w:marRight w:val="0"/>
      <w:marTop w:val="0"/>
      <w:marBottom w:val="0"/>
      <w:divBdr>
        <w:top w:val="none" w:sz="0" w:space="0" w:color="auto"/>
        <w:left w:val="none" w:sz="0" w:space="0" w:color="auto"/>
        <w:bottom w:val="none" w:sz="0" w:space="0" w:color="auto"/>
        <w:right w:val="none" w:sz="0" w:space="0" w:color="auto"/>
      </w:divBdr>
    </w:div>
    <w:div w:id="139812769">
      <w:bodyDiv w:val="1"/>
      <w:marLeft w:val="0"/>
      <w:marRight w:val="0"/>
      <w:marTop w:val="0"/>
      <w:marBottom w:val="0"/>
      <w:divBdr>
        <w:top w:val="none" w:sz="0" w:space="0" w:color="auto"/>
        <w:left w:val="none" w:sz="0" w:space="0" w:color="auto"/>
        <w:bottom w:val="none" w:sz="0" w:space="0" w:color="auto"/>
        <w:right w:val="none" w:sz="0" w:space="0" w:color="auto"/>
      </w:divBdr>
    </w:div>
    <w:div w:id="200173985">
      <w:bodyDiv w:val="1"/>
      <w:marLeft w:val="0"/>
      <w:marRight w:val="0"/>
      <w:marTop w:val="0"/>
      <w:marBottom w:val="0"/>
      <w:divBdr>
        <w:top w:val="none" w:sz="0" w:space="0" w:color="auto"/>
        <w:left w:val="none" w:sz="0" w:space="0" w:color="auto"/>
        <w:bottom w:val="none" w:sz="0" w:space="0" w:color="auto"/>
        <w:right w:val="none" w:sz="0" w:space="0" w:color="auto"/>
      </w:divBdr>
    </w:div>
    <w:div w:id="401801576">
      <w:bodyDiv w:val="1"/>
      <w:marLeft w:val="0"/>
      <w:marRight w:val="0"/>
      <w:marTop w:val="0"/>
      <w:marBottom w:val="0"/>
      <w:divBdr>
        <w:top w:val="none" w:sz="0" w:space="0" w:color="auto"/>
        <w:left w:val="none" w:sz="0" w:space="0" w:color="auto"/>
        <w:bottom w:val="none" w:sz="0" w:space="0" w:color="auto"/>
        <w:right w:val="none" w:sz="0" w:space="0" w:color="auto"/>
      </w:divBdr>
    </w:div>
    <w:div w:id="449711695">
      <w:bodyDiv w:val="1"/>
      <w:marLeft w:val="0"/>
      <w:marRight w:val="0"/>
      <w:marTop w:val="0"/>
      <w:marBottom w:val="0"/>
      <w:divBdr>
        <w:top w:val="none" w:sz="0" w:space="0" w:color="auto"/>
        <w:left w:val="none" w:sz="0" w:space="0" w:color="auto"/>
        <w:bottom w:val="none" w:sz="0" w:space="0" w:color="auto"/>
        <w:right w:val="none" w:sz="0" w:space="0" w:color="auto"/>
      </w:divBdr>
    </w:div>
    <w:div w:id="462574978">
      <w:bodyDiv w:val="1"/>
      <w:marLeft w:val="0"/>
      <w:marRight w:val="0"/>
      <w:marTop w:val="0"/>
      <w:marBottom w:val="0"/>
      <w:divBdr>
        <w:top w:val="none" w:sz="0" w:space="0" w:color="auto"/>
        <w:left w:val="none" w:sz="0" w:space="0" w:color="auto"/>
        <w:bottom w:val="none" w:sz="0" w:space="0" w:color="auto"/>
        <w:right w:val="none" w:sz="0" w:space="0" w:color="auto"/>
      </w:divBdr>
    </w:div>
    <w:div w:id="781729506">
      <w:bodyDiv w:val="1"/>
      <w:marLeft w:val="0"/>
      <w:marRight w:val="0"/>
      <w:marTop w:val="0"/>
      <w:marBottom w:val="0"/>
      <w:divBdr>
        <w:top w:val="none" w:sz="0" w:space="0" w:color="auto"/>
        <w:left w:val="none" w:sz="0" w:space="0" w:color="auto"/>
        <w:bottom w:val="none" w:sz="0" w:space="0" w:color="auto"/>
        <w:right w:val="none" w:sz="0" w:space="0" w:color="auto"/>
      </w:divBdr>
    </w:div>
    <w:div w:id="832529311">
      <w:bodyDiv w:val="1"/>
      <w:marLeft w:val="0"/>
      <w:marRight w:val="0"/>
      <w:marTop w:val="0"/>
      <w:marBottom w:val="0"/>
      <w:divBdr>
        <w:top w:val="none" w:sz="0" w:space="0" w:color="auto"/>
        <w:left w:val="none" w:sz="0" w:space="0" w:color="auto"/>
        <w:bottom w:val="none" w:sz="0" w:space="0" w:color="auto"/>
        <w:right w:val="none" w:sz="0" w:space="0" w:color="auto"/>
      </w:divBdr>
    </w:div>
    <w:div w:id="844439179">
      <w:bodyDiv w:val="1"/>
      <w:marLeft w:val="0"/>
      <w:marRight w:val="0"/>
      <w:marTop w:val="0"/>
      <w:marBottom w:val="0"/>
      <w:divBdr>
        <w:top w:val="none" w:sz="0" w:space="0" w:color="auto"/>
        <w:left w:val="none" w:sz="0" w:space="0" w:color="auto"/>
        <w:bottom w:val="none" w:sz="0" w:space="0" w:color="auto"/>
        <w:right w:val="none" w:sz="0" w:space="0" w:color="auto"/>
      </w:divBdr>
    </w:div>
    <w:div w:id="867915777">
      <w:bodyDiv w:val="1"/>
      <w:marLeft w:val="0"/>
      <w:marRight w:val="0"/>
      <w:marTop w:val="0"/>
      <w:marBottom w:val="0"/>
      <w:divBdr>
        <w:top w:val="none" w:sz="0" w:space="0" w:color="auto"/>
        <w:left w:val="none" w:sz="0" w:space="0" w:color="auto"/>
        <w:bottom w:val="none" w:sz="0" w:space="0" w:color="auto"/>
        <w:right w:val="none" w:sz="0" w:space="0" w:color="auto"/>
      </w:divBdr>
    </w:div>
    <w:div w:id="962152422">
      <w:bodyDiv w:val="1"/>
      <w:marLeft w:val="0"/>
      <w:marRight w:val="0"/>
      <w:marTop w:val="0"/>
      <w:marBottom w:val="0"/>
      <w:divBdr>
        <w:top w:val="none" w:sz="0" w:space="0" w:color="auto"/>
        <w:left w:val="none" w:sz="0" w:space="0" w:color="auto"/>
        <w:bottom w:val="none" w:sz="0" w:space="0" w:color="auto"/>
        <w:right w:val="none" w:sz="0" w:space="0" w:color="auto"/>
      </w:divBdr>
    </w:div>
    <w:div w:id="1010721804">
      <w:bodyDiv w:val="1"/>
      <w:marLeft w:val="0"/>
      <w:marRight w:val="0"/>
      <w:marTop w:val="0"/>
      <w:marBottom w:val="0"/>
      <w:divBdr>
        <w:top w:val="none" w:sz="0" w:space="0" w:color="auto"/>
        <w:left w:val="none" w:sz="0" w:space="0" w:color="auto"/>
        <w:bottom w:val="none" w:sz="0" w:space="0" w:color="auto"/>
        <w:right w:val="none" w:sz="0" w:space="0" w:color="auto"/>
      </w:divBdr>
    </w:div>
    <w:div w:id="1067338433">
      <w:bodyDiv w:val="1"/>
      <w:marLeft w:val="0"/>
      <w:marRight w:val="0"/>
      <w:marTop w:val="0"/>
      <w:marBottom w:val="0"/>
      <w:divBdr>
        <w:top w:val="none" w:sz="0" w:space="0" w:color="auto"/>
        <w:left w:val="none" w:sz="0" w:space="0" w:color="auto"/>
        <w:bottom w:val="none" w:sz="0" w:space="0" w:color="auto"/>
        <w:right w:val="none" w:sz="0" w:space="0" w:color="auto"/>
      </w:divBdr>
    </w:div>
    <w:div w:id="1074862154">
      <w:bodyDiv w:val="1"/>
      <w:marLeft w:val="0"/>
      <w:marRight w:val="0"/>
      <w:marTop w:val="0"/>
      <w:marBottom w:val="0"/>
      <w:divBdr>
        <w:top w:val="none" w:sz="0" w:space="0" w:color="auto"/>
        <w:left w:val="none" w:sz="0" w:space="0" w:color="auto"/>
        <w:bottom w:val="none" w:sz="0" w:space="0" w:color="auto"/>
        <w:right w:val="none" w:sz="0" w:space="0" w:color="auto"/>
      </w:divBdr>
    </w:div>
    <w:div w:id="1106540671">
      <w:bodyDiv w:val="1"/>
      <w:marLeft w:val="0"/>
      <w:marRight w:val="0"/>
      <w:marTop w:val="0"/>
      <w:marBottom w:val="0"/>
      <w:divBdr>
        <w:top w:val="none" w:sz="0" w:space="0" w:color="auto"/>
        <w:left w:val="none" w:sz="0" w:space="0" w:color="auto"/>
        <w:bottom w:val="none" w:sz="0" w:space="0" w:color="auto"/>
        <w:right w:val="none" w:sz="0" w:space="0" w:color="auto"/>
      </w:divBdr>
    </w:div>
    <w:div w:id="1503660468">
      <w:bodyDiv w:val="1"/>
      <w:marLeft w:val="0"/>
      <w:marRight w:val="0"/>
      <w:marTop w:val="0"/>
      <w:marBottom w:val="0"/>
      <w:divBdr>
        <w:top w:val="none" w:sz="0" w:space="0" w:color="auto"/>
        <w:left w:val="none" w:sz="0" w:space="0" w:color="auto"/>
        <w:bottom w:val="none" w:sz="0" w:space="0" w:color="auto"/>
        <w:right w:val="none" w:sz="0" w:space="0" w:color="auto"/>
      </w:divBdr>
    </w:div>
    <w:div w:id="1509633934">
      <w:bodyDiv w:val="1"/>
      <w:marLeft w:val="0"/>
      <w:marRight w:val="0"/>
      <w:marTop w:val="0"/>
      <w:marBottom w:val="0"/>
      <w:divBdr>
        <w:top w:val="none" w:sz="0" w:space="0" w:color="auto"/>
        <w:left w:val="none" w:sz="0" w:space="0" w:color="auto"/>
        <w:bottom w:val="none" w:sz="0" w:space="0" w:color="auto"/>
        <w:right w:val="none" w:sz="0" w:space="0" w:color="auto"/>
      </w:divBdr>
    </w:div>
    <w:div w:id="1511599724">
      <w:bodyDiv w:val="1"/>
      <w:marLeft w:val="0"/>
      <w:marRight w:val="0"/>
      <w:marTop w:val="0"/>
      <w:marBottom w:val="0"/>
      <w:divBdr>
        <w:top w:val="none" w:sz="0" w:space="0" w:color="auto"/>
        <w:left w:val="none" w:sz="0" w:space="0" w:color="auto"/>
        <w:bottom w:val="none" w:sz="0" w:space="0" w:color="auto"/>
        <w:right w:val="none" w:sz="0" w:space="0" w:color="auto"/>
      </w:divBdr>
    </w:div>
    <w:div w:id="1619948816">
      <w:bodyDiv w:val="1"/>
      <w:marLeft w:val="0"/>
      <w:marRight w:val="0"/>
      <w:marTop w:val="0"/>
      <w:marBottom w:val="0"/>
      <w:divBdr>
        <w:top w:val="none" w:sz="0" w:space="0" w:color="auto"/>
        <w:left w:val="none" w:sz="0" w:space="0" w:color="auto"/>
        <w:bottom w:val="none" w:sz="0" w:space="0" w:color="auto"/>
        <w:right w:val="none" w:sz="0" w:space="0" w:color="auto"/>
      </w:divBdr>
    </w:div>
    <w:div w:id="1648240616">
      <w:bodyDiv w:val="1"/>
      <w:marLeft w:val="0"/>
      <w:marRight w:val="0"/>
      <w:marTop w:val="0"/>
      <w:marBottom w:val="0"/>
      <w:divBdr>
        <w:top w:val="none" w:sz="0" w:space="0" w:color="auto"/>
        <w:left w:val="none" w:sz="0" w:space="0" w:color="auto"/>
        <w:bottom w:val="none" w:sz="0" w:space="0" w:color="auto"/>
        <w:right w:val="none" w:sz="0" w:space="0" w:color="auto"/>
      </w:divBdr>
    </w:div>
    <w:div w:id="1755935211">
      <w:bodyDiv w:val="1"/>
      <w:marLeft w:val="0"/>
      <w:marRight w:val="0"/>
      <w:marTop w:val="0"/>
      <w:marBottom w:val="0"/>
      <w:divBdr>
        <w:top w:val="none" w:sz="0" w:space="0" w:color="auto"/>
        <w:left w:val="none" w:sz="0" w:space="0" w:color="auto"/>
        <w:bottom w:val="none" w:sz="0" w:space="0" w:color="auto"/>
        <w:right w:val="none" w:sz="0" w:space="0" w:color="auto"/>
      </w:divBdr>
    </w:div>
    <w:div w:id="18301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96626-D0E7-4674-B256-A2A440B3135D}"/>
</file>

<file path=customXml/itemProps2.xml><?xml version="1.0" encoding="utf-8"?>
<ds:datastoreItem xmlns:ds="http://schemas.openxmlformats.org/officeDocument/2006/customXml" ds:itemID="{ED6FF920-22EE-443C-9796-812D5ADB8851}">
  <ds:schemaRefs>
    <ds:schemaRef ds:uri="http://schemas.openxmlformats.org/officeDocument/2006/bibliography"/>
  </ds:schemaRefs>
</ds:datastoreItem>
</file>

<file path=customXml/itemProps3.xml><?xml version="1.0" encoding="utf-8"?>
<ds:datastoreItem xmlns:ds="http://schemas.openxmlformats.org/officeDocument/2006/customXml" ds:itemID="{C0E1F862-B6B4-42F9-90E1-A1C1FE327799}">
  <ds:schemaRefs>
    <ds:schemaRef ds:uri="c8ae1d7c-2bd3-44b1-9ec8-2a84712b19ec"/>
    <ds:schemaRef ds:uri="e293f50e-b80d-400a-80a1-6226c80ebbbb"/>
    <ds:schemaRef ds:uri="http://schemas.microsoft.com/office/2006/metadata/properties"/>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567A2B53-A1B3-4043-82FD-B0F98BF4390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Põllumajandusministeerium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Kabel</dc:creator>
  <cp:keywords/>
  <dc:description/>
  <cp:lastModifiedBy>Markus Ühtigi - JUSTDIGI</cp:lastModifiedBy>
  <cp:revision>83</cp:revision>
  <cp:lastPrinted>2025-08-11T07:59:00Z</cp:lastPrinted>
  <dcterms:created xsi:type="dcterms:W3CDTF">2025-09-03T11:28:00Z</dcterms:created>
  <dcterms:modified xsi:type="dcterms:W3CDTF">2025-09-15T15:42:25Z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2025-09-03T11:28:28Z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46773979-ab48-4bbe-ae90-6e1a40dbe838</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